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C02D1D6" w:rsidR="00A97A10" w:rsidRPr="00385B43" w:rsidRDefault="001C4F3A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>Pro Tatry,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7C4F6F" w:rsidRDefault="00A97A10" w:rsidP="00B4260D">
            <w:pPr>
              <w:rPr>
                <w:rFonts w:ascii="Arial Narrow" w:hAnsi="Arial Narrow"/>
                <w:i/>
                <w:iCs/>
              </w:rPr>
            </w:pPr>
            <w:r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7C4F6F" w:rsidRDefault="000F3A18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</w:rPr>
            </w:pPr>
            <w:r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presný názov projektu. V prípade, že sa názov projektu v ŽoP</w:t>
            </w:r>
            <w:r w:rsidR="00A97A10"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r</w:t>
            </w:r>
            <w:r w:rsidRPr="007C4F6F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96EAD35" w:rsidR="00A97A10" w:rsidRPr="00385B43" w:rsidRDefault="00EC05B5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C05B5">
              <w:rPr>
                <w:rFonts w:ascii="Arial Narrow" w:hAnsi="Arial Narrow"/>
                <w:bCs/>
                <w:sz w:val="18"/>
                <w:szCs w:val="18"/>
              </w:rPr>
              <w:t>IROP-CLLD-P892-512-00</w:t>
            </w:r>
            <w:r w:rsidR="00E43E38">
              <w:rPr>
                <w:rFonts w:ascii="Arial Narrow" w:hAnsi="Arial Narrow"/>
                <w:bCs/>
                <w:sz w:val="18"/>
                <w:szCs w:val="18"/>
              </w:rPr>
              <w:t>1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6B6EDEEC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37765A83" w14:textId="77777777" w:rsidR="000374AE" w:rsidRPr="00335488" w:rsidRDefault="000374AE" w:rsidP="000374AE">
      <w:pPr>
        <w:rPr>
          <w:ins w:id="0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1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527B1886" w14:textId="77777777" w:rsidR="000374AE" w:rsidRPr="00335488" w:rsidRDefault="000374AE" w:rsidP="000374AE">
      <w:pPr>
        <w:rPr>
          <w:ins w:id="2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3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5768AAB7" w14:textId="77777777" w:rsidR="000374AE" w:rsidRDefault="000374AE" w:rsidP="000374AE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B801F0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1982E1E" w14:textId="5502BF35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679E5965" w14:textId="3C7580FA" w:rsidR="00CD0FA6" w:rsidRPr="00385B43" w:rsidRDefault="00E4191E" w:rsidP="00E9445C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385B43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385B43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31EA3EB" w:rsidR="0009206F" w:rsidRPr="00385B43" w:rsidRDefault="00542A42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  <w:ins w:id="6" w:author="Autor">
              <w:r w:rsidR="00123FF2" w:rsidRPr="00123FF2">
                <w:rPr>
                  <w:rFonts w:ascii="Arial Narrow" w:hAnsi="Arial Narrow"/>
                  <w:sz w:val="18"/>
                  <w:szCs w:val="18"/>
                </w:rPr>
                <w:t xml:space="preserve"> 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945FA1D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ins w:id="7" w:author="Autor">
              <w:r w:rsidR="00123FF2" w:rsidRPr="00123FF2">
                <w:rPr>
                  <w:rFonts w:ascii="Arial Narrow" w:hAnsi="Arial Narrow"/>
                  <w:sz w:val="18"/>
                  <w:szCs w:val="18"/>
                </w:rPr>
                <w:t>Nerelevantné pre túto výzvu</w:t>
              </w:r>
            </w:ins>
            <w:del w:id="8" w:author="Autor">
              <w:r w:rsidDel="00123FF2">
                <w:rPr>
                  <w:rFonts w:ascii="Arial Narrow" w:hAnsi="Arial Narrow"/>
                  <w:sz w:val="18"/>
                  <w:szCs w:val="18"/>
                </w:rPr>
                <w:delText>Žiadateľ uvedie príslušný kód z</w:delText>
              </w:r>
              <w:r w:rsidRPr="00E101A2" w:rsidDel="00123FF2">
                <w:rPr>
                  <w:rFonts w:ascii="Arial Narrow" w:hAnsi="Arial Narrow"/>
                  <w:sz w:val="18"/>
                  <w:szCs w:val="18"/>
                </w:rPr>
                <w:delText xml:space="preserve"> číselníka SK NACE (štatistická klasifikácia ekonomických činností SK NACE Rev. 2 podľa</w:delText>
              </w:r>
              <w:r w:rsidDel="00123FF2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Pr="00E101A2" w:rsidDel="00123FF2">
                <w:rPr>
                  <w:rFonts w:ascii="Arial Narrow" w:hAnsi="Arial Narrow"/>
                  <w:sz w:val="18"/>
                  <w:szCs w:val="18"/>
                </w:rPr>
                <w:delText>Vyhlášky Štatistického úradu SR č. 306/2007 Z. z. z 18.6.2007)</w:delText>
              </w:r>
              <w:r w:rsidDel="00123FF2">
                <w:rPr>
                  <w:rFonts w:ascii="Arial Narrow" w:hAnsi="Arial Narrow"/>
                  <w:sz w:val="18"/>
                  <w:szCs w:val="18"/>
                </w:rPr>
                <w:delText>, zodpovedajúci činnosti, na ktorú je zameraný projektu. NACE kód projektu môže byť odlišný od kódu zodpovedajúcemu prevládajúcej činnosti žiadateľa</w:delText>
              </w:r>
              <w:r w:rsidRPr="00E101A2" w:rsidDel="00123FF2">
                <w:rPr>
                  <w:rFonts w:ascii="Arial Narrow" w:hAnsi="Arial Narrow"/>
                  <w:sz w:val="18"/>
                  <w:szCs w:val="18"/>
                </w:rPr>
                <w:delText xml:space="preserve">. </w:delText>
              </w:r>
            </w:del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44BFFB15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del w:id="9" w:author="Autor">
                  <w:r w:rsidR="009F5500" w:rsidDel="007741A3">
                    <w:rPr>
                      <w:rFonts w:ascii="Arial" w:hAnsi="Arial" w:cs="Arial"/>
                      <w:sz w:val="22"/>
                    </w:rPr>
                    <w:delText>A1 Podpora podnikania a inovácií</w:delText>
                  </w:r>
                </w:del>
                <w:ins w:id="10" w:author="Autor">
                  <w:r w:rsidR="007741A3">
                    <w:rPr>
                      <w:rFonts w:ascii="Arial" w:hAnsi="Arial" w:cs="Arial"/>
                      <w:sz w:val="22"/>
                    </w:rPr>
                    <w:t>B1 Investície do cyklistických trás a súvisiacej podpornej infraštruktúry</w:t>
                  </w:r>
                </w:ins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40E8DBFB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1" w:author="Autor">
              <w:r w:rsidR="007741A3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1786994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D6927">
              <w:rPr>
                <w:rFonts w:asciiTheme="minorHAnsi" w:hAnsiTheme="minorHAnsi"/>
                <w:sz w:val="20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CBCA6A3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1FA0CCB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6829FC42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176FE436" w:rsidR="00F11710" w:rsidRPr="007D6358" w:rsidRDefault="009F550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506481" w:rsidRPr="00385B43" w14:paraId="10E4886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B1D2C1C" w14:textId="459D70F9" w:rsidR="00506481" w:rsidRPr="008D6927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9321D5E" w14:textId="473080F0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29D67E8" w14:textId="69F8B958" w:rsidR="00506481" w:rsidRPr="008A06CF" w:rsidRDefault="00506481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BA7F111" w14:textId="3416F361" w:rsidR="00506481" w:rsidRPr="00385B43" w:rsidRDefault="00506481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4D80574" w14:textId="45EF9560" w:rsidR="00506481" w:rsidRPr="008C0112" w:rsidRDefault="00EB4C80" w:rsidP="00F1171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bez príznaku 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55E951" w14:textId="13426B47" w:rsidR="00506481" w:rsidRPr="008C0112" w:rsidRDefault="00EB4C80" w:rsidP="00EB4C80">
            <w:pPr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B801F0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4D48346A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del w:id="12" w:author="Autor">
              <w:r w:rsidDel="00C64F8B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ins w:id="13" w:author="Autor">
              <w:r w:rsidR="00C64F8B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B801F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3679BD07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7AE8182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4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F47B92" w14:textId="4AF5D4A6" w:rsidR="00AE234A" w:rsidRPr="006E6E5E" w:rsidRDefault="00AE234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5" w:author="Autor"/>
                <w:rFonts w:ascii="Arial Narrow" w:eastAsia="Calibri" w:hAnsi="Arial Narrow"/>
                <w:sz w:val="18"/>
                <w:szCs w:val="18"/>
              </w:rPr>
            </w:pPr>
            <w:ins w:id="16" w:author="Autor">
              <w:r w:rsidRPr="006E6E5E">
                <w:rPr>
                  <w:rFonts w:ascii="Arial Narrow" w:eastAsia="Calibri" w:hAnsi="Arial Narrow"/>
                  <w:sz w:val="18"/>
                  <w:szCs w:val="18"/>
                </w:rPr>
                <w:t>popis, že projekt je v súlade s programovou stratégiou IROP, prioritnou osou č.5 Miestny rozvoj vedený komunitou,</w:t>
              </w:r>
            </w:ins>
          </w:p>
          <w:p w14:paraId="4B9B52E1" w14:textId="55331CF0" w:rsidR="00AE234A" w:rsidRPr="006E6E5E" w:rsidRDefault="00AE234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7" w:author="Autor"/>
                <w:rFonts w:ascii="Arial Narrow" w:eastAsia="Calibri" w:hAnsi="Arial Narrow"/>
                <w:sz w:val="18"/>
                <w:szCs w:val="18"/>
              </w:rPr>
            </w:pPr>
            <w:ins w:id="18" w:author="Autor">
              <w:r w:rsidRPr="00963AFB">
                <w:rPr>
                  <w:rFonts w:ascii="Arial Narrow" w:eastAsia="Calibri" w:hAnsi="Arial Narrow"/>
                  <w:sz w:val="18"/>
                  <w:szCs w:val="18"/>
                </w:rPr>
                <w:t>popis</w:t>
              </w:r>
              <w:r w:rsidR="00CB1623" w:rsidRPr="00963AFB">
                <w:rPr>
                  <w:rFonts w:ascii="Arial Narrow" w:eastAsia="Calibri" w:hAnsi="Arial Narrow"/>
                  <w:sz w:val="18"/>
                  <w:szCs w:val="18"/>
                </w:rPr>
                <w:t>, že</w:t>
              </w:r>
              <w:r w:rsidRPr="006E6E5E">
                <w:rPr>
                  <w:rFonts w:ascii="Arial Narrow" w:eastAsia="Calibri" w:hAnsi="Arial Narrow"/>
                  <w:sz w:val="18"/>
                  <w:szCs w:val="18"/>
                </w:rPr>
                <w:t xml:space="preserve"> projekt </w:t>
              </w:r>
              <w:r w:rsidR="00CB1623" w:rsidRPr="006E6E5E">
                <w:rPr>
                  <w:rFonts w:ascii="Arial Narrow" w:eastAsia="Calibri" w:hAnsi="Arial Narrow"/>
                  <w:sz w:val="18"/>
                  <w:szCs w:val="18"/>
                </w:rPr>
                <w:t xml:space="preserve">je </w:t>
              </w:r>
              <w:r w:rsidRPr="006E6E5E">
                <w:rPr>
                  <w:rFonts w:ascii="Arial Narrow" w:eastAsia="Calibri" w:hAnsi="Arial Narrow"/>
                  <w:sz w:val="18"/>
                  <w:szCs w:val="18"/>
                </w:rPr>
                <w:t>v súlade so stratégiou CLLD,</w:t>
              </w:r>
            </w:ins>
          </w:p>
          <w:p w14:paraId="09BA600E" w14:textId="24E9F47D" w:rsidR="00AE234A" w:rsidRPr="006E6E5E" w:rsidRDefault="00AE234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9" w:author="Autor"/>
                <w:rFonts w:ascii="Arial Narrow" w:eastAsia="Calibri" w:hAnsi="Arial Narrow"/>
                <w:sz w:val="18"/>
                <w:szCs w:val="18"/>
              </w:rPr>
            </w:pPr>
            <w:ins w:id="20" w:author="Autor">
              <w:r w:rsidRPr="006E6E5E">
                <w:rPr>
                  <w:rFonts w:ascii="Arial Narrow" w:eastAsia="Calibri" w:hAnsi="Arial Narrow"/>
                  <w:sz w:val="18"/>
                  <w:szCs w:val="18"/>
                </w:rPr>
                <w:t>preukázanie inovatívnosti projektu – spôsobu realizácie hlavnej aktivity projektu,</w:t>
              </w:r>
            </w:ins>
          </w:p>
          <w:p w14:paraId="61383AD5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1" w:author="Autor"/>
                <w:rFonts w:ascii="Arial Narrow" w:hAnsi="Arial Narrow"/>
                <w:sz w:val="18"/>
                <w:szCs w:val="18"/>
              </w:rPr>
            </w:pPr>
            <w:ins w:id="22" w:author="Autor">
              <w:r w:rsidRPr="006E6E5E">
                <w:rPr>
                  <w:rFonts w:ascii="Arial Narrow" w:hAnsi="Arial Narrow"/>
                  <w:sz w:val="18"/>
                  <w:szCs w:val="18"/>
                </w:rPr>
                <w:t>popis, či projekt má dostatočnú pridanú hodnotu pre územie, t.j. z hľadiska jeho využiteľnosti v území,</w:t>
              </w:r>
            </w:ins>
          </w:p>
          <w:p w14:paraId="4535ED9F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3" w:author="Autor"/>
                <w:rFonts w:ascii="Arial Narrow" w:eastAsia="Calibri" w:hAnsi="Arial Narrow"/>
                <w:sz w:val="18"/>
                <w:szCs w:val="18"/>
              </w:rPr>
            </w:pPr>
            <w:ins w:id="24" w:author="Autor">
              <w:r w:rsidRPr="006E6E5E">
                <w:rPr>
                  <w:rFonts w:ascii="Arial Narrow" w:eastAsia="Calibri" w:hAnsi="Arial Narrow"/>
                  <w:sz w:val="18"/>
                  <w:szCs w:val="18"/>
                </w:rPr>
                <w:t>preukázanie, či projekt a jeho realizácia zohľadňuje miestne špecifiká (charakteristický ráz územia, kultúrny a historický ráz územia, miestne zvyky, gastronómia, miestna architektúra a pod.,</w:t>
              </w:r>
            </w:ins>
          </w:p>
          <w:p w14:paraId="40E9CA59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5" w:author="Autor"/>
                <w:rFonts w:ascii="Arial Narrow" w:hAnsi="Arial Narrow"/>
                <w:sz w:val="18"/>
                <w:szCs w:val="18"/>
              </w:rPr>
            </w:pPr>
            <w:ins w:id="26" w:author="Autor">
              <w:r w:rsidRPr="006E6E5E">
                <w:rPr>
                  <w:rFonts w:ascii="Arial Narrow" w:hAnsi="Arial Narrow"/>
                  <w:sz w:val="18"/>
                  <w:szCs w:val="18"/>
                </w:rPr>
                <w:t>popis, či žiadateľovi nebol doteraz schválený žiaden projekt v rámci výziev MAS,</w:t>
              </w:r>
            </w:ins>
          </w:p>
          <w:p w14:paraId="64048D26" w14:textId="77777777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27" w:author="Autor"/>
                <w:rFonts w:ascii="Arial Narrow" w:hAnsi="Arial Narrow"/>
                <w:sz w:val="18"/>
                <w:szCs w:val="18"/>
              </w:rPr>
            </w:pPr>
            <w:ins w:id="28" w:author="Autor">
              <w:r w:rsidRPr="00963AFB">
                <w:rPr>
                  <w:rFonts w:ascii="Arial Narrow" w:eastAsia="Calibri" w:hAnsi="Arial Narrow"/>
                  <w:sz w:val="18"/>
                  <w:szCs w:val="18"/>
                </w:rPr>
                <w:t>popis, či aktivity nadväzujú na východiskovú situáciu, či sú dostatočne zrozumiteľné a či je zrejmé, čo chce žiadateľ realizáciou projektu dosiahnuť a popis, či aktivity napĺňajú povinné merateľné ukazovatele,</w:t>
              </w:r>
            </w:ins>
          </w:p>
          <w:p w14:paraId="3E5515F5" w14:textId="27289D2E" w:rsidR="00CB1623" w:rsidRPr="006E6E5E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  <w:rPrChange w:id="29" w:author="Autor">
                  <w:rPr>
                    <w:rFonts w:ascii="Arial Narrow" w:eastAsia="Calibri" w:hAnsi="Arial Narrow"/>
                    <w:sz w:val="18"/>
                    <w:szCs w:val="18"/>
                  </w:rPr>
                </w:rPrChange>
              </w:rPr>
            </w:pPr>
            <w:ins w:id="30" w:author="Autor">
              <w:r w:rsidRPr="006E6E5E">
                <w:rPr>
                  <w:rFonts w:ascii="Arial Narrow" w:eastAsia="Calibri" w:hAnsi="Arial Narrow"/>
                  <w:sz w:val="18"/>
                  <w:szCs w:val="18"/>
                </w:rPr>
                <w:t>popis či navrhnuté výdavky projektu spĺňajú podmienku hospodárnosti a efektívnosti</w:t>
              </w:r>
            </w:ins>
          </w:p>
          <w:p w14:paraId="06D79727" w14:textId="3E7899E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003A85A1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79C5E16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del w:id="31" w:author="Autor">
              <w:r w:rsidRPr="00385B43" w:rsidDel="00CB1623">
                <w:rPr>
                  <w:rFonts w:ascii="Arial Narrow" w:eastAsia="Calibri" w:hAnsi="Arial Narrow"/>
                  <w:sz w:val="18"/>
                  <w:szCs w:val="18"/>
                </w:rPr>
                <w:delText xml:space="preserve">navrhovaných 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ins w:id="32" w:author="Autor">
              <w:r w:rsidR="00CB1623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</w:ins>
            <w:del w:id="33" w:author="Autor">
              <w:r w:rsidRPr="00385B43" w:rsidDel="00CB1623">
                <w:rPr>
                  <w:rFonts w:ascii="Arial Narrow" w:eastAsia="Calibri" w:hAnsi="Arial Narrow"/>
                  <w:sz w:val="18"/>
                  <w:szCs w:val="18"/>
                </w:rPr>
                <w:delText>ých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ins w:id="34" w:author="Autor">
              <w:r w:rsidR="00CB1623">
                <w:rPr>
                  <w:rFonts w:ascii="Arial Narrow" w:eastAsia="Calibri" w:hAnsi="Arial Narrow"/>
                  <w:sz w:val="18"/>
                  <w:szCs w:val="18"/>
                </w:rPr>
                <w:t>ity</w:t>
              </w:r>
            </w:ins>
            <w:del w:id="35" w:author="Autor">
              <w:r w:rsidRPr="00385B43" w:rsidDel="00CB1623">
                <w:rPr>
                  <w:rFonts w:ascii="Arial Narrow" w:eastAsia="Calibri" w:hAnsi="Arial Narrow"/>
                  <w:sz w:val="18"/>
                  <w:szCs w:val="18"/>
                </w:rPr>
                <w:delText>ít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</w:p>
          <w:p w14:paraId="36A67EAE" w14:textId="2425D0E1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6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59CB17C3" w14:textId="21DF0F31" w:rsidR="00CB1623" w:rsidRDefault="00CB162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37" w:author="Autor"/>
                <w:rFonts w:ascii="Arial Narrow" w:eastAsia="Calibri" w:hAnsi="Arial Narrow"/>
                <w:sz w:val="18"/>
                <w:szCs w:val="18"/>
              </w:rPr>
            </w:pPr>
            <w:ins w:id="38" w:author="Autor">
              <w:r w:rsidRPr="001B6D90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elimináciu).</w:t>
              </w:r>
            </w:ins>
          </w:p>
          <w:p w14:paraId="2C56A6C3" w14:textId="56014EF9" w:rsidR="008A2FD8" w:rsidRPr="00CB1623" w:rsidRDefault="00CB1623" w:rsidP="00CB1623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39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</w:t>
              </w:r>
              <w:r w:rsidRPr="00CB1623">
                <w:rPr>
                  <w:rFonts w:ascii="Arial Narrow" w:eastAsia="Calibri" w:hAnsi="Arial Narrow"/>
                  <w:sz w:val="18"/>
                  <w:szCs w:val="18"/>
                </w:rPr>
                <w:t>opis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</w:ins>
            <w:r w:rsidR="008A2FD8" w:rsidRPr="00CB1623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ins w:id="40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ti</w:t>
              </w:r>
            </w:ins>
            <w:del w:id="41" w:author="Autor">
              <w:r w:rsidR="008A2FD8" w:rsidRPr="00CB1623" w:rsidDel="00CB1623">
                <w:rPr>
                  <w:rFonts w:ascii="Arial Narrow" w:eastAsia="Calibri" w:hAnsi="Arial Narrow"/>
                  <w:sz w:val="18"/>
                  <w:szCs w:val="18"/>
                </w:rPr>
                <w:delText>ť</w:delText>
              </w:r>
            </w:del>
            <w:r w:rsidR="008A2FD8" w:rsidRPr="00CB1623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ins w:id="42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ti</w:t>
              </w:r>
            </w:ins>
            <w:del w:id="43" w:author="Autor">
              <w:r w:rsidR="008A2FD8" w:rsidRPr="00CB1623" w:rsidDel="00CB1623">
                <w:rPr>
                  <w:rFonts w:ascii="Arial Narrow" w:eastAsia="Calibri" w:hAnsi="Arial Narrow"/>
                  <w:sz w:val="18"/>
                  <w:szCs w:val="18"/>
                </w:rPr>
                <w:delText>ť</w:delText>
              </w:r>
            </w:del>
            <w:r w:rsidR="008A2FD8" w:rsidRPr="00CB162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45549F80" w:rsidR="00F74163" w:rsidRPr="00385B43" w:rsidRDefault="00CB162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ins w:id="44" w:author="Autor">
              <w:r w:rsidRPr="006E6E5E">
                <w:rPr>
                  <w:rFonts w:ascii="Arial Narrow" w:eastAsia="Calibri" w:hAnsi="Arial Narrow"/>
                  <w:sz w:val="18"/>
                  <w:szCs w:val="18"/>
                </w:rPr>
                <w:t xml:space="preserve">finančná udržateľnosť projektu - </w:t>
              </w:r>
            </w:ins>
            <w:r w:rsidR="00F74163" w:rsidRPr="006E6E5E">
              <w:rPr>
                <w:rFonts w:ascii="Arial Narrow" w:eastAsia="Calibri" w:hAnsi="Arial Narrow"/>
                <w:sz w:val="18"/>
                <w:szCs w:val="18"/>
              </w:rPr>
              <w:t>p</w:t>
            </w:r>
            <w:r w:rsidR="00F74163">
              <w:rPr>
                <w:rFonts w:ascii="Arial Narrow" w:eastAsia="Calibri" w:hAnsi="Arial Narrow"/>
                <w:sz w:val="18"/>
                <w:szCs w:val="18"/>
              </w:rPr>
              <w:t>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EA99977" w14:textId="77777777" w:rsidR="00F13DF8" w:rsidRDefault="00F13DF8" w:rsidP="00D92637">
            <w:pPr>
              <w:ind w:left="66"/>
              <w:rPr>
                <w:ins w:id="45" w:author="Autor"/>
                <w:rFonts w:ascii="Arial Narrow" w:hAnsi="Arial Narrow"/>
                <w:sz w:val="18"/>
                <w:szCs w:val="18"/>
              </w:rPr>
            </w:pPr>
          </w:p>
          <w:p w14:paraId="1348609B" w14:textId="5013B23C" w:rsidR="00CA2B5A" w:rsidRPr="00385B43" w:rsidRDefault="00CA2B5A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44315F1D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A67529B" w14:textId="6B52A39B" w:rsidR="00402A70" w:rsidRDefault="00385B43" w:rsidP="00385B43">
            <w:pPr>
              <w:jc w:val="left"/>
              <w:rPr>
                <w:ins w:id="46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47" w:author="Autor">
              <w:r w:rsidR="00C83DDA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C83DDA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C83DDA"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</w:ins>
            <w:del w:id="48" w:author="Autor">
              <w:r w:rsidR="00402A70" w:rsidRPr="00385B43" w:rsidDel="00C83DDA">
                <w:rPr>
                  <w:rFonts w:ascii="Arial Narrow" w:hAnsi="Arial Narrow"/>
                  <w:sz w:val="18"/>
                  <w:szCs w:val="18"/>
                </w:rPr>
                <w:delText xml:space="preserve">celkovú hodnotu žiadaného príspevku z rozpočtu 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>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60B044E" w14:textId="77777777" w:rsidR="00C83DDA" w:rsidRDefault="00C83DDA" w:rsidP="00385B43">
            <w:pPr>
              <w:jc w:val="left"/>
              <w:rPr>
                <w:ins w:id="49" w:author="Autor"/>
                <w:rFonts w:ascii="Arial Narrow" w:hAnsi="Arial Narrow"/>
                <w:b/>
              </w:rPr>
            </w:pPr>
          </w:p>
          <w:p w14:paraId="5AC19032" w14:textId="77777777" w:rsidR="00C83DDA" w:rsidRPr="00E0609C" w:rsidRDefault="00C83DDA" w:rsidP="00C83DDA">
            <w:pPr>
              <w:jc w:val="left"/>
              <w:rPr>
                <w:ins w:id="50" w:author="Autor"/>
                <w:rFonts w:ascii="Arial Narrow" w:hAnsi="Arial Narrow"/>
                <w:sz w:val="22"/>
                <w:szCs w:val="18"/>
              </w:rPr>
            </w:pPr>
            <w:ins w:id="51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4EC5A29C" w14:textId="77777777" w:rsidR="00C83DDA" w:rsidRPr="00E0609C" w:rsidRDefault="00C83DDA" w:rsidP="00C83DDA">
            <w:pPr>
              <w:jc w:val="left"/>
              <w:rPr>
                <w:ins w:id="52" w:author="Autor"/>
                <w:rFonts w:ascii="Arial Narrow" w:hAnsi="Arial Narrow"/>
                <w:sz w:val="22"/>
                <w:szCs w:val="18"/>
              </w:rPr>
            </w:pPr>
          </w:p>
          <w:p w14:paraId="0EFC095A" w14:textId="77777777" w:rsidR="00C83DDA" w:rsidRDefault="00C83DDA" w:rsidP="00C83DDA">
            <w:pPr>
              <w:jc w:val="left"/>
              <w:rPr>
                <w:ins w:id="53" w:author="Autor"/>
                <w:rFonts w:ascii="Arial Narrow" w:hAnsi="Arial Narrow"/>
                <w:sz w:val="22"/>
                <w:szCs w:val="18"/>
              </w:rPr>
            </w:pPr>
            <w:ins w:id="54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75FF6A87" w14:textId="77777777" w:rsidR="00C83DDA" w:rsidRPr="00E0609C" w:rsidRDefault="00C83DDA" w:rsidP="00C83DDA">
            <w:pPr>
              <w:jc w:val="left"/>
              <w:rPr>
                <w:ins w:id="55" w:author="Autor"/>
                <w:rFonts w:ascii="Arial Narrow" w:hAnsi="Arial Narrow"/>
                <w:b/>
                <w:sz w:val="22"/>
                <w:szCs w:val="18"/>
              </w:rPr>
            </w:pPr>
          </w:p>
          <w:p w14:paraId="62A6BD05" w14:textId="77777777" w:rsidR="00C83DDA" w:rsidRPr="00E0609C" w:rsidRDefault="00C83DDA" w:rsidP="00C83DDA">
            <w:pPr>
              <w:jc w:val="left"/>
              <w:rPr>
                <w:ins w:id="56" w:author="Autor"/>
                <w:rFonts w:ascii="Arial Narrow" w:hAnsi="Arial Narrow"/>
                <w:b/>
                <w:sz w:val="22"/>
                <w:szCs w:val="18"/>
              </w:rPr>
            </w:pPr>
            <w:ins w:id="57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31AE4BF3" w14:textId="77777777" w:rsidR="00C83DDA" w:rsidRDefault="00C83DDA" w:rsidP="00C83DDA">
            <w:pPr>
              <w:jc w:val="left"/>
              <w:rPr>
                <w:ins w:id="58" w:author="Autor"/>
                <w:rFonts w:ascii="Arial Narrow" w:hAnsi="Arial Narrow"/>
                <w:sz w:val="18"/>
                <w:szCs w:val="18"/>
              </w:rPr>
            </w:pPr>
          </w:p>
          <w:p w14:paraId="06A468AC" w14:textId="77777777" w:rsidR="00C83DDA" w:rsidRPr="00E0609C" w:rsidRDefault="00C83DDA" w:rsidP="00C83DDA">
            <w:pPr>
              <w:jc w:val="left"/>
              <w:rPr>
                <w:ins w:id="59" w:author="Autor"/>
                <w:rFonts w:ascii="Arial Narrow" w:hAnsi="Arial Narrow"/>
                <w:sz w:val="22"/>
                <w:szCs w:val="18"/>
              </w:rPr>
            </w:pPr>
            <w:ins w:id="6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5569E6A1" w14:textId="77777777" w:rsidR="00C83DDA" w:rsidRDefault="00C83DDA" w:rsidP="00385B43">
            <w:pPr>
              <w:jc w:val="left"/>
              <w:rPr>
                <w:ins w:id="61" w:author="Autor"/>
                <w:rFonts w:ascii="Arial Narrow" w:hAnsi="Arial Narrow"/>
                <w:b/>
              </w:rPr>
            </w:pPr>
          </w:p>
          <w:p w14:paraId="16E10B46" w14:textId="4FB10717" w:rsidR="00C83DDA" w:rsidRPr="00385B43" w:rsidRDefault="00C83DDA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B862EA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del w:id="62" w:author="Autor">
              <w:r w:rsidR="00353C0C" w:rsidDel="00410576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5709A2B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31E400A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711EF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6E20258D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51EC4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A4B057B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4526DF8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F58E3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DE6AAF2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17C6D4C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37114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681F988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  <w:del w:id="65" w:author="Autor">
              <w:r w:rsidR="00B82C04" w:rsidDel="00410576">
                <w:rPr>
                  <w:rFonts w:ascii="Arial Narrow" w:hAnsi="Arial Narrow"/>
                  <w:sz w:val="18"/>
                  <w:szCs w:val="18"/>
                </w:rPr>
                <w:delText xml:space="preserve">/ </w:delText>
              </w:r>
              <w:r w:rsidR="00B82C04" w:rsidRPr="00B82C04" w:rsidDel="00410576">
                <w:rPr>
                  <w:rFonts w:ascii="Arial Narrow" w:hAnsi="Arial Narrow"/>
                  <w:sz w:val="18"/>
                  <w:szCs w:val="18"/>
                </w:rPr>
                <w:delText>Udelenie súhlasu pre poskytnutie výpisu z</w:delText>
              </w:r>
              <w:r w:rsidR="00B82C04" w:rsidDel="00410576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="00B82C04" w:rsidRPr="00B82C04" w:rsidDel="00410576">
                <w:rPr>
                  <w:rFonts w:ascii="Arial Narrow" w:hAnsi="Arial Narrow"/>
                  <w:sz w:val="18"/>
                  <w:szCs w:val="18"/>
                </w:rPr>
                <w:delText>registra trestov</w:delText>
              </w:r>
            </w:del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8806FA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5CA593F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731BAF17" w:rsidR="00CE155D" w:rsidRPr="00C12F16" w:rsidRDefault="00C41525" w:rsidP="00C12F1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149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del w:id="66" w:author="Autor">
              <w:r w:rsidRPr="00385B43" w:rsidDel="00410576">
                <w:rPr>
                  <w:rFonts w:ascii="Arial Narrow" w:hAnsi="Arial Narrow"/>
                  <w:sz w:val="18"/>
                  <w:szCs w:val="18"/>
                </w:rPr>
                <w:delText>finančného zdravia žiadateľa</w:delText>
              </w:r>
            </w:del>
            <w:ins w:id="67" w:author="Autor">
              <w:r w:rsidR="00410576">
                <w:rPr>
                  <w:rFonts w:ascii="Arial Narrow" w:hAnsi="Arial Narrow"/>
                  <w:sz w:val="18"/>
                  <w:szCs w:val="18"/>
                </w:rPr>
                <w:t>hodnotenia finančnej situácie</w:t>
              </w:r>
            </w:ins>
          </w:p>
        </w:tc>
      </w:tr>
      <w:tr w:rsidR="00D53FAB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77777777" w:rsidR="00D53FAB" w:rsidRPr="00385B43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3A985D9A" w14:textId="77777777" w:rsidR="00D53FAB" w:rsidRPr="00385B43" w:rsidRDefault="00D53FAB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3C768C81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D25BD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C7EB217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D6116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8190B2E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</w:t>
            </w:r>
            <w:del w:id="68" w:author="Autor">
              <w:r w:rsidRPr="00385B43" w:rsidDel="00410576">
                <w:rPr>
                  <w:rFonts w:ascii="Arial Narrow" w:hAnsi="Arial Narrow"/>
                  <w:sz w:val="18"/>
                  <w:szCs w:val="18"/>
                </w:rPr>
                <w:delText>NF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ins w:id="69" w:author="Autor">
              <w:r w:rsidR="00410576">
                <w:rPr>
                  <w:rFonts w:ascii="Arial Narrow" w:hAnsi="Arial Narrow"/>
                  <w:sz w:val="18"/>
                  <w:szCs w:val="18"/>
                </w:rPr>
                <w:t>r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2727FA90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3716C2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2E44162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716C2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69EC42B1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</w:t>
            </w:r>
            <w:del w:id="70" w:author="Autor">
              <w:r w:rsidR="003716C2" w:rsidDel="00410576">
                <w:rPr>
                  <w:rFonts w:ascii="Arial Narrow" w:hAnsi="Arial Narrow"/>
                  <w:sz w:val="18"/>
                  <w:szCs w:val="18"/>
                </w:rPr>
                <w:delText>2</w:delText>
              </w:r>
            </w:del>
            <w:ins w:id="71" w:author="Autor">
              <w:r w:rsidR="00410576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27161A87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716C2">
              <w:rPr>
                <w:rFonts w:ascii="Arial Narrow" w:hAnsi="Arial Narrow"/>
                <w:sz w:val="18"/>
                <w:szCs w:val="18"/>
              </w:rPr>
              <w:t>1</w:t>
            </w:r>
            <w:del w:id="72" w:author="Autor">
              <w:r w:rsidR="003716C2" w:rsidDel="00410576">
                <w:rPr>
                  <w:rFonts w:ascii="Arial Narrow" w:hAnsi="Arial Narrow"/>
                  <w:sz w:val="18"/>
                  <w:szCs w:val="18"/>
                </w:rPr>
                <w:delText>1</w:delText>
              </w:r>
            </w:del>
            <w:ins w:id="73" w:author="Autor">
              <w:r w:rsidR="00410576">
                <w:rPr>
                  <w:rFonts w:ascii="Arial Narrow" w:hAnsi="Arial Narrow"/>
                  <w:sz w:val="18"/>
                  <w:szCs w:val="18"/>
                </w:rPr>
                <w:t>2</w:t>
              </w:r>
            </w:ins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7996ECE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E0ACF3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74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74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  <w:r w:rsidR="00201F91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6FBBD8C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75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75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...............,</w:t>
            </w:r>
          </w:p>
          <w:p w14:paraId="2CC9DE41" w14:textId="06AFED18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7B48B151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ins w:id="76" w:author="Autor">
              <w:r w:rsidR="00CB320E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77" w:author="Autor">
              <w:r w:rsidRPr="0030117A" w:rsidDel="00CB320E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relelvantné)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7DAE6515" w14:textId="2700E1B4" w:rsidR="00B11C52" w:rsidRDefault="005206F0" w:rsidP="00FD611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ins w:id="78" w:author="Autor"/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7DF7CE5" w14:textId="03C75A7A" w:rsidR="003F25CD" w:rsidRPr="00FD6116" w:rsidRDefault="003F25CD" w:rsidP="00FD611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ins w:id="79" w:author="Autor">
              <w:r w:rsidRPr="00AC4A1D">
                <w:rPr>
                  <w:rFonts w:ascii="Arial Narrow" w:hAnsi="Arial Narrow" w:cs="Times New Roman"/>
                  <w:color w:val="000000"/>
                  <w:szCs w:val="24"/>
                </w:rPr>
                <w:t>nie som podnikom v ťažkostiach,</w:t>
              </w:r>
            </w:ins>
          </w:p>
          <w:p w14:paraId="722D72F8" w14:textId="353A523A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FD6116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3E08E3C1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</w:t>
            </w:r>
            <w:r w:rsidRPr="00E35603">
              <w:rPr>
                <w:rFonts w:ascii="Arial Narrow" w:hAnsi="Arial Narrow" w:cs="Times New Roman"/>
                <w:color w:val="000000"/>
                <w:szCs w:val="24"/>
              </w:rPr>
              <w:t>. č. </w:t>
            </w:r>
            <w:r w:rsidR="003124C9" w:rsidRPr="00E35603">
              <w:rPr>
                <w:rFonts w:ascii="Arial Narrow" w:hAnsi="Arial Narrow" w:cs="Times New Roman"/>
                <w:color w:val="000000"/>
                <w:szCs w:val="24"/>
              </w:rPr>
              <w:t>18/2018</w:t>
            </w:r>
            <w:r w:rsidR="003124C9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9658" w14:textId="77777777" w:rsidR="00B801F0" w:rsidRDefault="00B801F0" w:rsidP="00297396">
      <w:pPr>
        <w:spacing w:after="0" w:line="240" w:lineRule="auto"/>
      </w:pPr>
      <w:r>
        <w:separator/>
      </w:r>
    </w:p>
  </w:endnote>
  <w:endnote w:type="continuationSeparator" w:id="0">
    <w:p w14:paraId="67A53300" w14:textId="77777777" w:rsidR="00B801F0" w:rsidRDefault="00B801F0" w:rsidP="00297396">
      <w:pPr>
        <w:spacing w:after="0" w:line="240" w:lineRule="auto"/>
      </w:pPr>
      <w:r>
        <w:continuationSeparator/>
      </w:r>
    </w:p>
  </w:endnote>
  <w:endnote w:type="continuationNotice" w:id="1">
    <w:p w14:paraId="3F88DA51" w14:textId="77777777" w:rsidR="00B801F0" w:rsidRDefault="00B801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4D40422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EE78F89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540BE7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1EA565A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090CF68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A2B5A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A282C" w14:textId="77777777" w:rsidR="00B801F0" w:rsidRDefault="00B801F0" w:rsidP="00297396">
      <w:pPr>
        <w:spacing w:after="0" w:line="240" w:lineRule="auto"/>
      </w:pPr>
      <w:r>
        <w:separator/>
      </w:r>
    </w:p>
  </w:footnote>
  <w:footnote w:type="continuationSeparator" w:id="0">
    <w:p w14:paraId="5998D20A" w14:textId="77777777" w:rsidR="00B801F0" w:rsidRDefault="00B801F0" w:rsidP="00297396">
      <w:pPr>
        <w:spacing w:after="0" w:line="240" w:lineRule="auto"/>
      </w:pPr>
      <w:r>
        <w:continuationSeparator/>
      </w:r>
    </w:p>
  </w:footnote>
  <w:footnote w:type="continuationNotice" w:id="1">
    <w:p w14:paraId="6B867FA2" w14:textId="77777777" w:rsidR="00B801F0" w:rsidRDefault="00B801F0">
      <w:pPr>
        <w:spacing w:after="0" w:line="240" w:lineRule="auto"/>
      </w:pPr>
    </w:p>
  </w:footnote>
  <w:footnote w:id="2">
    <w:p w14:paraId="669B90A2" w14:textId="2E4E1798" w:rsidR="003213BB" w:rsidRPr="006C3E35" w:rsidDel="00410576" w:rsidRDefault="003213BB">
      <w:pPr>
        <w:pStyle w:val="Textpoznmkypodiarou"/>
        <w:rPr>
          <w:del w:id="63" w:author="Autor"/>
          <w:rFonts w:ascii="Arial Narrow" w:hAnsi="Arial Narrow" w:cs="Arial"/>
          <w:sz w:val="18"/>
          <w:szCs w:val="18"/>
        </w:rPr>
      </w:pPr>
      <w:del w:id="64" w:author="Autor">
        <w:r w:rsidRPr="006C3E35" w:rsidDel="00410576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 w:rsidDel="00410576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7">
    <w:p w14:paraId="487CAD87" w14:textId="414A61C4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</w:t>
      </w:r>
      <w:r w:rsidR="0038137E" w:rsidRPr="00963AFB">
        <w:rPr>
          <w:rStyle w:val="Odkaznapoznmkupodiarou"/>
          <w:rFonts w:ascii="Arial Narrow" w:hAnsi="Arial Narrow"/>
          <w:sz w:val="18"/>
          <w:vertAlign w:val="baseline"/>
        </w:rPr>
        <w:t>teda j</w:t>
      </w:r>
      <w:ins w:id="80" w:author="Autor">
        <w:r w:rsidR="003F25CD" w:rsidRPr="00963AFB">
          <w:rPr>
            <w:rFonts w:ascii="Arial Narrow" w:hAnsi="Arial Narrow"/>
            <w:sz w:val="18"/>
          </w:rPr>
          <w:t>u</w:t>
        </w:r>
      </w:ins>
      <w:del w:id="81" w:author="Autor">
        <w:r w:rsidR="0038137E" w:rsidRPr="00963AFB" w:rsidDel="003F25CD">
          <w:rPr>
            <w:rStyle w:val="Odkaznapoznmkupodiarou"/>
            <w:rFonts w:ascii="Arial Narrow" w:hAnsi="Arial Narrow"/>
            <w:sz w:val="18"/>
            <w:vertAlign w:val="baseline"/>
          </w:rPr>
          <w:delText>e</w:delText>
        </w:r>
      </w:del>
      <w:r w:rsidR="0038137E" w:rsidRPr="00963AFB">
        <w:rPr>
          <w:rStyle w:val="Odkaznapoznmkupodiarou"/>
          <w:rFonts w:ascii="Arial Narrow" w:hAnsi="Arial Narrow"/>
          <w:sz w:val="18"/>
          <w:vertAlign w:val="baseline"/>
        </w:rPr>
        <w:t xml:space="preserve"> nepredkladá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ako osobitnú prílohu Žo</w:t>
      </w:r>
      <w:del w:id="82" w:author="Autor">
        <w:r w:rsidR="0038137E" w:rsidRPr="00CD4ABE" w:rsidDel="003F25CD">
          <w:rPr>
            <w:rStyle w:val="Odkaznapoznmkupodiarou"/>
            <w:rFonts w:ascii="Arial Narrow" w:hAnsi="Arial Narrow"/>
            <w:sz w:val="18"/>
            <w:vertAlign w:val="baseline"/>
          </w:rPr>
          <w:delText>NF</w:delText>
        </w:r>
      </w:del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ins w:id="83" w:author="Autor">
        <w:r w:rsidR="003F25CD">
          <w:rPr>
            <w:rStyle w:val="Odkaznapoznmkupodiarou"/>
            <w:rFonts w:ascii="Arial Narrow" w:hAnsi="Arial Narrow"/>
            <w:sz w:val="18"/>
            <w:vertAlign w:val="baseline"/>
          </w:rPr>
          <w:t>r</w:t>
        </w:r>
      </w:ins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597E5E56" w:rsidR="003213BB" w:rsidRPr="001F013A" w:rsidRDefault="006612EA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7D980F1F">
          <wp:simplePos x="0" y="0"/>
          <wp:positionH relativeFrom="column">
            <wp:posOffset>4291330</wp:posOffset>
          </wp:positionH>
          <wp:positionV relativeFrom="paragraph">
            <wp:posOffset>-137160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74624" behindDoc="1" locked="0" layoutInCell="1" allowOverlap="1" wp14:anchorId="5FC4A850" wp14:editId="78ABC22E">
          <wp:simplePos x="0" y="0"/>
          <wp:positionH relativeFrom="column">
            <wp:posOffset>2272030</wp:posOffset>
          </wp:positionH>
          <wp:positionV relativeFrom="paragraph">
            <wp:posOffset>-93345</wp:posOffset>
          </wp:positionV>
          <wp:extent cx="1818640" cy="417195"/>
          <wp:effectExtent l="0" t="0" r="0" b="1905"/>
          <wp:wrapTight wrapText="bothSides">
            <wp:wrapPolygon edited="0">
              <wp:start x="0" y="0"/>
              <wp:lineTo x="0" y="14795"/>
              <wp:lineTo x="2489" y="16767"/>
              <wp:lineTo x="2715" y="20712"/>
              <wp:lineTo x="15385" y="20712"/>
              <wp:lineTo x="16291" y="16767"/>
              <wp:lineTo x="21268" y="12822"/>
              <wp:lineTo x="21268" y="5918"/>
              <wp:lineTo x="11539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640" cy="417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4CA1D48">
          <wp:simplePos x="0" y="0"/>
          <wp:positionH relativeFrom="column">
            <wp:posOffset>1265555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304A3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A30940D" wp14:editId="55D6DD96">
              <wp:simplePos x="0" y="0"/>
              <wp:positionH relativeFrom="column">
                <wp:posOffset>-82671</wp:posOffset>
              </wp:positionH>
              <wp:positionV relativeFrom="paragraph">
                <wp:posOffset>-97398</wp:posOffset>
              </wp:positionV>
              <wp:extent cx="856034" cy="359923"/>
              <wp:effectExtent l="0" t="0" r="1270" b="2540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56034" cy="359923"/>
                      </a:xfrm>
                      <a:prstGeom prst="roundRect">
                        <a:avLst/>
                      </a:prstGeom>
                      <a:blipFill dpi="0"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D73C22" w14:textId="77777777" w:rsidR="007304A3" w:rsidRPr="00CC6608" w:rsidRDefault="007304A3" w:rsidP="007304A3">
                          <w:pPr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A30940D" id="Zaoblený obdĺžnik 15" o:spid="_x0000_s1026" style="position:absolute;left:0;text-align:left;margin-left:-6.5pt;margin-top:-7.65pt;width:67.4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38RmQ3gAAAAoBAAAPAAAAZHJzL2Rvd25yZXYu&#10;eG1sTI/BboMwDIbvk/YOkSft1gYKbBUlVFOlnXaim1Tt5hIX0IiDSFro2y+ctpst//r9fcV+Nr24&#10;0eg6ywridQSCuLa640bB1+f7agvCeWSNvWVScCcH+/LxocBc24kruh19I0IJuxwVtN4PuZSubsmg&#10;W9uBONwudjTowzo2Uo84hXLTy00UvUiDHYcPLQ50aKn+OV6NguGSpVlUvdL3NPn69FGd0sM9Uer5&#10;aX7bgfA0+78wLPgBHcrAdLZX1k70ClZxElz8MmQJiCWxiYPMWUEapyDLQv5XKH8B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" stroked="f" strokeweight=".25pt">
              <v:fill r:id="rId5" o:title="" recolor="t" rotate="t" type="frame"/>
              <v:textbox>
                <w:txbxContent>
                  <w:p w14:paraId="41D73C22" w14:textId="77777777" w:rsidR="007304A3" w:rsidRPr="00CC6608" w:rsidRDefault="007304A3" w:rsidP="007304A3">
                    <w:pPr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374AE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4BB0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3FF2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66F7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4F3A"/>
    <w:rsid w:val="001C645B"/>
    <w:rsid w:val="001D21EC"/>
    <w:rsid w:val="001D25BD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33AC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2D1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4347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4C9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1EC4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5F4D"/>
    <w:rsid w:val="00367725"/>
    <w:rsid w:val="00371149"/>
    <w:rsid w:val="003716C2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25CD"/>
    <w:rsid w:val="003F73C8"/>
    <w:rsid w:val="00400840"/>
    <w:rsid w:val="00401B43"/>
    <w:rsid w:val="00401CA0"/>
    <w:rsid w:val="00402A70"/>
    <w:rsid w:val="00406A11"/>
    <w:rsid w:val="00410573"/>
    <w:rsid w:val="00410576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0920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481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2A42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967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883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6C5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12EA"/>
    <w:rsid w:val="006628A6"/>
    <w:rsid w:val="00663B52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3E05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E6E5E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04A3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41A3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4F6F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7F58E3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0B6"/>
    <w:rsid w:val="00874F37"/>
    <w:rsid w:val="00875031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4B60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3AFB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D3F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5500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17C77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45B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A49CB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234A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67931"/>
    <w:rsid w:val="00B71360"/>
    <w:rsid w:val="00B72C46"/>
    <w:rsid w:val="00B73CFF"/>
    <w:rsid w:val="00B747B7"/>
    <w:rsid w:val="00B75197"/>
    <w:rsid w:val="00B801F0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2F16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4F8B"/>
    <w:rsid w:val="00C65771"/>
    <w:rsid w:val="00C6587F"/>
    <w:rsid w:val="00C74EB6"/>
    <w:rsid w:val="00C76A56"/>
    <w:rsid w:val="00C831B3"/>
    <w:rsid w:val="00C83503"/>
    <w:rsid w:val="00C83DDA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2B5A"/>
    <w:rsid w:val="00CA42EB"/>
    <w:rsid w:val="00CA529B"/>
    <w:rsid w:val="00CA6C90"/>
    <w:rsid w:val="00CA73A0"/>
    <w:rsid w:val="00CA7CB5"/>
    <w:rsid w:val="00CB0CC4"/>
    <w:rsid w:val="00CB1078"/>
    <w:rsid w:val="00CB1623"/>
    <w:rsid w:val="00CB1F69"/>
    <w:rsid w:val="00CB2660"/>
    <w:rsid w:val="00CB2752"/>
    <w:rsid w:val="00CB2B7E"/>
    <w:rsid w:val="00CB2D1D"/>
    <w:rsid w:val="00CB320E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4E8D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124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5603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38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1EF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445C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4C80"/>
    <w:rsid w:val="00EB5138"/>
    <w:rsid w:val="00EB755F"/>
    <w:rsid w:val="00EC0366"/>
    <w:rsid w:val="00EC05B5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3B3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210"/>
    <w:rsid w:val="00FC489E"/>
    <w:rsid w:val="00FC6358"/>
    <w:rsid w:val="00FD2664"/>
    <w:rsid w:val="00FD4707"/>
    <w:rsid w:val="00FD5991"/>
    <w:rsid w:val="00FD5B6C"/>
    <w:rsid w:val="00FD5DD6"/>
    <w:rsid w:val="00FD611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26E04"/>
    <w:rsid w:val="00050D95"/>
    <w:rsid w:val="00052E60"/>
    <w:rsid w:val="0008059F"/>
    <w:rsid w:val="00201443"/>
    <w:rsid w:val="0031009D"/>
    <w:rsid w:val="003437F6"/>
    <w:rsid w:val="00370346"/>
    <w:rsid w:val="003B20BC"/>
    <w:rsid w:val="003D54E6"/>
    <w:rsid w:val="00503470"/>
    <w:rsid w:val="00514765"/>
    <w:rsid w:val="00525353"/>
    <w:rsid w:val="005A698A"/>
    <w:rsid w:val="006F1571"/>
    <w:rsid w:val="007038B2"/>
    <w:rsid w:val="007B0225"/>
    <w:rsid w:val="00803F6C"/>
    <w:rsid w:val="00892931"/>
    <w:rsid w:val="008A5F9C"/>
    <w:rsid w:val="008F0B6E"/>
    <w:rsid w:val="00966EEE"/>
    <w:rsid w:val="009B4DB2"/>
    <w:rsid w:val="009C3CCC"/>
    <w:rsid w:val="00A06AF9"/>
    <w:rsid w:val="00A118B3"/>
    <w:rsid w:val="00A15D86"/>
    <w:rsid w:val="00D02189"/>
    <w:rsid w:val="00D6450F"/>
    <w:rsid w:val="00D659EE"/>
    <w:rsid w:val="00E426B2"/>
    <w:rsid w:val="00F23F7A"/>
    <w:rsid w:val="00F70B43"/>
    <w:rsid w:val="00F92E14"/>
    <w:rsid w:val="00FD4079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03E39-0D3C-4DA5-9356-BF1F6795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3538</Words>
  <Characters>20173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2021-05-17T08:27:00Z</dcterms:created>
  <dcterms:modified xsi:type="dcterms:W3CDTF">2021-05-17T08:27:00Z</dcterms:modified>
</cp:coreProperties>
</file>