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89B26A" w:rsidR="00A97A10" w:rsidRPr="00385B43" w:rsidRDefault="00E3516D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E3516D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E3516D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5521D8E" w:rsidR="00A97A10" w:rsidRPr="00385B43" w:rsidRDefault="00E3516D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>IROP-CLLD-P892-512-003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797F5D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5B1FAA86" w:rsidR="000C6F71" w:rsidRDefault="000C6F71" w:rsidP="00231C62">
      <w:pPr>
        <w:rPr>
          <w:ins w:id="0" w:author="Autor"/>
          <w:rFonts w:ascii="Arial Narrow" w:hAnsi="Arial Narrow"/>
        </w:rPr>
      </w:pPr>
    </w:p>
    <w:p w14:paraId="68DDB862" w14:textId="1CF78269" w:rsidR="000A7DE4" w:rsidRDefault="000A7DE4" w:rsidP="00231C62">
      <w:pPr>
        <w:rPr>
          <w:ins w:id="1" w:author="Autor"/>
          <w:rFonts w:ascii="Arial Narrow" w:hAnsi="Arial Narrow"/>
        </w:rPr>
      </w:pPr>
    </w:p>
    <w:p w14:paraId="28557B7D" w14:textId="77777777" w:rsidR="000A7DE4" w:rsidRPr="00335488" w:rsidRDefault="000A7DE4" w:rsidP="000A7DE4">
      <w:pPr>
        <w:rPr>
          <w:ins w:id="2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3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726F4406" w14:textId="77777777" w:rsidR="000A7DE4" w:rsidRPr="00335488" w:rsidRDefault="000A7DE4" w:rsidP="000A7DE4">
      <w:pPr>
        <w:rPr>
          <w:ins w:id="4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5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31917D50" w14:textId="77777777" w:rsidR="000A7DE4" w:rsidRDefault="000A7DE4" w:rsidP="000A7DE4">
      <w:pPr>
        <w:rPr>
          <w:ins w:id="6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7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5E52C4D1" w14:textId="4AC74967" w:rsidR="000A7DE4" w:rsidDel="000A7DE4" w:rsidRDefault="000A7DE4" w:rsidP="004B6059">
      <w:pPr>
        <w:rPr>
          <w:del w:id="8" w:author="Autor"/>
          <w:rFonts w:ascii="Arial Narrow" w:hAnsi="Arial Narrow"/>
        </w:rPr>
      </w:pPr>
    </w:p>
    <w:p w14:paraId="2773F064" w14:textId="5D34EF6C" w:rsidR="00F9765D" w:rsidRPr="00335488" w:rsidDel="000A7DE4" w:rsidRDefault="00F9765D" w:rsidP="004B6059">
      <w:pPr>
        <w:rPr>
          <w:ins w:id="9" w:author="Autor"/>
          <w:del w:id="10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11" w:author="Autor">
        <w:del w:id="12" w:author="Autor">
          <w:r w:rsidRPr="00335488" w:rsidDel="000A7DE4">
            <w:rPr>
              <w:rFonts w:ascii="Arial Narrow" w:hAnsi="Arial Narrow"/>
              <w:bCs/>
              <w:i/>
              <w:sz w:val="20"/>
              <w:szCs w:val="18"/>
              <w:highlight w:val="green"/>
              <w:u w:val="single"/>
            </w:rPr>
            <w:delText xml:space="preserve">Žiadateľ pri vypĺňaní údajov v žiadosti o poskytnutie príspevku vymazáva inštrukcie, ktoré upresňujú spôsob alebo rozsah vyplnenia niektorých častí. </w:delText>
          </w:r>
          <w:r w:rsidDel="000A7DE4">
            <w:rPr>
              <w:rFonts w:ascii="Arial Narrow" w:hAnsi="Arial Narrow"/>
              <w:bCs/>
              <w:i/>
              <w:sz w:val="20"/>
              <w:szCs w:val="18"/>
              <w:highlight w:val="green"/>
              <w:u w:val="single"/>
            </w:rPr>
            <w:delText>Žiadateľ pri predkladaní žiadosti o poskytnutie príspevku odstraňuje aj túto inštrukciu.</w:delText>
          </w:r>
        </w:del>
      </w:ins>
    </w:p>
    <w:p w14:paraId="25D9F4C9" w14:textId="29DC636C" w:rsidR="00F9765D" w:rsidDel="000A7DE4" w:rsidRDefault="00F9765D" w:rsidP="004B6059">
      <w:pPr>
        <w:rPr>
          <w:ins w:id="13" w:author="Autor"/>
          <w:del w:id="14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15" w:author="Autor">
        <w:del w:id="16" w:author="Autor">
          <w:r w:rsidRPr="00335488" w:rsidDel="000A7DE4">
            <w:rPr>
              <w:rFonts w:ascii="Arial Narrow" w:hAnsi="Arial Narrow"/>
              <w:bCs/>
              <w:i/>
              <w:sz w:val="20"/>
              <w:szCs w:val="18"/>
              <w:highlight w:val="green"/>
              <w:u w:val="single"/>
            </w:rPr>
            <w:delText xml:space="preserve"> Žiadateľ môže ponechať inštrukcie v časti 7. ako pomôcku pre overenie, či sa vyjadril k všetkým požadovaným náležitostiam.</w:delText>
          </w:r>
        </w:del>
      </w:ins>
    </w:p>
    <w:p w14:paraId="106B4337" w14:textId="1C0965C0" w:rsidR="00A97A10" w:rsidRPr="00385B43" w:rsidRDefault="00A97A10" w:rsidP="00724129">
      <w:pPr>
        <w:tabs>
          <w:tab w:val="left" w:pos="5387"/>
        </w:tabs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5D70F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B3095A5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82022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82022F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82022F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7BEEA8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0A5007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07ECE6E" w14:textId="77777777" w:rsidR="00F9765D" w:rsidRDefault="00F9765D" w:rsidP="00F9765D">
            <w:pPr>
              <w:rPr>
                <w:ins w:id="17" w:author="Autor"/>
                <w:rFonts w:ascii="Arial Narrow" w:hAnsi="Arial Narrow"/>
                <w:bCs/>
                <w:sz w:val="18"/>
                <w:szCs w:val="18"/>
              </w:rPr>
            </w:pPr>
            <w:ins w:id="18" w:author="Autor">
              <w:r w:rsidRPr="00204EA5">
                <w:rPr>
                  <w:rFonts w:ascii="Arial Narrow" w:hAnsi="Arial Narrow"/>
                  <w:bCs/>
                  <w:sz w:val="18"/>
                  <w:szCs w:val="18"/>
                </w:rPr>
                <w:t>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  <w:p w14:paraId="18C3226D" w14:textId="6940A820" w:rsidR="0009206F" w:rsidRPr="00385B43" w:rsidRDefault="00D47BE5" w:rsidP="00210E93">
            <w:pPr>
              <w:rPr>
                <w:rFonts w:ascii="Arial Narrow" w:hAnsi="Arial Narrow"/>
                <w:sz w:val="18"/>
                <w:szCs w:val="18"/>
              </w:rPr>
            </w:pPr>
            <w:del w:id="19" w:author="Autor">
              <w:r w:rsidRPr="00D47BE5" w:rsidDel="00F9765D">
                <w:rPr>
                  <w:rFonts w:ascii="Arial Narrow" w:hAnsi="Arial Narrow"/>
                  <w:sz w:val="18"/>
                  <w:szCs w:val="18"/>
                </w:rPr>
                <w:delText>Žiadateľ je povinný ukončiť práce na projekte do 9 mesiacov od nadobudnutia účinnosti zmluvy o poskytnutí príspevku.</w:delText>
              </w:r>
            </w:del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734D095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70D13F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82022F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8CE170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6C6A0BB0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724129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AABD96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17BD34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2EC76F2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EDC78CC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B4783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5D70F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9DEEE1B" w14:textId="77777777" w:rsidR="00F775DC" w:rsidRDefault="00D767FE" w:rsidP="00D767FE">
            <w:pPr>
              <w:rPr>
                <w:ins w:id="20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del w:id="21" w:author="Autor">
              <w:r w:rsidDel="00F9765D">
                <w:rPr>
                  <w:rFonts w:ascii="Arial Narrow" w:hAnsi="Arial Narrow"/>
                  <w:sz w:val="18"/>
                  <w:szCs w:val="18"/>
                </w:rPr>
                <w:delText xml:space="preserve">obstarávanie </w:delText>
              </w:r>
            </w:del>
            <w:ins w:id="22" w:author="Autor">
              <w:r w:rsidR="00F9765D">
                <w:rPr>
                  <w:rFonts w:ascii="Arial Narrow" w:hAnsi="Arial Narrow"/>
                  <w:sz w:val="18"/>
                  <w:szCs w:val="18"/>
                </w:rPr>
                <w:t>obstarávania</w:t>
              </w:r>
            </w:ins>
          </w:p>
          <w:p w14:paraId="1E9B36A2" w14:textId="5D0F23CF" w:rsidR="00F775DC" w:rsidRDefault="00F775DC" w:rsidP="00D767FE">
            <w:pPr>
              <w:rPr>
                <w:ins w:id="23" w:author="Autor"/>
                <w:rFonts w:ascii="Arial Narrow" w:hAnsi="Arial Narrow"/>
                <w:sz w:val="18"/>
                <w:szCs w:val="18"/>
              </w:rPr>
            </w:pPr>
            <w:ins w:id="24" w:author="Autor">
              <w:del w:id="25" w:author="Autor">
                <w:r w:rsidDel="003B387C">
                  <w:rPr>
                    <w:rFonts w:ascii="Arial Narrow" w:hAnsi="Arial Narrow"/>
                    <w:sz w:val="18"/>
                    <w:szCs w:val="18"/>
                  </w:rPr>
                  <w:delText>Ä</w:delText>
                </w:r>
              </w:del>
            </w:ins>
          </w:p>
          <w:p w14:paraId="0E95378B" w14:textId="79286AEE" w:rsidR="008A2FD8" w:rsidRPr="00385B43" w:rsidRDefault="00F9765D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ins w:id="26" w:author="Autor"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="00D767FE">
              <w:rPr>
                <w:rFonts w:ascii="Arial Narrow" w:hAnsi="Arial Narrow"/>
                <w:sz w:val="18"/>
                <w:szCs w:val="18"/>
              </w:rPr>
              <w:t>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5D70F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5D70F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7A9C4B6" w14:textId="0E85578B" w:rsidR="008C79D4" w:rsidRPr="00AB17F6" w:rsidRDefault="00966699" w:rsidP="00AB17F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5028BBEA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3067000" w:rsidR="00045684" w:rsidDel="0010125A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27" w:author="Autor"/>
                <w:rFonts w:ascii="Arial Narrow" w:eastAsia="Calibri" w:hAnsi="Arial Narrow"/>
                <w:sz w:val="18"/>
                <w:szCs w:val="18"/>
              </w:rPr>
            </w:pPr>
            <w:del w:id="28" w:author="Autor">
              <w:r w:rsidDel="0010125A">
                <w:rPr>
                  <w:rFonts w:ascii="Arial Narrow" w:eastAsia="Calibri" w:hAnsi="Arial Narrow"/>
                  <w:sz w:val="18"/>
                  <w:szCs w:val="18"/>
                </w:rPr>
                <w:delText>preukázanie inaktívnosti projektu – spôsobu realizácie hlavnej aktivity projektu,</w:delText>
              </w:r>
            </w:del>
          </w:p>
          <w:p w14:paraId="4C6F8CB6" w14:textId="6CCFD54C" w:rsidR="008C79D4" w:rsidRPr="00F968BD" w:rsidDel="0010125A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29" w:author="Autor"/>
                <w:rFonts w:ascii="Arial Narrow" w:eastAsia="Calibri" w:hAnsi="Arial Narrow"/>
                <w:sz w:val="18"/>
                <w:szCs w:val="18"/>
              </w:rPr>
            </w:pPr>
            <w:del w:id="30" w:author="Autor">
              <w:r w:rsidRPr="00F968BD" w:rsidDel="0010125A">
                <w:rPr>
                  <w:rFonts w:ascii="Arial Narrow" w:eastAsia="Calibri" w:hAnsi="Arial Narrow"/>
                  <w:sz w:val="18"/>
                  <w:szCs w:val="18"/>
                </w:rPr>
                <w:delText>preukázanie, či projekt a jeho realizácia zohľadňuje miestne špecifiká (charakteristický ráz územia, kultúrny a historický ráz územia, miestne zvyky, gastronómia, miestna architektúra a pod.,</w:delText>
              </w:r>
            </w:del>
          </w:p>
          <w:p w14:paraId="1D806454" w14:textId="09FD5156" w:rsidR="008C79D4" w:rsidRPr="00F968BD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F968BD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F968BD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AE19858" w14:textId="7AB21DE4" w:rsidR="00DA2302" w:rsidRPr="00811FE3" w:rsidRDefault="00DA230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1" w:author="Autor"/>
                <w:rFonts w:ascii="Arial Narrow" w:hAnsi="Arial Narrow"/>
                <w:sz w:val="18"/>
                <w:szCs w:val="18"/>
              </w:rPr>
            </w:pPr>
            <w:r w:rsidRPr="0060252E">
              <w:rPr>
                <w:rFonts w:ascii="Arial Narrow" w:eastAsia="Calibri" w:hAnsi="Arial Narrow"/>
                <w:sz w:val="18"/>
                <w:szCs w:val="18"/>
              </w:rPr>
              <w:t>popis, že projekt je v súlade s programovou stratégiou IROP, prioritnou osou č.5 Miestny rozvoj vedený komunitou</w:t>
            </w:r>
            <w:r w:rsidR="00DC4CD2" w:rsidRPr="0060252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E31B8FA" w14:textId="29036A25" w:rsidR="006A53BF" w:rsidRPr="00811FE3" w:rsidRDefault="006A53BF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2" w:author="Autor"/>
                <w:rFonts w:ascii="Arial Narrow" w:hAnsi="Arial Narrow"/>
                <w:sz w:val="18"/>
                <w:szCs w:val="18"/>
              </w:rPr>
            </w:pPr>
            <w:ins w:id="33" w:author="Autor">
              <w:r w:rsidRPr="00811FE3">
                <w:rPr>
                  <w:rFonts w:ascii="Arial Narrow" w:eastAsia="Calibri" w:hAnsi="Arial Narrow"/>
                  <w:sz w:val="18"/>
                  <w:szCs w:val="18"/>
                </w:rPr>
                <w:t>popis, že projekt je v súlade so stratégiou CLLD</w:t>
              </w:r>
            </w:ins>
          </w:p>
          <w:p w14:paraId="2B9E3572" w14:textId="75F5E6FC" w:rsidR="00DA2302" w:rsidRPr="00811FE3" w:rsidRDefault="0010125A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4" w:author="Autor"/>
                <w:rFonts w:ascii="Arial Narrow" w:hAnsi="Arial Narrow"/>
                <w:sz w:val="18"/>
                <w:szCs w:val="18"/>
              </w:rPr>
            </w:pPr>
            <w:ins w:id="35" w:author="Autor">
              <w:r w:rsidRPr="00724129">
                <w:rPr>
                  <w:rFonts w:ascii="Arial Narrow" w:eastAsia="Calibri" w:hAnsi="Arial Narrow"/>
                  <w:sz w:val="18"/>
                  <w:szCs w:val="18"/>
                </w:rPr>
                <w:t xml:space="preserve">preukázanie </w:t>
              </w:r>
              <w:proofErr w:type="spellStart"/>
              <w:r w:rsidRPr="00724129">
                <w:rPr>
                  <w:rFonts w:ascii="Arial Narrow" w:eastAsia="Calibri" w:hAnsi="Arial Narrow"/>
                  <w:sz w:val="18"/>
                  <w:szCs w:val="18"/>
                </w:rPr>
                <w:t>in</w:t>
              </w:r>
              <w:r w:rsidR="0060252E" w:rsidRPr="00724129">
                <w:rPr>
                  <w:rFonts w:ascii="Arial Narrow" w:eastAsia="Calibri" w:hAnsi="Arial Narrow"/>
                  <w:sz w:val="18"/>
                  <w:szCs w:val="18"/>
                </w:rPr>
                <w:t>ovat</w:t>
              </w:r>
              <w:r w:rsidRPr="00724129">
                <w:rPr>
                  <w:rFonts w:ascii="Arial Narrow" w:eastAsia="Calibri" w:hAnsi="Arial Narrow"/>
                  <w:sz w:val="18"/>
                  <w:szCs w:val="18"/>
                </w:rPr>
                <w:t>ívnosti</w:t>
              </w:r>
              <w:proofErr w:type="spellEnd"/>
              <w:r w:rsidRPr="00724129">
                <w:rPr>
                  <w:rFonts w:ascii="Arial Narrow" w:eastAsia="Calibri" w:hAnsi="Arial Narrow"/>
                  <w:sz w:val="18"/>
                  <w:szCs w:val="18"/>
                </w:rPr>
                <w:t xml:space="preserve"> projektu – spôsobu realizácie hlavnej aktivity projektu,</w:t>
              </w:r>
            </w:ins>
            <w:r w:rsidR="00BA1375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popis</w:t>
            </w:r>
            <w:r w:rsidR="00DA2302" w:rsidRPr="0060252E">
              <w:rPr>
                <w:rFonts w:ascii="Arial Narrow" w:hAnsi="Arial Narrow"/>
                <w:sz w:val="18"/>
                <w:szCs w:val="18"/>
              </w:rPr>
              <w:t xml:space="preserve">, či projekt má dostatočnú pridanú hodnotu pre územie, </w:t>
            </w:r>
            <w:proofErr w:type="spellStart"/>
            <w:r w:rsidR="00DA2302" w:rsidRPr="0060252E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DA2302" w:rsidRPr="0060252E">
              <w:rPr>
                <w:rFonts w:ascii="Arial Narrow" w:hAnsi="Arial Narrow"/>
                <w:sz w:val="18"/>
                <w:szCs w:val="18"/>
              </w:rPr>
              <w:t>. z 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hľadiska jeho využiteľnosti v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 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území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010FA7F2" w14:textId="75AB46E2" w:rsidR="00DC4CD2" w:rsidRPr="0060252E" w:rsidRDefault="0010125A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ins w:id="36" w:author="Autor">
              <w:r w:rsidRPr="00724129">
                <w:rPr>
                  <w:rFonts w:ascii="Arial Narrow" w:eastAsia="Calibri" w:hAnsi="Arial Narrow"/>
                  <w:sz w:val="18"/>
                  <w:szCs w:val="18"/>
                </w:rPr>
                <w:t xml:space="preserve">preukázanie, či projekt a jeho realizácia </w:t>
              </w:r>
              <w:r w:rsidRPr="00BA1375">
                <w:rPr>
                  <w:rFonts w:ascii="Arial Narrow" w:eastAsia="Calibri" w:hAnsi="Arial Narrow"/>
                  <w:sz w:val="18"/>
                  <w:szCs w:val="18"/>
                </w:rPr>
                <w:t>zohľadňuje miestne špecifiká (charakteristický ráz územia, kultúrny a historický ráz územia, miestne zvyky, gastronómia, miestna architektúra a </w:t>
              </w:r>
              <w:proofErr w:type="spellStart"/>
              <w:r w:rsidRPr="00BA1375">
                <w:rPr>
                  <w:rFonts w:ascii="Arial Narrow" w:eastAsia="Calibri" w:hAnsi="Arial Narrow"/>
                  <w:sz w:val="18"/>
                  <w:szCs w:val="18"/>
                </w:rPr>
                <w:t>pod.</w:t>
              </w:r>
            </w:ins>
            <w:r w:rsidR="00DC4CD2" w:rsidRPr="00724129">
              <w:rPr>
                <w:rFonts w:ascii="Arial Narrow" w:hAnsi="Arial Narrow"/>
                <w:sz w:val="18"/>
                <w:szCs w:val="18"/>
              </w:rPr>
              <w:t>popis</w:t>
            </w:r>
            <w:proofErr w:type="spellEnd"/>
            <w:r w:rsidR="00DC4CD2" w:rsidRPr="00724129">
              <w:rPr>
                <w:rFonts w:ascii="Arial Narrow" w:hAnsi="Arial Narrow"/>
                <w:sz w:val="18"/>
                <w:szCs w:val="18"/>
              </w:rPr>
              <w:t>, či žiadateľovi</w:t>
            </w:r>
            <w:r w:rsidR="00DC4CD2" w:rsidRPr="0060252E">
              <w:rPr>
                <w:rFonts w:ascii="Arial Narrow" w:hAnsi="Arial Narrow"/>
                <w:sz w:val="18"/>
                <w:szCs w:val="18"/>
              </w:rPr>
              <w:t xml:space="preserve"> nebol doteraz schválený žiaden projekt v rámci výziev MAS,</w:t>
            </w:r>
          </w:p>
          <w:p w14:paraId="2CFC62F6" w14:textId="77777777" w:rsidR="00DC4CD2" w:rsidRPr="001B6D90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ukazovatele,</w:t>
            </w:r>
          </w:p>
          <w:p w14:paraId="0CC85F3F" w14:textId="0003CC24" w:rsidR="00DC4CD2" w:rsidRPr="001B6D90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či navrhnuté výdavky projektu spĺňajú podmienku hospodárnosti a efektívnosti</w:t>
            </w:r>
            <w:r w:rsidRPr="001B6D9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A72C5CC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625F6D4" w14:textId="4D7BE3E3" w:rsidR="008C79D4" w:rsidRPr="00DA2302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F968BD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4E89171" w14:textId="6898D050" w:rsidR="008C79D4" w:rsidRPr="00F968BD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popis toho, ako sa realizáciou</w:t>
            </w:r>
            <w:del w:id="37" w:author="Autor">
              <w:r w:rsidRPr="00F968BD" w:rsidDel="001B6D90">
                <w:rPr>
                  <w:rFonts w:ascii="Arial Narrow" w:eastAsia="Calibri" w:hAnsi="Arial Narrow"/>
                  <w:sz w:val="18"/>
                  <w:szCs w:val="18"/>
                </w:rPr>
                <w:delText xml:space="preserve"> navrhovaných</w:delText>
              </w:r>
            </w:del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hlavn</w:t>
            </w:r>
            <w:ins w:id="38" w:author="Autor">
              <w:r w:rsidR="001B6D90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</w:ins>
            <w:del w:id="39" w:author="Autor">
              <w:r w:rsidRPr="00F968BD" w:rsidDel="001B6D90">
                <w:rPr>
                  <w:rFonts w:ascii="Arial Narrow" w:eastAsia="Calibri" w:hAnsi="Arial Narrow"/>
                  <w:sz w:val="18"/>
                  <w:szCs w:val="18"/>
                </w:rPr>
                <w:delText>ých</w:delText>
              </w:r>
            </w:del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ins w:id="40" w:author="Autor">
              <w:r w:rsidR="001B6D90">
                <w:rPr>
                  <w:rFonts w:ascii="Arial Narrow" w:eastAsia="Calibri" w:hAnsi="Arial Narrow"/>
                  <w:sz w:val="18"/>
                  <w:szCs w:val="18"/>
                </w:rPr>
                <w:t>ity</w:t>
              </w:r>
            </w:ins>
            <w:del w:id="41" w:author="Autor">
              <w:r w:rsidRPr="00F968BD" w:rsidDel="001B6D90">
                <w:rPr>
                  <w:rFonts w:ascii="Arial Narrow" w:eastAsia="Calibri" w:hAnsi="Arial Narrow"/>
                  <w:sz w:val="18"/>
                  <w:szCs w:val="18"/>
                </w:rPr>
                <w:delText>ít</w:delText>
              </w:r>
            </w:del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F968B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0561B40" w:rsidR="00045684" w:rsidRPr="00F968BD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proofErr w:type="spellStart"/>
            <w:r w:rsidRPr="00F968BD">
              <w:rPr>
                <w:rFonts w:ascii="Arial Narrow" w:eastAsia="Calibri" w:hAnsi="Arial Narrow"/>
                <w:sz w:val="18"/>
                <w:szCs w:val="18"/>
              </w:rPr>
              <w:t>inovatívnosti</w:t>
            </w:r>
            <w:proofErr w:type="spellEnd"/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výstupov projektu,</w:t>
            </w:r>
            <w:r w:rsidR="00DA2302" w:rsidRPr="00F968BD">
              <w:t xml:space="preserve"> </w:t>
            </w:r>
            <w:r w:rsidR="00DA2302" w:rsidRPr="00F968BD">
              <w:rPr>
                <w:rFonts w:ascii="Arial Narrow" w:eastAsia="Calibri" w:hAnsi="Arial Narrow"/>
                <w:sz w:val="18"/>
                <w:szCs w:val="18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</w:t>
            </w:r>
          </w:p>
          <w:p w14:paraId="36A67EAE" w14:textId="2D0519D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42" w:author="Autor"/>
                <w:rFonts w:ascii="Arial Narrow" w:eastAsia="Calibri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310A5A57" w14:textId="77777777" w:rsidR="001B6D90" w:rsidRDefault="001B6D90" w:rsidP="001B6D90">
            <w:pPr>
              <w:pStyle w:val="Odsekzoznamu"/>
              <w:ind w:left="426"/>
              <w:rPr>
                <w:ins w:id="43" w:author="Autor"/>
                <w:rFonts w:ascii="Arial Narrow" w:eastAsia="Calibri" w:hAnsi="Arial Narrow"/>
                <w:sz w:val="18"/>
                <w:szCs w:val="18"/>
              </w:rPr>
            </w:pPr>
            <w:ins w:id="44" w:author="Autor">
              <w:r w:rsidRPr="001B6D90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elimináciu).</w:t>
              </w:r>
            </w:ins>
          </w:p>
          <w:p w14:paraId="2C56A6C3" w14:textId="2EC4E6B6" w:rsidR="008A2FD8" w:rsidRPr="00811FE3" w:rsidRDefault="001B6D90" w:rsidP="00811FE3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ins w:id="45" w:author="Autor">
              <w:r w:rsidRPr="00811FE3">
                <w:rPr>
                  <w:rFonts w:ascii="Arial Narrow" w:eastAsia="Calibri" w:hAnsi="Arial Narrow"/>
                  <w:sz w:val="18"/>
                  <w:szCs w:val="18"/>
                </w:rPr>
                <w:t xml:space="preserve">popis </w:t>
              </w:r>
            </w:ins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ins w:id="46" w:author="Autor">
              <w:r w:rsidRPr="00811FE3">
                <w:rPr>
                  <w:rFonts w:ascii="Arial Narrow" w:eastAsia="Calibri" w:hAnsi="Arial Narrow"/>
                  <w:sz w:val="18"/>
                  <w:szCs w:val="18"/>
                </w:rPr>
                <w:t>ti</w:t>
              </w:r>
            </w:ins>
            <w:del w:id="47" w:author="Autor">
              <w:r w:rsidR="008A2FD8" w:rsidRPr="00811FE3" w:rsidDel="001B6D90">
                <w:rPr>
                  <w:rFonts w:ascii="Arial Narrow" w:eastAsia="Calibri" w:hAnsi="Arial Narrow"/>
                  <w:sz w:val="18"/>
                  <w:szCs w:val="18"/>
                </w:rPr>
                <w:delText>ť</w:delText>
              </w:r>
            </w:del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ins w:id="48" w:author="Autor">
              <w:r w:rsidRPr="00811FE3">
                <w:rPr>
                  <w:rFonts w:ascii="Arial Narrow" w:eastAsia="Calibri" w:hAnsi="Arial Narrow"/>
                  <w:sz w:val="18"/>
                  <w:szCs w:val="18"/>
                </w:rPr>
                <w:t>ti</w:t>
              </w:r>
            </w:ins>
            <w:del w:id="49" w:author="Autor">
              <w:r w:rsidR="008A2FD8" w:rsidRPr="00811FE3" w:rsidDel="001B6D90">
                <w:rPr>
                  <w:rFonts w:ascii="Arial Narrow" w:eastAsia="Calibri" w:hAnsi="Arial Narrow"/>
                  <w:sz w:val="18"/>
                  <w:szCs w:val="18"/>
                </w:rPr>
                <w:delText>ť</w:delText>
              </w:r>
            </w:del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312F94E7" w14:textId="427F8920" w:rsidR="008A2FD8" w:rsidRPr="00811FE3" w:rsidRDefault="008A2FD8" w:rsidP="00D47BE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811FE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9E286B5" w14:textId="12F1D2FB" w:rsidR="00D169E2" w:rsidRPr="00811FE3" w:rsidRDefault="0060252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ins w:id="50" w:author="Autor">
              <w:r w:rsidRPr="00811FE3">
                <w:rPr>
                  <w:rFonts w:ascii="Arial Narrow" w:eastAsia="Calibri" w:hAnsi="Arial Narrow"/>
                  <w:sz w:val="18"/>
                  <w:szCs w:val="18"/>
                </w:rPr>
                <w:t xml:space="preserve">finančná udržateľnosť projektu </w:t>
              </w:r>
            </w:ins>
            <w:r w:rsidR="00D169E2" w:rsidRPr="00811FE3">
              <w:rPr>
                <w:rFonts w:ascii="Arial Narrow" w:eastAsia="Calibri" w:hAnsi="Arial Narrow"/>
                <w:sz w:val="18"/>
                <w:szCs w:val="18"/>
              </w:rPr>
              <w:t>–</w:t>
            </w:r>
            <w:ins w:id="51" w:author="Autor">
              <w:r w:rsidRPr="00811FE3">
                <w:rPr>
                  <w:rFonts w:ascii="Arial Narrow" w:eastAsia="Calibri" w:hAnsi="Arial Narrow"/>
                  <w:sz w:val="18"/>
                  <w:szCs w:val="18"/>
                </w:rPr>
                <w:t xml:space="preserve"> </w:t>
              </w:r>
            </w:ins>
          </w:p>
          <w:p w14:paraId="1CEB0673" w14:textId="5D817140" w:rsidR="00F74163" w:rsidRPr="00DA2302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lastRenderedPageBreak/>
              <w:t>popis krytia prevádzkových výdavkov súvisiacich s prevádzkou predmetu projektu po ukončení realizácie projektu.</w:t>
            </w:r>
          </w:p>
          <w:p w14:paraId="1348609B" w14:textId="5223E77F" w:rsidR="00F13DF8" w:rsidRPr="00385B43" w:rsidRDefault="00F13DF8" w:rsidP="00DA2302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35516EC1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DC4860" w14:textId="77777777" w:rsidR="00402A70" w:rsidRDefault="00385B43" w:rsidP="00385B43">
            <w:pPr>
              <w:jc w:val="left"/>
              <w:rPr>
                <w:ins w:id="52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53" w:author="Autor">
              <w:r w:rsidR="000A7DE4">
                <w:rPr>
                  <w:rFonts w:ascii="Arial Narrow" w:hAnsi="Arial Narrow"/>
                  <w:sz w:val="18"/>
                  <w:szCs w:val="18"/>
                </w:rPr>
                <w:t xml:space="preserve">hodnoty v súlade s rozpočtom </w:t>
              </w:r>
            </w:ins>
            <w:del w:id="54" w:author="Autor">
              <w:r w:rsidR="00402A70" w:rsidRPr="00385B43" w:rsidDel="000A7DE4">
                <w:rPr>
                  <w:rFonts w:ascii="Arial Narrow" w:hAnsi="Arial Narrow"/>
                  <w:sz w:val="18"/>
                  <w:szCs w:val="18"/>
                </w:rPr>
                <w:delText xml:space="preserve">celkovú hodnotu žiadaného príspevku z rozpočtu 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</w:t>
            </w:r>
            <w:del w:id="55" w:author="Autor">
              <w:r w:rsidR="00402A70" w:rsidRPr="00385B43" w:rsidDel="003B387C">
                <w:rPr>
                  <w:rFonts w:ascii="Arial Narrow" w:hAnsi="Arial Narrow"/>
                  <w:sz w:val="18"/>
                  <w:szCs w:val="18"/>
                </w:rPr>
                <w:delText xml:space="preserve">ktorí </w:delText>
              </w:r>
            </w:del>
            <w:ins w:id="56" w:author="Autor">
              <w:r w:rsidR="003B387C" w:rsidRPr="00385B43">
                <w:rPr>
                  <w:rFonts w:ascii="Arial Narrow" w:hAnsi="Arial Narrow"/>
                  <w:sz w:val="18"/>
                  <w:szCs w:val="18"/>
                </w:rPr>
                <w:t>ktor</w:t>
              </w:r>
              <w:r w:rsidR="003B387C">
                <w:rPr>
                  <w:rFonts w:ascii="Arial Narrow" w:hAnsi="Arial Narrow"/>
                  <w:sz w:val="18"/>
                  <w:szCs w:val="18"/>
                </w:rPr>
                <w:t>ý</w:t>
              </w:r>
              <w:r w:rsidR="003B387C" w:rsidRPr="00385B43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5F2138D" w14:textId="77777777" w:rsidR="003B387C" w:rsidRDefault="003B387C" w:rsidP="00385B43">
            <w:pPr>
              <w:jc w:val="left"/>
              <w:rPr>
                <w:ins w:id="57" w:author="Autor"/>
                <w:rFonts w:ascii="Arial Narrow" w:hAnsi="Arial Narrow"/>
                <w:b/>
              </w:rPr>
            </w:pPr>
          </w:p>
          <w:p w14:paraId="7D86237B" w14:textId="77777777" w:rsidR="003B387C" w:rsidRPr="00E0609C" w:rsidRDefault="003B387C" w:rsidP="003B387C">
            <w:pPr>
              <w:jc w:val="left"/>
              <w:rPr>
                <w:ins w:id="58" w:author="Autor"/>
                <w:rFonts w:ascii="Arial Narrow" w:hAnsi="Arial Narrow"/>
                <w:sz w:val="22"/>
                <w:szCs w:val="18"/>
              </w:rPr>
            </w:pPr>
            <w:ins w:id="59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1E0C219E" w14:textId="77777777" w:rsidR="003B387C" w:rsidRPr="00E0609C" w:rsidRDefault="003B387C" w:rsidP="003B387C">
            <w:pPr>
              <w:jc w:val="left"/>
              <w:rPr>
                <w:ins w:id="60" w:author="Autor"/>
                <w:rFonts w:ascii="Arial Narrow" w:hAnsi="Arial Narrow"/>
                <w:sz w:val="22"/>
                <w:szCs w:val="18"/>
              </w:rPr>
            </w:pPr>
          </w:p>
          <w:p w14:paraId="52726EA8" w14:textId="77777777" w:rsidR="003B387C" w:rsidRDefault="003B387C" w:rsidP="003B387C">
            <w:pPr>
              <w:jc w:val="left"/>
              <w:rPr>
                <w:ins w:id="61" w:author="Autor"/>
                <w:rFonts w:ascii="Arial Narrow" w:hAnsi="Arial Narrow"/>
                <w:sz w:val="22"/>
                <w:szCs w:val="18"/>
              </w:rPr>
            </w:pPr>
            <w:ins w:id="62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0B0C0F15" w14:textId="77777777" w:rsidR="003B387C" w:rsidRPr="00E0609C" w:rsidRDefault="003B387C" w:rsidP="003B387C">
            <w:pPr>
              <w:jc w:val="left"/>
              <w:rPr>
                <w:ins w:id="63" w:author="Autor"/>
                <w:rFonts w:ascii="Arial Narrow" w:hAnsi="Arial Narrow"/>
                <w:b/>
                <w:sz w:val="22"/>
                <w:szCs w:val="18"/>
              </w:rPr>
            </w:pPr>
          </w:p>
          <w:p w14:paraId="68AB4941" w14:textId="77777777" w:rsidR="003B387C" w:rsidRPr="00E0609C" w:rsidRDefault="003B387C" w:rsidP="003B387C">
            <w:pPr>
              <w:jc w:val="left"/>
              <w:rPr>
                <w:ins w:id="64" w:author="Autor"/>
                <w:rFonts w:ascii="Arial Narrow" w:hAnsi="Arial Narrow"/>
                <w:b/>
                <w:sz w:val="22"/>
                <w:szCs w:val="18"/>
              </w:rPr>
            </w:pPr>
            <w:ins w:id="65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0E263E66" w14:textId="77777777" w:rsidR="003B387C" w:rsidRDefault="003B387C" w:rsidP="003B387C">
            <w:pPr>
              <w:jc w:val="left"/>
              <w:rPr>
                <w:ins w:id="66" w:author="Autor"/>
                <w:rFonts w:ascii="Arial Narrow" w:hAnsi="Arial Narrow"/>
                <w:sz w:val="18"/>
                <w:szCs w:val="18"/>
              </w:rPr>
            </w:pPr>
          </w:p>
          <w:p w14:paraId="6C34853A" w14:textId="77777777" w:rsidR="003B387C" w:rsidRPr="00E0609C" w:rsidRDefault="003B387C" w:rsidP="003B387C">
            <w:pPr>
              <w:jc w:val="left"/>
              <w:rPr>
                <w:ins w:id="67" w:author="Autor"/>
                <w:rFonts w:ascii="Arial Narrow" w:hAnsi="Arial Narrow"/>
                <w:sz w:val="22"/>
                <w:szCs w:val="18"/>
              </w:rPr>
            </w:pPr>
            <w:ins w:id="68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6827006A" w14:textId="77777777" w:rsidR="003B387C" w:rsidRDefault="003B387C" w:rsidP="00385B43">
            <w:pPr>
              <w:jc w:val="left"/>
              <w:rPr>
                <w:ins w:id="69" w:author="Autor"/>
                <w:rFonts w:ascii="Arial Narrow" w:hAnsi="Arial Narrow"/>
                <w:b/>
              </w:rPr>
            </w:pPr>
          </w:p>
          <w:p w14:paraId="72BE0002" w14:textId="77777777" w:rsidR="003B387C" w:rsidRDefault="003B387C" w:rsidP="00385B43">
            <w:pPr>
              <w:jc w:val="left"/>
              <w:rPr>
                <w:ins w:id="70" w:author="Autor"/>
                <w:rFonts w:ascii="Arial Narrow" w:hAnsi="Arial Narrow"/>
                <w:b/>
              </w:rPr>
            </w:pPr>
          </w:p>
          <w:p w14:paraId="0E4C9A46" w14:textId="77777777" w:rsidR="003B387C" w:rsidRDefault="003B387C" w:rsidP="00385B43">
            <w:pPr>
              <w:jc w:val="left"/>
              <w:rPr>
                <w:ins w:id="71" w:author="Autor"/>
                <w:rFonts w:ascii="Arial Narrow" w:hAnsi="Arial Narrow"/>
                <w:b/>
              </w:rPr>
            </w:pPr>
          </w:p>
          <w:p w14:paraId="41CF2F09" w14:textId="77777777" w:rsidR="003B387C" w:rsidRDefault="003B387C" w:rsidP="00385B43">
            <w:pPr>
              <w:jc w:val="left"/>
              <w:rPr>
                <w:ins w:id="72" w:author="Autor"/>
                <w:rFonts w:ascii="Arial Narrow" w:hAnsi="Arial Narrow"/>
                <w:b/>
              </w:rPr>
            </w:pPr>
          </w:p>
          <w:p w14:paraId="16E10B46" w14:textId="331B8522" w:rsidR="003B387C" w:rsidRPr="00385B43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4D91B9F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FA0E5DC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E854024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7C7E9E3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27FDB1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9A47035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="009F402B">
              <w:rPr>
                <w:rFonts w:ascii="Arial Narrow" w:hAnsi="Arial Narrow"/>
                <w:sz w:val="18"/>
                <w:szCs w:val="18"/>
              </w:rPr>
              <w:t>(ak relevantné)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29F8D80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03711E23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A22D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2113AAF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494EDCE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AC6B95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39F4BB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C1A7D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1693C28F" w:rsidR="00CE155D" w:rsidRPr="000C1A7D" w:rsidRDefault="00C41525" w:rsidP="000C1A7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461DA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847496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F1C0B21" w:rsidR="006E13CA" w:rsidRPr="00385B43" w:rsidRDefault="006E13CA" w:rsidP="00E3516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F8F21DC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4309B4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25FA5CC3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18B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</w:t>
            </w:r>
            <w:del w:id="73" w:author="Autor">
              <w:r w:rsidRPr="00385B43" w:rsidDel="00E77876">
                <w:rPr>
                  <w:rFonts w:ascii="Arial Narrow" w:hAnsi="Arial Narrow"/>
                  <w:sz w:val="18"/>
                  <w:szCs w:val="18"/>
                </w:rPr>
                <w:delText>NF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ins w:id="74" w:author="Autor">
              <w:r w:rsidR="00E77876">
                <w:rPr>
                  <w:rFonts w:ascii="Arial Narrow" w:hAnsi="Arial Narrow"/>
                  <w:sz w:val="18"/>
                  <w:szCs w:val="18"/>
                </w:rPr>
                <w:t>r</w:t>
              </w:r>
            </w:ins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6722DCCF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B47F20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4810BF3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D47BE5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19A23ABB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A2D140B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E428C8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48DB96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75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75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020B77D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76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76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CC9DE41" w14:textId="0D025226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1CF2ED7E" w14:textId="4F115848" w:rsidR="00BA35F0" w:rsidRPr="00160768" w:rsidRDefault="00A0535A" w:rsidP="00160768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997060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3AC6ABB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5B5D70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538BF" w14:textId="77777777" w:rsidR="005D70F7" w:rsidRDefault="005D70F7" w:rsidP="00297396">
      <w:pPr>
        <w:spacing w:after="0" w:line="240" w:lineRule="auto"/>
      </w:pPr>
      <w:r>
        <w:separator/>
      </w:r>
    </w:p>
  </w:endnote>
  <w:endnote w:type="continuationSeparator" w:id="0">
    <w:p w14:paraId="5C504989" w14:textId="77777777" w:rsidR="005D70F7" w:rsidRDefault="005D70F7" w:rsidP="00297396">
      <w:pPr>
        <w:spacing w:after="0" w:line="240" w:lineRule="auto"/>
      </w:pPr>
      <w:r>
        <w:continuationSeparator/>
      </w:r>
    </w:p>
  </w:endnote>
  <w:endnote w:type="continuationNotice" w:id="1">
    <w:p w14:paraId="24BDC7A5" w14:textId="77777777" w:rsidR="005D70F7" w:rsidRDefault="005D70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33C1A4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4C3A8B7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9E4B044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DA956C8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A3F765D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5E45F" w14:textId="77777777" w:rsidR="005D70F7" w:rsidRDefault="005D70F7" w:rsidP="00297396">
      <w:pPr>
        <w:spacing w:after="0" w:line="240" w:lineRule="auto"/>
      </w:pPr>
      <w:r>
        <w:separator/>
      </w:r>
    </w:p>
  </w:footnote>
  <w:footnote w:type="continuationSeparator" w:id="0">
    <w:p w14:paraId="650EA89C" w14:textId="77777777" w:rsidR="005D70F7" w:rsidRDefault="005D70F7" w:rsidP="00297396">
      <w:pPr>
        <w:spacing w:after="0" w:line="240" w:lineRule="auto"/>
      </w:pPr>
      <w:r>
        <w:continuationSeparator/>
      </w:r>
    </w:p>
  </w:footnote>
  <w:footnote w:type="continuationNotice" w:id="1">
    <w:p w14:paraId="5AEB07B3" w14:textId="77777777" w:rsidR="005D70F7" w:rsidRDefault="005D70F7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5839A353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</w:t>
      </w:r>
      <w:del w:id="77" w:author="Autor">
        <w:r w:rsidR="0038137E" w:rsidRPr="00CD4ABE" w:rsidDel="00EB0017">
          <w:rPr>
            <w:rStyle w:val="Odkaznapoznmkupodiarou"/>
            <w:rFonts w:ascii="Arial Narrow" w:hAnsi="Arial Narrow"/>
            <w:sz w:val="18"/>
            <w:vertAlign w:val="baseline"/>
          </w:rPr>
          <w:delText xml:space="preserve">je </w:delText>
        </w:r>
      </w:del>
      <w:ins w:id="78" w:author="Autor">
        <w:r w:rsidR="00EB0017" w:rsidRPr="00CD4ABE">
          <w:rPr>
            <w:rStyle w:val="Odkaznapoznmkupodiarou"/>
            <w:rFonts w:ascii="Arial Narrow" w:hAnsi="Arial Narrow"/>
            <w:sz w:val="18"/>
            <w:vertAlign w:val="baseline"/>
          </w:rPr>
          <w:t>j</w:t>
        </w:r>
        <w:r w:rsidR="00EB0017">
          <w:rPr>
            <w:rStyle w:val="Odkaznapoznmkupodiarou"/>
            <w:rFonts w:ascii="Arial Narrow" w:hAnsi="Arial Narrow"/>
            <w:sz w:val="18"/>
            <w:vertAlign w:val="baseline"/>
          </w:rPr>
          <w:t>u</w:t>
        </w:r>
        <w:r w:rsidR="00EB0017" w:rsidRPr="00CD4ABE">
          <w:rPr>
            <w:rStyle w:val="Odkaznapoznmkupodiarou"/>
            <w:rFonts w:ascii="Arial Narrow" w:hAnsi="Arial Narrow"/>
            <w:sz w:val="18"/>
            <w:vertAlign w:val="baseline"/>
          </w:rPr>
          <w:t xml:space="preserve"> </w:t>
        </w:r>
      </w:ins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nepredkladá ako osobitnú prílohu 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</w:t>
      </w:r>
      <w:del w:id="79" w:author="Autor">
        <w:r w:rsidR="0038137E" w:rsidRPr="00CD4ABE" w:rsidDel="00EB0017">
          <w:rPr>
            <w:rStyle w:val="Odkaznapoznmkupodiarou"/>
            <w:rFonts w:ascii="Arial Narrow" w:hAnsi="Arial Narrow"/>
            <w:sz w:val="18"/>
            <w:vertAlign w:val="baseline"/>
          </w:rPr>
          <w:delText>NF</w:delText>
        </w:r>
      </w:del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ins w:id="80" w:author="Autor">
        <w:r w:rsidR="00EB0017">
          <w:rPr>
            <w:rStyle w:val="Odkaznapoznmkupodiarou"/>
            <w:rFonts w:ascii="Arial Narrow" w:hAnsi="Arial Narrow"/>
            <w:sz w:val="18"/>
            <w:vertAlign w:val="baseline"/>
          </w:rPr>
          <w:t>r</w:t>
        </w:r>
      </w:ins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468F0256" w:rsidR="003213BB" w:rsidRPr="001F013A" w:rsidRDefault="007A31F1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2F93FAB4" wp14:editId="18725BFF">
          <wp:simplePos x="0" y="0"/>
          <wp:positionH relativeFrom="column">
            <wp:posOffset>2386330</wp:posOffset>
          </wp:positionH>
          <wp:positionV relativeFrom="paragraph">
            <wp:posOffset>-55245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A454297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5F4E489A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77460CC7" w:rsidR="003213BB" w:rsidRPr="00020832" w:rsidRDefault="003213BB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oundrect w14:anchorId="254DC5D1"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" stroked="f" strokeweight=".25pt">
              <v:fill r:id="rId4" o:title="" recolor="t" rotate="t" type="frame"/>
              <v:textbox>
                <w:txbxContent>
                  <w:p w14:paraId="60A80A5B" w14:textId="77460CC7" w:rsidR="003213BB" w:rsidRPr="00020832" w:rsidRDefault="003213BB" w:rsidP="000F2DA9"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2839995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A7DE4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1A7D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50B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125A"/>
    <w:rsid w:val="00102970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0768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3E0"/>
    <w:rsid w:val="001B2816"/>
    <w:rsid w:val="001B62D3"/>
    <w:rsid w:val="001B6D90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37412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1A3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7BF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87C"/>
    <w:rsid w:val="003B3D2A"/>
    <w:rsid w:val="003B69C9"/>
    <w:rsid w:val="003B72F6"/>
    <w:rsid w:val="003C0829"/>
    <w:rsid w:val="003C095D"/>
    <w:rsid w:val="003C2AAC"/>
    <w:rsid w:val="003C38DF"/>
    <w:rsid w:val="003D0A1C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078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059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44C3"/>
    <w:rsid w:val="005247BC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0F7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2451"/>
    <w:rsid w:val="0060252E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53BF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6F7EE3"/>
    <w:rsid w:val="00700291"/>
    <w:rsid w:val="0070283D"/>
    <w:rsid w:val="00704D30"/>
    <w:rsid w:val="00713950"/>
    <w:rsid w:val="00713D83"/>
    <w:rsid w:val="00715ECD"/>
    <w:rsid w:val="00720F8F"/>
    <w:rsid w:val="007234EF"/>
    <w:rsid w:val="00724129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61DA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31F1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125A"/>
    <w:rsid w:val="0080425A"/>
    <w:rsid w:val="0080537F"/>
    <w:rsid w:val="00805FE0"/>
    <w:rsid w:val="008103C5"/>
    <w:rsid w:val="00811FE3"/>
    <w:rsid w:val="00812AE4"/>
    <w:rsid w:val="00816841"/>
    <w:rsid w:val="0082022F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DCA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1ABA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536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402B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69A7"/>
    <w:rsid w:val="00A17492"/>
    <w:rsid w:val="00A209BB"/>
    <w:rsid w:val="00A21AAF"/>
    <w:rsid w:val="00A21F40"/>
    <w:rsid w:val="00A22D05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17F6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3FBA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47F20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137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4288"/>
    <w:rsid w:val="00C052FF"/>
    <w:rsid w:val="00C05727"/>
    <w:rsid w:val="00C0655E"/>
    <w:rsid w:val="00C10E17"/>
    <w:rsid w:val="00C11A6E"/>
    <w:rsid w:val="00C1257F"/>
    <w:rsid w:val="00C148EB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1FAC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42F4"/>
    <w:rsid w:val="00D10E54"/>
    <w:rsid w:val="00D12146"/>
    <w:rsid w:val="00D12980"/>
    <w:rsid w:val="00D12B2B"/>
    <w:rsid w:val="00D133CE"/>
    <w:rsid w:val="00D169E2"/>
    <w:rsid w:val="00D171B6"/>
    <w:rsid w:val="00D17FAE"/>
    <w:rsid w:val="00D24458"/>
    <w:rsid w:val="00D24F46"/>
    <w:rsid w:val="00D25C37"/>
    <w:rsid w:val="00D26C37"/>
    <w:rsid w:val="00D318B8"/>
    <w:rsid w:val="00D34AA7"/>
    <w:rsid w:val="00D36A28"/>
    <w:rsid w:val="00D4101E"/>
    <w:rsid w:val="00D469C5"/>
    <w:rsid w:val="00D47BE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2302"/>
    <w:rsid w:val="00DB0502"/>
    <w:rsid w:val="00DB2737"/>
    <w:rsid w:val="00DB64B0"/>
    <w:rsid w:val="00DB709F"/>
    <w:rsid w:val="00DB7CD8"/>
    <w:rsid w:val="00DC29E9"/>
    <w:rsid w:val="00DC3C0B"/>
    <w:rsid w:val="00DC4CD2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516D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09B"/>
    <w:rsid w:val="00E7658C"/>
    <w:rsid w:val="00E76A02"/>
    <w:rsid w:val="00E77876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0017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8B2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3F55"/>
    <w:rsid w:val="00F6756D"/>
    <w:rsid w:val="00F71A65"/>
    <w:rsid w:val="00F735E9"/>
    <w:rsid w:val="00F74163"/>
    <w:rsid w:val="00F74B96"/>
    <w:rsid w:val="00F75A76"/>
    <w:rsid w:val="00F775DC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968BD"/>
    <w:rsid w:val="00F9765D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0E12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2684A"/>
    <w:rsid w:val="00147404"/>
    <w:rsid w:val="00184BEF"/>
    <w:rsid w:val="0031009D"/>
    <w:rsid w:val="0035320E"/>
    <w:rsid w:val="00370346"/>
    <w:rsid w:val="003A1DC8"/>
    <w:rsid w:val="003B20BC"/>
    <w:rsid w:val="00417961"/>
    <w:rsid w:val="0046276E"/>
    <w:rsid w:val="004A236C"/>
    <w:rsid w:val="0050057B"/>
    <w:rsid w:val="00503470"/>
    <w:rsid w:val="00506F74"/>
    <w:rsid w:val="00514765"/>
    <w:rsid w:val="00517339"/>
    <w:rsid w:val="005A698A"/>
    <w:rsid w:val="006845DE"/>
    <w:rsid w:val="007B0225"/>
    <w:rsid w:val="00803F6C"/>
    <w:rsid w:val="00851D41"/>
    <w:rsid w:val="008A5F9C"/>
    <w:rsid w:val="008F0B6E"/>
    <w:rsid w:val="008F700B"/>
    <w:rsid w:val="00932884"/>
    <w:rsid w:val="00966EEE"/>
    <w:rsid w:val="00976238"/>
    <w:rsid w:val="009B4DB2"/>
    <w:rsid w:val="009C3CCC"/>
    <w:rsid w:val="00A118B3"/>
    <w:rsid w:val="00A15D86"/>
    <w:rsid w:val="00BE51E0"/>
    <w:rsid w:val="00D41845"/>
    <w:rsid w:val="00D659EE"/>
    <w:rsid w:val="00DD2C81"/>
    <w:rsid w:val="00E306C3"/>
    <w:rsid w:val="00E426B2"/>
    <w:rsid w:val="00E54E6D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8E78-93D5-401A-A4FF-EE162224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3561</Words>
  <Characters>20299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2021-02-19T13:12:00Z</dcterms:created>
  <dcterms:modified xsi:type="dcterms:W3CDTF">2021-05-13T11:33:00Z</dcterms:modified>
</cp:coreProperties>
</file>