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AE11DC" w:rsidP="00997F82">
      <w:pPr>
        <w:spacing w:after="0" w:line="240" w:lineRule="auto"/>
        <w:jc w:val="center"/>
        <w:rPr>
          <w:rFonts w:ascii="Arial" w:eastAsia="Times New Roman" w:hAnsi="Arial" w:cs="Arial"/>
          <w:b/>
          <w:sz w:val="28"/>
          <w:szCs w:val="20"/>
        </w:rPr>
      </w:pPr>
      <w:commentRangeStart w:id="0"/>
      <w:commentRangeEnd w:id="0"/>
      <w:r>
        <w:rPr>
          <w:rStyle w:val="Odkaznakomentr"/>
          <w:rFonts w:eastAsia="Times New Roman" w:cs="Times New Roman"/>
        </w:rPr>
        <w:commentReference w:id="0"/>
      </w: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36F3C36D" w14:textId="77777777" w:rsidR="00187032" w:rsidRPr="003C2452" w:rsidRDefault="00187032" w:rsidP="00187032">
      <w:pPr>
        <w:spacing w:after="0" w:line="240" w:lineRule="auto"/>
        <w:jc w:val="center"/>
        <w:rPr>
          <w:rFonts w:ascii="Arial" w:eastAsia="Times New Roman" w:hAnsi="Arial" w:cs="Arial"/>
          <w:b/>
          <w:i/>
          <w:sz w:val="28"/>
          <w:szCs w:val="20"/>
        </w:rPr>
      </w:pPr>
      <w:r w:rsidRPr="00AF2B26">
        <w:rPr>
          <w:rFonts w:ascii="Arial" w:eastAsia="Times New Roman" w:hAnsi="Arial" w:cs="Arial"/>
          <w:b/>
          <w:i/>
          <w:sz w:val="28"/>
          <w:szCs w:val="20"/>
        </w:rPr>
        <w:t>Pro Tatry,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73C43D43" w:rsidR="00997F82" w:rsidDel="00187032" w:rsidRDefault="00997F82" w:rsidP="00997F82">
      <w:pPr>
        <w:spacing w:after="0" w:line="240" w:lineRule="auto"/>
        <w:jc w:val="center"/>
        <w:rPr>
          <w:del w:id="1" w:author="Ladislav Sisák" w:date="2023-03-17T12:39:00Z"/>
          <w:rFonts w:ascii="Arial" w:eastAsia="Times New Roman" w:hAnsi="Arial" w:cs="Arial"/>
          <w:sz w:val="28"/>
          <w:szCs w:val="20"/>
        </w:rPr>
      </w:pPr>
      <w:r w:rsidRPr="00C13613">
        <w:rPr>
          <w:rFonts w:ascii="Arial" w:eastAsia="Times New Roman" w:hAnsi="Arial" w:cs="Arial"/>
          <w:sz w:val="28"/>
          <w:szCs w:val="20"/>
        </w:rPr>
        <w:t xml:space="preserve">kód výzvy: </w:t>
      </w:r>
      <w:ins w:id="2" w:author="Ladislav Sisák" w:date="2023-03-17T12:39:00Z">
        <w:r w:rsidR="00187032" w:rsidRPr="00001EFC">
          <w:rPr>
            <w:rFonts w:ascii="Arial" w:eastAsia="Times New Roman" w:hAnsi="Arial" w:cs="Arial"/>
            <w:sz w:val="28"/>
            <w:szCs w:val="20"/>
          </w:rPr>
          <w:t>IROP-CLLD-P892-511-00</w:t>
        </w:r>
        <w:r w:rsidR="00187032">
          <w:rPr>
            <w:rFonts w:ascii="Arial" w:eastAsia="Times New Roman" w:hAnsi="Arial" w:cs="Arial"/>
            <w:sz w:val="28"/>
            <w:szCs w:val="20"/>
          </w:rPr>
          <w:t>2</w:t>
        </w:r>
      </w:ins>
      <w:del w:id="3" w:author="Ladislav Sisák" w:date="2023-03-17T12:39:00Z">
        <w:r w:rsidRPr="00C13613" w:rsidDel="00187032">
          <w:rPr>
            <w:rFonts w:ascii="Arial" w:eastAsia="Times New Roman" w:hAnsi="Arial" w:cs="Arial"/>
            <w:sz w:val="28"/>
            <w:szCs w:val="20"/>
          </w:rPr>
          <w:delText>IROP-CLLD-XXX</w:delText>
        </w:r>
        <w:r w:rsidR="004F7821" w:rsidDel="00187032">
          <w:rPr>
            <w:rFonts w:ascii="Arial" w:eastAsia="Times New Roman" w:hAnsi="Arial" w:cs="Arial"/>
            <w:sz w:val="28"/>
            <w:szCs w:val="20"/>
          </w:rPr>
          <w:delText>X</w:delText>
        </w:r>
        <w:r w:rsidRPr="00C13613" w:rsidDel="00187032">
          <w:rPr>
            <w:rFonts w:ascii="Arial" w:eastAsia="Times New Roman" w:hAnsi="Arial" w:cs="Arial"/>
            <w:sz w:val="28"/>
            <w:szCs w:val="20"/>
          </w:rPr>
          <w:delText>-YYY-ZZ</w:delText>
        </w:r>
        <w:r w:rsidDel="00187032">
          <w:rPr>
            <w:rFonts w:ascii="Arial" w:eastAsia="Times New Roman" w:hAnsi="Arial" w:cs="Arial"/>
            <w:sz w:val="28"/>
            <w:szCs w:val="20"/>
          </w:rPr>
          <w:delText>Z</w:delText>
        </w:r>
      </w:del>
    </w:p>
    <w:p w14:paraId="4A6F2FCC" w14:textId="6F68DEE1" w:rsidR="00187032" w:rsidRDefault="00187032" w:rsidP="00997F82">
      <w:pPr>
        <w:spacing w:after="0" w:line="240" w:lineRule="auto"/>
        <w:jc w:val="center"/>
        <w:rPr>
          <w:ins w:id="4" w:author="Ladislav Sisák" w:date="2023-03-17T12:39:00Z"/>
          <w:rFonts w:ascii="Arial" w:eastAsia="Times New Roman" w:hAnsi="Arial" w:cs="Arial"/>
          <w:sz w:val="28"/>
          <w:szCs w:val="20"/>
        </w:rPr>
      </w:pPr>
    </w:p>
    <w:p w14:paraId="163E25A7" w14:textId="77777777" w:rsidR="00187032" w:rsidRDefault="00187032" w:rsidP="00187032">
      <w:pPr>
        <w:spacing w:after="0" w:line="240" w:lineRule="auto"/>
        <w:jc w:val="center"/>
        <w:rPr>
          <w:ins w:id="5" w:author="Ladislav Sisák" w:date="2023-03-17T12:39:00Z"/>
          <w:rFonts w:ascii="Arial" w:eastAsia="Times New Roman" w:hAnsi="Arial" w:cs="Arial"/>
          <w:sz w:val="28"/>
          <w:szCs w:val="20"/>
        </w:rPr>
      </w:pPr>
    </w:p>
    <w:p w14:paraId="14F166B4" w14:textId="77777777" w:rsidR="00187032" w:rsidRDefault="00187032" w:rsidP="00187032">
      <w:pPr>
        <w:spacing w:after="0" w:line="240" w:lineRule="auto"/>
        <w:jc w:val="center"/>
        <w:rPr>
          <w:ins w:id="6" w:author="Ladislav Sisák" w:date="2023-03-17T12:39:00Z"/>
          <w:rFonts w:ascii="Arial" w:eastAsia="Times New Roman" w:hAnsi="Arial" w:cs="Arial"/>
          <w:sz w:val="28"/>
          <w:szCs w:val="20"/>
        </w:rPr>
      </w:pPr>
    </w:p>
    <w:p w14:paraId="2F052AC7" w14:textId="4C06CB93" w:rsidR="00997F82" w:rsidRPr="00187032" w:rsidRDefault="00187032" w:rsidP="00187032">
      <w:pPr>
        <w:spacing w:after="0" w:line="240" w:lineRule="auto"/>
        <w:jc w:val="center"/>
        <w:rPr>
          <w:rFonts w:ascii="Arial" w:eastAsia="Times New Roman" w:hAnsi="Arial" w:cs="Arial"/>
          <w:sz w:val="28"/>
          <w:szCs w:val="20"/>
        </w:rPr>
      </w:pPr>
      <w:ins w:id="7" w:author="Ladislav Sisák" w:date="2023-03-17T12:39:00Z">
        <w:r>
          <w:rPr>
            <w:rFonts w:ascii="Arial" w:eastAsia="Times New Roman" w:hAnsi="Arial" w:cs="Arial"/>
            <w:sz w:val="28"/>
            <w:szCs w:val="20"/>
          </w:rPr>
          <w:t>v znení Aktualizácie č.3</w:t>
        </w:r>
      </w:ins>
    </w:p>
    <w:p w14:paraId="7446D9AC" w14:textId="4AC66A9D" w:rsidR="00997F82" w:rsidRPr="00B421CC" w:rsidDel="00187032" w:rsidRDefault="00997F82" w:rsidP="00997F82">
      <w:pPr>
        <w:spacing w:after="0" w:line="240" w:lineRule="auto"/>
        <w:jc w:val="center"/>
        <w:rPr>
          <w:del w:id="8" w:author="Ladislav Sisák" w:date="2023-03-17T12:39:00Z"/>
          <w:rFonts w:ascii="Arial" w:eastAsia="Times New Roman" w:hAnsi="Arial" w:cs="Arial"/>
          <w:i/>
          <w:sz w:val="20"/>
          <w:szCs w:val="20"/>
          <w:highlight w:val="yellow"/>
        </w:rPr>
      </w:pPr>
      <w:del w:id="9" w:author="Ladislav Sisák" w:date="2023-03-17T12:39:00Z">
        <w:r w:rsidRPr="00B421CC" w:rsidDel="00187032">
          <w:rPr>
            <w:rFonts w:ascii="Arial" w:eastAsia="Times New Roman" w:hAnsi="Arial" w:cs="Arial"/>
            <w:i/>
            <w:sz w:val="20"/>
            <w:szCs w:val="20"/>
            <w:highlight w:val="yellow"/>
          </w:rPr>
          <w:delText>uveďte kód výzvy v súlade so syntaxo</w:delText>
        </w:r>
        <w:r w:rsidR="000C367D" w:rsidDel="00187032">
          <w:rPr>
            <w:rFonts w:ascii="Arial" w:eastAsia="Times New Roman" w:hAnsi="Arial" w:cs="Arial"/>
            <w:i/>
            <w:sz w:val="20"/>
            <w:szCs w:val="20"/>
            <w:highlight w:val="yellow"/>
          </w:rPr>
          <w:delText>u</w:delText>
        </w:r>
        <w:r w:rsidRPr="00B421CC" w:rsidDel="00187032">
          <w:rPr>
            <w:rFonts w:ascii="Arial" w:eastAsia="Times New Roman" w:hAnsi="Arial" w:cs="Arial"/>
            <w:i/>
            <w:sz w:val="20"/>
            <w:szCs w:val="20"/>
            <w:highlight w:val="yellow"/>
          </w:rPr>
          <w:delText>, pričom:</w:delText>
        </w:r>
      </w:del>
    </w:p>
    <w:p w14:paraId="5D19A354" w14:textId="0DFF21B1" w:rsidR="00997F82" w:rsidRPr="00B421CC" w:rsidDel="00187032" w:rsidRDefault="00997F82" w:rsidP="00997F82">
      <w:pPr>
        <w:spacing w:after="0" w:line="240" w:lineRule="auto"/>
        <w:jc w:val="center"/>
        <w:rPr>
          <w:del w:id="10" w:author="Ladislav Sisák" w:date="2023-03-17T12:39:00Z"/>
          <w:rFonts w:ascii="Arial" w:eastAsia="Times New Roman" w:hAnsi="Arial" w:cs="Arial"/>
          <w:i/>
          <w:sz w:val="20"/>
          <w:szCs w:val="20"/>
          <w:highlight w:val="yellow"/>
        </w:rPr>
      </w:pPr>
      <w:del w:id="11" w:author="Ladislav Sisák" w:date="2023-03-17T12:39:00Z">
        <w:r w:rsidRPr="00B421CC" w:rsidDel="00187032">
          <w:rPr>
            <w:rFonts w:ascii="Arial" w:eastAsia="Times New Roman" w:hAnsi="Arial" w:cs="Arial"/>
            <w:i/>
            <w:sz w:val="20"/>
            <w:szCs w:val="20"/>
            <w:highlight w:val="yellow"/>
          </w:rPr>
          <w:delText>XXX</w:delText>
        </w:r>
        <w:r w:rsidR="004F7821" w:rsidDel="00187032">
          <w:rPr>
            <w:rFonts w:ascii="Arial" w:eastAsia="Times New Roman" w:hAnsi="Arial" w:cs="Arial"/>
            <w:i/>
            <w:sz w:val="20"/>
            <w:szCs w:val="20"/>
            <w:highlight w:val="yellow"/>
          </w:rPr>
          <w:delText>X</w:delText>
        </w:r>
        <w:r w:rsidRPr="00B421CC" w:rsidDel="00187032">
          <w:rPr>
            <w:rFonts w:ascii="Arial" w:eastAsia="Times New Roman" w:hAnsi="Arial" w:cs="Arial"/>
            <w:i/>
            <w:sz w:val="20"/>
            <w:szCs w:val="20"/>
            <w:highlight w:val="yellow"/>
          </w:rPr>
          <w:delText xml:space="preserve"> – predstavuje </w:delText>
        </w:r>
        <w:r w:rsidR="004F7821" w:rsidDel="00187032">
          <w:rPr>
            <w:rFonts w:ascii="Arial" w:eastAsia="Times New Roman" w:hAnsi="Arial" w:cs="Arial"/>
            <w:i/>
            <w:sz w:val="20"/>
            <w:szCs w:val="20"/>
            <w:highlight w:val="yellow"/>
          </w:rPr>
          <w:delText>kód</w:delText>
        </w:r>
        <w:r w:rsidRPr="00B421CC" w:rsidDel="00187032">
          <w:rPr>
            <w:rFonts w:ascii="Arial" w:eastAsia="Times New Roman" w:hAnsi="Arial" w:cs="Arial"/>
            <w:i/>
            <w:sz w:val="20"/>
            <w:szCs w:val="20"/>
            <w:highlight w:val="yellow"/>
          </w:rPr>
          <w:delText xml:space="preserve"> MAS pridelen</w:delText>
        </w:r>
        <w:r w:rsidR="004F7821" w:rsidDel="00187032">
          <w:rPr>
            <w:rFonts w:ascii="Arial" w:eastAsia="Times New Roman" w:hAnsi="Arial" w:cs="Arial"/>
            <w:i/>
            <w:sz w:val="20"/>
            <w:szCs w:val="20"/>
            <w:highlight w:val="yellow"/>
          </w:rPr>
          <w:delText>ý</w:delText>
        </w:r>
        <w:r w:rsidRPr="00B421CC" w:rsidDel="00187032">
          <w:rPr>
            <w:rFonts w:ascii="Arial" w:eastAsia="Times New Roman" w:hAnsi="Arial" w:cs="Arial"/>
            <w:i/>
            <w:sz w:val="20"/>
            <w:szCs w:val="20"/>
            <w:highlight w:val="yellow"/>
          </w:rPr>
          <w:delText xml:space="preserve"> RO pre </w:delText>
        </w:r>
        <w:r w:rsidRPr="004F7821" w:rsidDel="00187032">
          <w:rPr>
            <w:rFonts w:ascii="Arial" w:eastAsia="Times New Roman" w:hAnsi="Arial" w:cs="Arial"/>
            <w:i/>
            <w:sz w:val="20"/>
            <w:szCs w:val="20"/>
            <w:highlight w:val="yellow"/>
          </w:rPr>
          <w:delText>IROP</w:delText>
        </w:r>
        <w:r w:rsidR="004F7821" w:rsidRPr="00802379" w:rsidDel="00187032">
          <w:rPr>
            <w:rFonts w:ascii="Arial" w:eastAsia="Times New Roman" w:hAnsi="Arial" w:cs="Arial"/>
            <w:i/>
            <w:sz w:val="20"/>
            <w:szCs w:val="20"/>
            <w:highlight w:val="yellow"/>
          </w:rPr>
          <w:delText xml:space="preserve"> (skladá sa z písmena a trojciferného čísla)</w:delText>
        </w:r>
      </w:del>
    </w:p>
    <w:p w14:paraId="3B9BB37E" w14:textId="43E172B4" w:rsidR="00997F82" w:rsidRPr="00B421CC" w:rsidDel="00187032" w:rsidRDefault="00997F82" w:rsidP="00997F82">
      <w:pPr>
        <w:spacing w:after="0" w:line="240" w:lineRule="auto"/>
        <w:jc w:val="center"/>
        <w:rPr>
          <w:del w:id="12" w:author="Ladislav Sisák" w:date="2023-03-17T12:39:00Z"/>
          <w:rFonts w:ascii="Arial" w:eastAsia="Times New Roman" w:hAnsi="Arial" w:cs="Arial"/>
          <w:i/>
          <w:sz w:val="20"/>
          <w:szCs w:val="20"/>
          <w:highlight w:val="yellow"/>
        </w:rPr>
      </w:pPr>
      <w:del w:id="13" w:author="Ladislav Sisák" w:date="2023-03-17T12:39:00Z">
        <w:r w:rsidRPr="00B421CC" w:rsidDel="00187032">
          <w:rPr>
            <w:rFonts w:ascii="Arial" w:eastAsia="Times New Roman" w:hAnsi="Arial" w:cs="Arial"/>
            <w:i/>
            <w:sz w:val="20"/>
            <w:szCs w:val="20"/>
            <w:highlight w:val="yellow"/>
          </w:rPr>
          <w:delText>YYY – predstavuje označenie špecifického cieľa IROP (511 alebo 512)</w:delText>
        </w:r>
      </w:del>
    </w:p>
    <w:p w14:paraId="5F41CAC7" w14:textId="1501C9A9" w:rsidR="00997F82" w:rsidRPr="00B421CC" w:rsidDel="00187032" w:rsidRDefault="00997F82" w:rsidP="00997F82">
      <w:pPr>
        <w:spacing w:after="0" w:line="240" w:lineRule="auto"/>
        <w:jc w:val="center"/>
        <w:rPr>
          <w:del w:id="14" w:author="Ladislav Sisák" w:date="2023-03-17T12:39:00Z"/>
          <w:rFonts w:ascii="Arial" w:eastAsia="Times New Roman" w:hAnsi="Arial" w:cs="Arial"/>
          <w:i/>
          <w:sz w:val="20"/>
          <w:szCs w:val="20"/>
        </w:rPr>
      </w:pPr>
      <w:del w:id="15" w:author="Ladislav Sisák" w:date="2023-03-17T12:39:00Z">
        <w:r w:rsidRPr="00B421CC" w:rsidDel="00187032">
          <w:rPr>
            <w:rFonts w:ascii="Arial" w:eastAsia="Times New Roman" w:hAnsi="Arial" w:cs="Arial"/>
            <w:i/>
            <w:sz w:val="20"/>
            <w:szCs w:val="20"/>
            <w:highlight w:val="yellow"/>
          </w:rPr>
          <w:delText>ZZZ- predstavuje poradové číslo výzvy vyhlásenej v rámci príslušnej MAS</w:delText>
        </w:r>
        <w:r w:rsidRPr="00C32AAB" w:rsidDel="00187032">
          <w:rPr>
            <w:rFonts w:ascii="Arial" w:eastAsia="Times New Roman" w:hAnsi="Arial" w:cs="Arial"/>
            <w:i/>
            <w:sz w:val="20"/>
            <w:szCs w:val="20"/>
            <w:highlight w:val="yellow"/>
          </w:rPr>
          <w:delText xml:space="preserve">, </w:delText>
        </w:r>
        <w:r w:rsidR="00C32AAB" w:rsidRPr="00C32AAB" w:rsidDel="00187032">
          <w:rPr>
            <w:rFonts w:ascii="Arial" w:eastAsia="Times New Roman" w:hAnsi="Arial" w:cs="Arial"/>
            <w:i/>
            <w:sz w:val="20"/>
            <w:szCs w:val="20"/>
            <w:highlight w:val="yellow"/>
          </w:rPr>
          <w:delText xml:space="preserve">toto konečné číslo výzvy nesmie byť </w:delText>
        </w:r>
        <w:r w:rsidR="00C32AAB" w:rsidDel="00187032">
          <w:rPr>
            <w:rFonts w:ascii="Arial" w:eastAsia="Times New Roman" w:hAnsi="Arial" w:cs="Arial"/>
            <w:i/>
            <w:sz w:val="20"/>
            <w:szCs w:val="20"/>
            <w:highlight w:val="yellow"/>
          </w:rPr>
          <w:delText xml:space="preserve">v rámci MAS </w:delText>
        </w:r>
        <w:r w:rsidR="00C32AAB" w:rsidRPr="00C32AAB" w:rsidDel="00187032">
          <w:rPr>
            <w:rFonts w:ascii="Arial" w:eastAsia="Times New Roman" w:hAnsi="Arial" w:cs="Arial"/>
            <w:i/>
            <w:sz w:val="20"/>
            <w:szCs w:val="20"/>
            <w:highlight w:val="yellow"/>
          </w:rPr>
          <w:delText>nikdy rovnaké, a to ani v prípade, ak sa jedná o odlišné špecifické ciele</w:delText>
        </w:r>
      </w:del>
    </w:p>
    <w:p w14:paraId="7A0D249B" w14:textId="00A20BB9" w:rsidR="00997F82" w:rsidDel="00187032" w:rsidRDefault="00997F82" w:rsidP="00997F82">
      <w:pPr>
        <w:rPr>
          <w:del w:id="16" w:author="Ladislav Sisák" w:date="2023-03-17T12:39:00Z"/>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06F2CED7" w14:textId="558B4696" w:rsidR="00997F82" w:rsidRPr="00CE7126" w:rsidDel="00187032" w:rsidRDefault="00997F82" w:rsidP="00997F82">
      <w:pPr>
        <w:rPr>
          <w:del w:id="17" w:author="Ladislav Sisák" w:date="2023-03-17T12:40:00Z"/>
          <w:rFonts w:ascii="Arial" w:eastAsia="Times New Roman" w:hAnsi="Arial" w:cs="Arial"/>
          <w:b/>
          <w:sz w:val="22"/>
          <w:highlight w:val="yellow"/>
        </w:rPr>
      </w:pPr>
      <w:del w:id="18" w:author="Ladislav Sisák" w:date="2023-03-17T12:40:00Z">
        <w:r w:rsidRPr="00CE7126" w:rsidDel="00187032">
          <w:rPr>
            <w:rFonts w:ascii="Arial" w:eastAsia="Times New Roman" w:hAnsi="Arial" w:cs="Arial"/>
            <w:b/>
            <w:sz w:val="22"/>
            <w:highlight w:val="yellow"/>
          </w:rPr>
          <w:delText>Poznámka:</w:delText>
        </w:r>
      </w:del>
    </w:p>
    <w:p w14:paraId="2BF5BCF0" w14:textId="6549F385" w:rsidR="00997F82" w:rsidRPr="00CE7126" w:rsidDel="00187032" w:rsidRDefault="00997F82" w:rsidP="00997F82">
      <w:pPr>
        <w:jc w:val="both"/>
        <w:rPr>
          <w:del w:id="19" w:author="Ladislav Sisák" w:date="2023-03-17T12:40:00Z"/>
          <w:rFonts w:ascii="Arial" w:eastAsia="Times New Roman" w:hAnsi="Arial" w:cs="Arial"/>
          <w:sz w:val="22"/>
        </w:rPr>
      </w:pPr>
      <w:del w:id="20" w:author="Ladislav Sisák" w:date="2023-03-17T12:40:00Z">
        <w:r w:rsidRPr="00CE7126" w:rsidDel="00187032">
          <w:rPr>
            <w:rFonts w:ascii="Arial" w:eastAsia="Times New Roman" w:hAnsi="Arial" w:cs="Arial"/>
            <w:sz w:val="22"/>
            <w:highlight w:val="yellow"/>
          </w:rPr>
          <w:delText>Formulár výzvy obsahuje dva typy inštrukcií. Inštrukcie uvádzané priamo v texte (podfarbené žltou) spravidla definujú aká informácia, resp. údaj má byť na konkrétnom mieste uvedený. Inštrukcie v komentároch obsahujú požiadavky na doplnenie určitej informácie, resp. údaja, pričom však obsahujú aj stručné vysvetlenie. Oba typy inštrukcií sú určené výlučne pre MAS v rámci prípravy výzvy. MAS všetky tieto inštrukcie pred zaslaním výzvy na posúdenie RO vymaže.</w:delText>
        </w:r>
      </w:del>
    </w:p>
    <w:p w14:paraId="0D5E0AD3" w14:textId="5001A15A" w:rsidR="00997F82" w:rsidDel="00187032" w:rsidRDefault="00997F82" w:rsidP="00997F82">
      <w:pPr>
        <w:jc w:val="both"/>
        <w:rPr>
          <w:del w:id="21" w:author="Ladislav Sisák" w:date="2023-03-17T12:40:00Z"/>
          <w:rFonts w:ascii="Arial" w:eastAsia="Times New Roman" w:hAnsi="Arial" w:cs="Arial"/>
          <w:sz w:val="22"/>
        </w:rPr>
      </w:pPr>
      <w:del w:id="22" w:author="Ladislav Sisák" w:date="2023-03-17T12:40:00Z">
        <w:r w:rsidRPr="000D43A2" w:rsidDel="00187032">
          <w:rPr>
            <w:rFonts w:ascii="Arial" w:eastAsia="Times New Roman" w:hAnsi="Arial" w:cs="Arial"/>
            <w:sz w:val="22"/>
            <w:highlight w:val="yellow"/>
          </w:rPr>
          <w:delText xml:space="preserve">V prípade, ak MAS dopĺňa alebo akýmkoľvek spôsobom obsahovo upravuje text </w:delText>
        </w:r>
        <w:r w:rsidRPr="009F5591" w:rsidDel="00187032">
          <w:rPr>
            <w:rFonts w:ascii="Arial" w:eastAsia="Times New Roman" w:hAnsi="Arial" w:cs="Arial"/>
            <w:sz w:val="22"/>
            <w:highlight w:val="yellow"/>
          </w:rPr>
          <w:delText xml:space="preserve">v dokumentácii výzvy nad rámec preddefinovaných vzorov, je povinná túto zmenu vyznačiť odlišnou farbou alebo zvýrazneným textom. V prípade, že MAS zmeny v preddefinovaných vzoroch dokumentácie výzvy osobitne nevyznačí, schvaľujúce stanovisko RO k predloženému návrhu výzvy sa nebude vzťahovať na takto vykonané zmeny. </w:delText>
        </w:r>
      </w:del>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DF2013">
            <w:pPr>
              <w:pStyle w:val="Odsekzoznamu"/>
              <w:pageBreakBefore/>
              <w:numPr>
                <w:ilvl w:val="0"/>
                <w:numId w:val="47"/>
              </w:numPr>
              <w:tabs>
                <w:tab w:val="left" w:pos="2268"/>
              </w:tabs>
              <w:spacing w:before="12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21394C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187032">
            <w:rPr>
              <w:rFonts w:ascii="Arial" w:hAnsi="Arial" w:cs="Arial"/>
              <w:b/>
              <w:sz w:val="22"/>
            </w:rPr>
            <w:t>5.1.1 Zvýšenie zamestnanosti na miestnej úrovni podporou podnikania a inovácií</w:t>
          </w:r>
        </w:sdtContent>
      </w:sdt>
    </w:p>
    <w:p w14:paraId="266737C6" w14:textId="5EA4123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87032">
            <w:rPr>
              <w:rFonts w:ascii="Arial" w:hAnsi="Arial" w:cs="Arial"/>
              <w:sz w:val="22"/>
            </w:rPr>
            <w:t>A1 Podpora podnikania a inovácií</w:t>
          </w:r>
        </w:sdtContent>
      </w:sdt>
    </w:p>
    <w:p w14:paraId="60D37D52" w14:textId="664C6658" w:rsidR="00997F82" w:rsidRDefault="00997F82" w:rsidP="00DD3EE2">
      <w:pPr>
        <w:tabs>
          <w:tab w:val="left" w:pos="2268"/>
        </w:tabs>
        <w:spacing w:before="240" w:after="120" w:line="240" w:lineRule="auto"/>
        <w:ind w:left="2268" w:hanging="2268"/>
        <w:jc w:val="both"/>
        <w:rPr>
          <w:rFonts w:ascii="Arial" w:hAnsi="Arial" w:cs="Arial"/>
          <w:b/>
          <w:sz w:val="22"/>
        </w:rPr>
      </w:pPr>
      <w:commentRangeStart w:id="23"/>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187032">
            <w:rPr>
              <w:rFonts w:ascii="Arial" w:hAnsi="Arial" w:cs="Arial"/>
              <w:b/>
              <w:sz w:val="22"/>
            </w:rPr>
            <w:t xml:space="preserve">Schéma minimálnej pomoci na podporu </w:t>
          </w:r>
          <w:proofErr w:type="spellStart"/>
          <w:r w:rsidR="00187032">
            <w:rPr>
              <w:rFonts w:ascii="Arial" w:hAnsi="Arial" w:cs="Arial"/>
              <w:b/>
              <w:sz w:val="22"/>
            </w:rPr>
            <w:t>mikro</w:t>
          </w:r>
          <w:proofErr w:type="spellEnd"/>
          <w:r w:rsidR="00187032">
            <w:rPr>
              <w:rFonts w:ascii="Arial" w:hAnsi="Arial" w:cs="Arial"/>
              <w:b/>
              <w:sz w:val="22"/>
            </w:rPr>
            <w:t xml:space="preserve"> a malých podnikov (ďalej len "schéma pomoci")</w:t>
          </w:r>
        </w:sdtContent>
      </w:sdt>
      <w:commentRangeEnd w:id="23"/>
      <w:r>
        <w:rPr>
          <w:rStyle w:val="Odkaznakomentr"/>
          <w:rFonts w:eastAsia="Times New Roman" w:cs="Times New Roman"/>
        </w:rPr>
        <w:commentReference w:id="23"/>
      </w:r>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1DF01A6D"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ins w:id="24" w:author="Ladislav Sisák" w:date="2023-03-17T16:01:00Z">
        <w:r w:rsidR="00990193" w:rsidRPr="00423A5D">
          <w:rPr>
            <w:rFonts w:ascii="Arial" w:hAnsi="Arial" w:cs="Arial"/>
            <w:i/>
            <w:sz w:val="22"/>
          </w:rPr>
          <w:t>Pro Tatry, o.z.</w:t>
        </w:r>
      </w:ins>
      <w:del w:id="25" w:author="Ladislav Sisák" w:date="2023-03-17T16:01:00Z">
        <w:r w:rsidRPr="00B50BAE" w:rsidDel="00990193">
          <w:rPr>
            <w:rFonts w:ascii="Arial" w:hAnsi="Arial" w:cs="Arial"/>
            <w:i/>
            <w:sz w:val="22"/>
            <w:highlight w:val="yellow"/>
          </w:rPr>
          <w:delText>uveďte kompletný názov MAS</w:delText>
        </w:r>
        <w:r w:rsidRPr="00B50BAE" w:rsidDel="00990193">
          <w:rPr>
            <w:rFonts w:ascii="Arial" w:hAnsi="Arial" w:cs="Arial"/>
            <w:sz w:val="22"/>
          </w:rPr>
          <w:delText xml:space="preserve"> </w:delText>
        </w:r>
      </w:del>
    </w:p>
    <w:p w14:paraId="0F4A0BA3" w14:textId="00DF6B6F" w:rsidR="00990193" w:rsidRDefault="00997F82">
      <w:pPr>
        <w:spacing w:before="120" w:after="120"/>
        <w:rPr>
          <w:ins w:id="26" w:author="Ladislav Sisák" w:date="2023-03-17T16:04:00Z"/>
          <w:rFonts w:ascii="Arial" w:hAnsi="Arial" w:cs="Arial"/>
          <w:sz w:val="22"/>
        </w:rPr>
        <w:pPrChange w:id="27" w:author="Ladislav Sisák" w:date="2023-03-17T16:04:00Z">
          <w:pPr/>
        </w:pPrChange>
      </w:pPr>
      <w:r w:rsidRPr="00B50BAE">
        <w:rPr>
          <w:rFonts w:ascii="Arial" w:hAnsi="Arial" w:cs="Arial"/>
          <w:sz w:val="22"/>
        </w:rPr>
        <w:t>Sídlo:</w:t>
      </w:r>
      <w:r w:rsidRPr="00B50BAE">
        <w:rPr>
          <w:rFonts w:ascii="Arial" w:hAnsi="Arial" w:cs="Arial"/>
          <w:sz w:val="22"/>
        </w:rPr>
        <w:tab/>
      </w:r>
      <w:ins w:id="28" w:author="Ladislav Sisák" w:date="2023-03-17T16:03:00Z">
        <w:r w:rsidR="00990193">
          <w:rPr>
            <w:rFonts w:ascii="Arial" w:hAnsi="Arial" w:cs="Arial"/>
            <w:sz w:val="22"/>
          </w:rPr>
          <w:t xml:space="preserve">        </w:t>
        </w:r>
      </w:ins>
      <w:ins w:id="29" w:author="Ladislav Sisák" w:date="2023-03-17T16:04:00Z">
        <w:r w:rsidR="00990193">
          <w:rPr>
            <w:rFonts w:ascii="Arial" w:hAnsi="Arial" w:cs="Arial"/>
            <w:sz w:val="22"/>
          </w:rPr>
          <w:t xml:space="preserve">    </w:t>
        </w:r>
        <w:r w:rsidR="00990193" w:rsidRPr="00423A5D">
          <w:rPr>
            <w:rFonts w:ascii="Arial" w:hAnsi="Arial" w:cs="Arial"/>
            <w:i/>
            <w:sz w:val="22"/>
          </w:rPr>
          <w:t>Stará Lesná 157</w:t>
        </w:r>
      </w:ins>
    </w:p>
    <w:p w14:paraId="5C40D1B0" w14:textId="5D05F749" w:rsidR="00997F82" w:rsidRPr="00B50BAE" w:rsidDel="00990193" w:rsidRDefault="00997F82">
      <w:pPr>
        <w:tabs>
          <w:tab w:val="left" w:pos="1418"/>
        </w:tabs>
        <w:spacing w:before="120" w:after="120" w:line="240" w:lineRule="auto"/>
        <w:rPr>
          <w:del w:id="30" w:author="Ladislav Sisák" w:date="2023-03-17T16:01:00Z"/>
          <w:rFonts w:ascii="Arial" w:hAnsi="Arial" w:cs="Arial"/>
          <w:i/>
          <w:sz w:val="22"/>
        </w:rPr>
        <w:pPrChange w:id="31" w:author="Ladislav Sisák" w:date="2023-03-17T16:04:00Z">
          <w:pPr>
            <w:tabs>
              <w:tab w:val="left" w:pos="1418"/>
            </w:tabs>
            <w:spacing w:before="120" w:after="0" w:line="240" w:lineRule="auto"/>
          </w:pPr>
        </w:pPrChange>
      </w:pPr>
      <w:del w:id="32" w:author="Ladislav Sisák" w:date="2023-03-17T16:01:00Z">
        <w:r w:rsidRPr="00B50BAE" w:rsidDel="00990193">
          <w:rPr>
            <w:rFonts w:ascii="Arial" w:hAnsi="Arial" w:cs="Arial"/>
            <w:i/>
            <w:sz w:val="22"/>
            <w:highlight w:val="yellow"/>
          </w:rPr>
          <w:delText>uveďte ulicu, číslo domu</w:delText>
        </w:r>
      </w:del>
    </w:p>
    <w:p w14:paraId="2FDA933C" w14:textId="3D746F38" w:rsidR="0015023D" w:rsidRPr="003A2918" w:rsidRDefault="00997F82">
      <w:pPr>
        <w:spacing w:before="120" w:after="120"/>
        <w:rPr>
          <w:rFonts w:ascii="Arial" w:hAnsi="Arial" w:cs="Arial"/>
          <w:i/>
          <w:sz w:val="22"/>
          <w:highlight w:val="yellow"/>
        </w:rPr>
        <w:pPrChange w:id="33" w:author="Ladislav Sisák" w:date="2023-03-17T16:04:00Z">
          <w:pPr>
            <w:tabs>
              <w:tab w:val="left" w:pos="1418"/>
            </w:tabs>
            <w:spacing w:before="120" w:after="0" w:line="240" w:lineRule="auto"/>
          </w:pPr>
        </w:pPrChange>
      </w:pPr>
      <w:r w:rsidRPr="00B50BAE">
        <w:rPr>
          <w:rFonts w:ascii="Arial" w:hAnsi="Arial" w:cs="Arial"/>
          <w:i/>
          <w:sz w:val="22"/>
        </w:rPr>
        <w:tab/>
      </w:r>
      <w:ins w:id="34" w:author="Ladislav Sisák" w:date="2023-03-17T16:02:00Z">
        <w:r w:rsidR="00990193">
          <w:rPr>
            <w:rFonts w:ascii="Arial" w:hAnsi="Arial" w:cs="Arial"/>
            <w:i/>
            <w:sz w:val="22"/>
          </w:rPr>
          <w:t xml:space="preserve">   </w:t>
        </w:r>
      </w:ins>
      <w:ins w:id="35" w:author="Ladislav Sisák" w:date="2023-03-17T16:03:00Z">
        <w:r w:rsidR="00990193">
          <w:rPr>
            <w:rFonts w:ascii="Arial" w:hAnsi="Arial" w:cs="Arial"/>
            <w:i/>
            <w:sz w:val="22"/>
          </w:rPr>
          <w:t xml:space="preserve">         </w:t>
        </w:r>
      </w:ins>
      <w:ins w:id="36" w:author="Ladislav Sisák" w:date="2023-03-17T16:02:00Z">
        <w:r w:rsidR="00990193" w:rsidRPr="00423A5D">
          <w:rPr>
            <w:rFonts w:ascii="Arial" w:hAnsi="Arial" w:cs="Arial"/>
            <w:i/>
            <w:sz w:val="22"/>
          </w:rPr>
          <w:t>059 52 Stará Lesná</w:t>
        </w:r>
        <w:r w:rsidR="00990193">
          <w:rPr>
            <w:rFonts w:ascii="Arial" w:hAnsi="Arial" w:cs="Arial"/>
            <w:i/>
            <w:sz w:val="22"/>
          </w:rPr>
          <w:t xml:space="preserve"> </w:t>
        </w:r>
      </w:ins>
      <w:del w:id="37" w:author="Ladislav Sisák" w:date="2023-03-17T16:02:00Z">
        <w:r w:rsidRPr="00B50BAE" w:rsidDel="00990193">
          <w:rPr>
            <w:rFonts w:ascii="Arial" w:hAnsi="Arial" w:cs="Arial"/>
            <w:i/>
            <w:sz w:val="22"/>
            <w:highlight w:val="yellow"/>
          </w:rPr>
          <w:delText xml:space="preserve">uveďte </w:delText>
        </w:r>
        <w:r w:rsidR="001A3BF1" w:rsidDel="00990193">
          <w:rPr>
            <w:rFonts w:ascii="Arial" w:hAnsi="Arial" w:cs="Arial"/>
            <w:i/>
            <w:sz w:val="22"/>
            <w:highlight w:val="yellow"/>
          </w:rPr>
          <w:delText xml:space="preserve">PSČ a </w:delText>
        </w:r>
        <w:r w:rsidRPr="00B50BAE" w:rsidDel="00990193">
          <w:rPr>
            <w:rFonts w:ascii="Arial" w:hAnsi="Arial" w:cs="Arial"/>
            <w:i/>
            <w:sz w:val="22"/>
            <w:highlight w:val="yellow"/>
          </w:rPr>
          <w:delText xml:space="preserve">obec, </w:delText>
        </w:r>
        <w:r w:rsidR="001A3BF1" w:rsidDel="00990193">
          <w:rPr>
            <w:rFonts w:ascii="Arial" w:hAnsi="Arial" w:cs="Arial"/>
            <w:i/>
            <w:sz w:val="22"/>
            <w:highlight w:val="yellow"/>
          </w:rPr>
          <w:delText xml:space="preserve">resp. </w:delText>
        </w:r>
        <w:r w:rsidRPr="00B50BAE" w:rsidDel="00990193">
          <w:rPr>
            <w:rFonts w:ascii="Arial" w:hAnsi="Arial" w:cs="Arial"/>
            <w:i/>
            <w:sz w:val="22"/>
            <w:highlight w:val="yellow"/>
          </w:rPr>
          <w:delText>mesto</w:delText>
        </w:r>
      </w:del>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77777777" w:rsidR="00997F82" w:rsidRPr="009B3DD7" w:rsidRDefault="00997F82" w:rsidP="00DD3EE2">
      <w:pPr>
        <w:tabs>
          <w:tab w:val="left" w:pos="1985"/>
        </w:tabs>
        <w:spacing w:before="240" w:after="120" w:line="240" w:lineRule="auto"/>
        <w:ind w:left="1985" w:hanging="1985"/>
        <w:rPr>
          <w:rFonts w:ascii="Arial" w:hAnsi="Arial" w:cs="Arial"/>
          <w:sz w:val="22"/>
        </w:rPr>
      </w:pPr>
      <w:commentRangeStart w:id="38"/>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showingPlcHdr/>
          <w:date w:fullDate="2017-11-17T00:00:00Z">
            <w:dateFormat w:val="d. M. yyyy"/>
            <w:lid w:val="sk-SK"/>
            <w:storeMappedDataAs w:val="dateTime"/>
            <w:calendar w:val="gregorian"/>
          </w:date>
        </w:sdtPr>
        <w:sdtContent>
          <w:r w:rsidRPr="00494B4C">
            <w:rPr>
              <w:rStyle w:val="Zstupntext"/>
            </w:rPr>
            <w:t>Kliknutím zadáte dátum.</w:t>
          </w:r>
        </w:sdtContent>
      </w:sdt>
      <w:commentRangeEnd w:id="38"/>
      <w:r>
        <w:rPr>
          <w:rStyle w:val="Odkaznakomentr"/>
          <w:rFonts w:eastAsia="Times New Roman" w:cs="Times New Roman"/>
        </w:rPr>
        <w:commentReference w:id="38"/>
      </w:r>
    </w:p>
    <w:p w14:paraId="532ABE8D" w14:textId="2017CE25"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ins w:id="39" w:author="Ladislav Sisák" w:date="2023-03-17T16:05:00Z">
        <w:r w:rsidR="00990193">
          <w:rPr>
            <w:rFonts w:ascii="Arial" w:hAnsi="Arial" w:cs="Arial"/>
            <w:sz w:val="22"/>
          </w:rPr>
          <w:t xml:space="preserve"> </w:t>
        </w:r>
      </w:ins>
      <w:del w:id="40" w:author="Ladislav Sisák" w:date="2023-03-17T16:05:00Z">
        <w:r w:rsidRPr="006875BA" w:rsidDel="00990193">
          <w:rPr>
            <w:rFonts w:ascii="Arial" w:hAnsi="Arial" w:cs="Arial"/>
            <w:sz w:val="22"/>
          </w:rPr>
          <w:delText xml:space="preserve"> </w:delText>
        </w:r>
      </w:del>
      <w:ins w:id="41" w:author="Ladislav Sisák" w:date="2023-03-17T16:06:00Z">
        <w:r w:rsidR="00990193">
          <w:rPr>
            <w:rFonts w:ascii="Arial" w:hAnsi="Arial" w:cs="Arial"/>
            <w:sz w:val="22"/>
          </w:rPr>
          <w:fldChar w:fldCharType="begin"/>
        </w:r>
        <w:r w:rsidR="00990193">
          <w:rPr>
            <w:rFonts w:ascii="Arial" w:hAnsi="Arial" w:cs="Arial"/>
            <w:sz w:val="22"/>
          </w:rPr>
          <w:instrText xml:space="preserve"> HYPERLINK "</w:instrText>
        </w:r>
      </w:ins>
      <w:ins w:id="42" w:author="Ladislav Sisák" w:date="2023-03-17T16:05:00Z">
        <w:r w:rsidR="00990193" w:rsidRPr="00E24C86">
          <w:rPr>
            <w:rFonts w:ascii="Arial" w:hAnsi="Arial" w:cs="Arial"/>
            <w:sz w:val="22"/>
          </w:rPr>
          <w:instrText>https://www.protatry.sk/vyzvy/</w:instrText>
        </w:r>
      </w:ins>
      <w:ins w:id="43" w:author="Ladislav Sisák" w:date="2023-03-17T16:06:00Z">
        <w:r w:rsidR="00990193">
          <w:rPr>
            <w:rFonts w:ascii="Arial" w:hAnsi="Arial" w:cs="Arial"/>
            <w:sz w:val="22"/>
          </w:rPr>
          <w:instrText xml:space="preserve">" </w:instrText>
        </w:r>
        <w:r w:rsidR="00990193">
          <w:rPr>
            <w:rFonts w:ascii="Arial" w:hAnsi="Arial" w:cs="Arial"/>
            <w:sz w:val="22"/>
          </w:rPr>
        </w:r>
        <w:r w:rsidR="00990193">
          <w:rPr>
            <w:rFonts w:ascii="Arial" w:hAnsi="Arial" w:cs="Arial"/>
            <w:sz w:val="22"/>
          </w:rPr>
          <w:fldChar w:fldCharType="separate"/>
        </w:r>
      </w:ins>
      <w:ins w:id="44" w:author="Ladislav Sisák" w:date="2023-03-17T16:05:00Z">
        <w:r w:rsidR="00990193" w:rsidRPr="000847B1">
          <w:rPr>
            <w:rStyle w:val="Hypertextovprepojenie"/>
            <w:rFonts w:cs="Arial"/>
            <w:sz w:val="22"/>
          </w:rPr>
          <w:t>https://www.protatry.sk/vyzvy/</w:t>
        </w:r>
      </w:ins>
      <w:ins w:id="45" w:author="Ladislav Sisák" w:date="2023-03-17T16:06:00Z">
        <w:r w:rsidR="00990193">
          <w:rPr>
            <w:rFonts w:ascii="Arial" w:hAnsi="Arial" w:cs="Arial"/>
            <w:sz w:val="22"/>
          </w:rPr>
          <w:fldChar w:fldCharType="end"/>
        </w:r>
        <w:r w:rsidR="00990193">
          <w:rPr>
            <w:rFonts w:ascii="Arial" w:hAnsi="Arial" w:cs="Arial"/>
            <w:sz w:val="22"/>
          </w:rPr>
          <w:t xml:space="preserve"> </w:t>
        </w:r>
      </w:ins>
      <w:commentRangeStart w:id="46"/>
      <w:del w:id="47" w:author="Ladislav Sisák" w:date="2023-03-17T16:05:00Z">
        <w:r w:rsidRPr="006875BA" w:rsidDel="00990193">
          <w:rPr>
            <w:rFonts w:ascii="Arial" w:hAnsi="Arial" w:cs="Arial"/>
            <w:sz w:val="22"/>
          </w:rPr>
          <w:delText>.................</w:delText>
        </w:r>
      </w:del>
      <w:del w:id="48" w:author="Ladislav Sisák" w:date="2023-03-17T16:06:00Z">
        <w:r w:rsidRPr="006875BA" w:rsidDel="00990193">
          <w:rPr>
            <w:rFonts w:ascii="Arial" w:hAnsi="Arial" w:cs="Arial"/>
            <w:sz w:val="22"/>
          </w:rPr>
          <w:delText>..</w:delText>
        </w:r>
        <w:r w:rsidRPr="00D01EF0" w:rsidDel="00990193">
          <w:rPr>
            <w:rFonts w:ascii="Arial" w:hAnsi="Arial" w:cs="Arial"/>
            <w:sz w:val="22"/>
          </w:rPr>
          <w:delText xml:space="preserve"> </w:delText>
        </w:r>
      </w:del>
      <w:commentRangeEnd w:id="46"/>
      <w:r w:rsidRPr="00D01EF0">
        <w:rPr>
          <w:rStyle w:val="Odkaznakomentr"/>
          <w:rFonts w:eastAsia="Times New Roman" w:cs="Times New Roman"/>
          <w:sz w:val="22"/>
        </w:rPr>
        <w:commentReference w:id="46"/>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11" w:history="1">
        <w:r w:rsidR="00495F6E" w:rsidRPr="00495F6E">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DBF2743"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w:t>
      </w:r>
      <w:r w:rsidRPr="00591DC1">
        <w:rPr>
          <w:rFonts w:ascii="Arial" w:hAnsi="Arial" w:cs="Arial"/>
          <w:sz w:val="22"/>
        </w:rPr>
        <w:t xml:space="preserve">výzvu predstavuje </w:t>
      </w:r>
      <w:ins w:id="49" w:author="LS" w:date="2023-04-11T14:23:00Z">
        <w:r w:rsidR="004239D8" w:rsidRPr="00591DC1">
          <w:rPr>
            <w:rFonts w:ascii="Arial" w:hAnsi="Arial" w:cs="Arial"/>
            <w:b/>
            <w:sz w:val="22"/>
          </w:rPr>
          <w:t xml:space="preserve">486.213,57  </w:t>
        </w:r>
      </w:ins>
      <w:ins w:id="50" w:author="Ladislav Sisák" w:date="2023-03-17T16:06:00Z">
        <w:del w:id="51" w:author="LS" w:date="2023-04-11T14:23:00Z">
          <w:r w:rsidR="00990193" w:rsidRPr="00591DC1" w:rsidDel="004239D8">
            <w:rPr>
              <w:rFonts w:ascii="Arial" w:hAnsi="Arial" w:cs="Arial"/>
              <w:b/>
              <w:sz w:val="22"/>
            </w:rPr>
            <w:delText xml:space="preserve">486 903,02 </w:delText>
          </w:r>
          <w:commentRangeStart w:id="52"/>
          <w:commentRangeEnd w:id="52"/>
          <w:r w:rsidR="00990193" w:rsidRPr="00591DC1" w:rsidDel="004239D8">
            <w:rPr>
              <w:rStyle w:val="Odkaznakomentr"/>
              <w:rFonts w:eastAsia="Times New Roman" w:cs="Times New Roman"/>
            </w:rPr>
            <w:commentReference w:id="52"/>
          </w:r>
        </w:del>
      </w:ins>
      <w:commentRangeStart w:id="53"/>
      <w:del w:id="54" w:author="Ladislav Sisák" w:date="2023-03-17T16:06:00Z">
        <w:r w:rsidRPr="00591DC1" w:rsidDel="00990193">
          <w:rPr>
            <w:rFonts w:ascii="Arial" w:hAnsi="Arial" w:cs="Arial"/>
            <w:b/>
            <w:sz w:val="22"/>
          </w:rPr>
          <w:delText>......</w:delText>
        </w:r>
      </w:del>
      <w:del w:id="55" w:author="Ladislav Sisák" w:date="2023-03-17T16:07:00Z">
        <w:r w:rsidRPr="00591DC1" w:rsidDel="00990193">
          <w:rPr>
            <w:rFonts w:ascii="Arial" w:hAnsi="Arial" w:cs="Arial"/>
            <w:b/>
            <w:sz w:val="22"/>
          </w:rPr>
          <w:delText xml:space="preserve">....... </w:delText>
        </w:r>
      </w:del>
      <w:commentRangeEnd w:id="53"/>
      <w:r w:rsidRPr="00591DC1">
        <w:rPr>
          <w:rStyle w:val="Odkaznakomentr"/>
          <w:rFonts w:eastAsia="Times New Roman" w:cs="Times New Roman"/>
        </w:rPr>
        <w:commentReference w:id="53"/>
      </w:r>
      <w:r w:rsidRPr="00591DC1">
        <w:rPr>
          <w:rFonts w:ascii="Arial" w:hAnsi="Arial" w:cs="Arial"/>
          <w:b/>
          <w:sz w:val="22"/>
        </w:rPr>
        <w:t>EUR</w:t>
      </w:r>
      <w:r>
        <w:rPr>
          <w:rFonts w:ascii="Arial" w:hAnsi="Arial" w:cs="Arial"/>
          <w:b/>
          <w:sz w:val="22"/>
        </w:rPr>
        <w:t>.</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commentRangeStart w:id="56"/>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commentRangeEnd w:id="56"/>
      <w:r>
        <w:rPr>
          <w:rStyle w:val="Odkaznakomentr"/>
          <w:rFonts w:ascii="Times New Roman" w:eastAsia="Times New Roman" w:hAnsi="Times New Roman" w:cs="Times New Roman"/>
          <w:color w:val="auto"/>
          <w:lang w:eastAsia="sk-SK"/>
        </w:rPr>
        <w:commentReference w:id="56"/>
      </w:r>
    </w:p>
    <w:p w14:paraId="156CA06A" w14:textId="2730F64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CF002D">
        <w:rPr>
          <w:sz w:val="22"/>
          <w:szCs w:val="22"/>
        </w:rPr>
        <w:t> žiadostiach o poskytnutie príspevku (ďalej aj „</w:t>
      </w:r>
      <w:r>
        <w:rPr>
          <w:sz w:val="22"/>
          <w:szCs w:val="22"/>
        </w:rPr>
        <w:t>ŽoPr</w:t>
      </w:r>
      <w:r w:rsidR="00CF002D">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09FA980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ins w:id="57" w:author="Ladislav Sisák" w:date="2023-03-17T16:07:00Z">
        <w:r w:rsidR="00990193">
          <w:rPr>
            <w:rFonts w:ascii="Arial" w:hAnsi="Arial" w:cs="Arial"/>
            <w:sz w:val="22"/>
          </w:rPr>
          <w:t xml:space="preserve">55 </w:t>
        </w:r>
      </w:ins>
      <w:commentRangeStart w:id="58"/>
      <w:del w:id="59" w:author="Ladislav Sisák" w:date="2023-03-17T16:07:00Z">
        <w:r w:rsidDel="00990193">
          <w:rPr>
            <w:rFonts w:ascii="Arial" w:hAnsi="Arial" w:cs="Arial"/>
            <w:sz w:val="22"/>
          </w:rPr>
          <w:delText xml:space="preserve">..... </w:delText>
        </w:r>
      </w:del>
      <w:commentRangeEnd w:id="58"/>
      <w:r>
        <w:rPr>
          <w:rStyle w:val="Odkaznakomentr"/>
          <w:rFonts w:eastAsia="Times New Roman" w:cs="Times New Roman"/>
        </w:rPr>
        <w:commentReference w:id="58"/>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ins w:id="60" w:author="Ladislav Sisák" w:date="2023-03-17T16:07:00Z">
        <w:r w:rsidR="00990193">
          <w:rPr>
            <w:rFonts w:ascii="Arial" w:hAnsi="Arial" w:cs="Arial"/>
            <w:sz w:val="22"/>
          </w:rPr>
          <w:t xml:space="preserve">45 </w:t>
        </w:r>
      </w:ins>
      <w:commentRangeStart w:id="61"/>
      <w:del w:id="62" w:author="Ladislav Sisák" w:date="2023-03-17T16:07:00Z">
        <w:r w:rsidDel="00990193">
          <w:rPr>
            <w:rFonts w:ascii="Arial" w:hAnsi="Arial" w:cs="Arial"/>
            <w:sz w:val="22"/>
          </w:rPr>
          <w:delText>....</w:delText>
        </w:r>
      </w:del>
      <w:commentRangeEnd w:id="61"/>
      <w:r>
        <w:rPr>
          <w:rStyle w:val="Odkaznakomentr"/>
          <w:rFonts w:eastAsia="Times New Roman" w:cs="Times New Roman"/>
        </w:rPr>
        <w:commentReference w:id="61"/>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commentRangeStart w:id="63"/>
      <w:r>
        <w:rPr>
          <w:rFonts w:ascii="Arial" w:hAnsi="Arial" w:cs="Arial"/>
          <w:sz w:val="22"/>
        </w:rPr>
        <w:t>refundácie</w:t>
      </w:r>
      <w:del w:id="64" w:author="Ladislav Sisák" w:date="2023-03-17T16:08:00Z">
        <w:r w:rsidDel="00990193">
          <w:rPr>
            <w:rFonts w:ascii="Arial" w:hAnsi="Arial" w:cs="Arial"/>
            <w:sz w:val="22"/>
          </w:rPr>
          <w:delText>,</w:delText>
        </w:r>
      </w:del>
    </w:p>
    <w:p w14:paraId="1B085E53" w14:textId="110537C8" w:rsidR="00997F82" w:rsidDel="00990193" w:rsidRDefault="00997F82" w:rsidP="00116361">
      <w:pPr>
        <w:pStyle w:val="Odsekzoznamu"/>
        <w:numPr>
          <w:ilvl w:val="0"/>
          <w:numId w:val="22"/>
        </w:numPr>
        <w:spacing w:after="0" w:line="240" w:lineRule="auto"/>
        <w:ind w:left="714" w:hanging="357"/>
        <w:contextualSpacing w:val="0"/>
        <w:jc w:val="both"/>
        <w:rPr>
          <w:del w:id="65" w:author="Ladislav Sisák" w:date="2023-03-17T16:08:00Z"/>
          <w:rFonts w:ascii="Arial" w:hAnsi="Arial" w:cs="Arial"/>
          <w:sz w:val="22"/>
        </w:rPr>
      </w:pPr>
      <w:del w:id="66" w:author="Ladislav Sisák" w:date="2023-03-17T16:08:00Z">
        <w:r w:rsidDel="00990193">
          <w:rPr>
            <w:rFonts w:ascii="Arial" w:hAnsi="Arial" w:cs="Arial"/>
            <w:sz w:val="22"/>
          </w:rPr>
          <w:delText>predfinancovania,</w:delText>
        </w:r>
      </w:del>
    </w:p>
    <w:p w14:paraId="2B174EF3" w14:textId="1B288254" w:rsidR="00997F82" w:rsidRPr="00325D0A" w:rsidDel="00990193" w:rsidRDefault="00997F82" w:rsidP="00116361">
      <w:pPr>
        <w:pStyle w:val="Odsekzoznamu"/>
        <w:numPr>
          <w:ilvl w:val="0"/>
          <w:numId w:val="22"/>
        </w:numPr>
        <w:spacing w:after="0" w:line="240" w:lineRule="auto"/>
        <w:ind w:left="714" w:hanging="357"/>
        <w:contextualSpacing w:val="0"/>
        <w:jc w:val="both"/>
        <w:rPr>
          <w:del w:id="67" w:author="Ladislav Sisák" w:date="2023-03-17T16:08:00Z"/>
          <w:rFonts w:ascii="Arial" w:hAnsi="Arial" w:cs="Arial"/>
          <w:sz w:val="22"/>
        </w:rPr>
      </w:pPr>
      <w:del w:id="68" w:author="Ladislav Sisák" w:date="2023-03-17T16:08:00Z">
        <w:r w:rsidDel="00990193">
          <w:rPr>
            <w:rFonts w:ascii="Arial" w:hAnsi="Arial" w:cs="Arial"/>
            <w:sz w:val="22"/>
          </w:rPr>
          <w:delText>kombinácie refundácie a predfinancovania.</w:delText>
        </w:r>
        <w:commentRangeEnd w:id="63"/>
        <w:r w:rsidDel="00990193">
          <w:rPr>
            <w:rStyle w:val="Odkaznakomentr"/>
            <w:rFonts w:eastAsia="Times New Roman" w:cs="Times New Roman"/>
          </w:rPr>
          <w:commentReference w:id="63"/>
        </w:r>
      </w:del>
    </w:p>
    <w:p w14:paraId="383C8DFB" w14:textId="7C6084A9"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69" w:name="_Hlk35605282"/>
      <w:commentRangeStart w:id="70"/>
      <w:del w:id="71" w:author="Ladislav Sisák" w:date="2023-03-17T16:08:00Z">
        <w:r w:rsidRPr="00797DEA" w:rsidDel="00990193">
          <w:rPr>
            <w:rFonts w:ascii="Arial" w:hAnsi="Arial" w:cs="Arial"/>
            <w:sz w:val="22"/>
          </w:rPr>
          <w:delText>Výzvou definované systémy financovania sú určené pre všetky typy oprávnených žiadateľov.</w:delText>
        </w:r>
        <w:commentRangeEnd w:id="70"/>
        <w:r w:rsidRPr="00797DEA" w:rsidDel="00990193">
          <w:rPr>
            <w:rFonts w:ascii="Arial" w:hAnsi="Arial" w:cs="Arial"/>
            <w:sz w:val="22"/>
            <w:u w:val="single"/>
          </w:rPr>
          <w:commentReference w:id="70"/>
        </w:r>
        <w:bookmarkEnd w:id="69"/>
        <w:r w:rsidRPr="00797DEA" w:rsidDel="00990193">
          <w:rPr>
            <w:rFonts w:ascii="Arial" w:hAnsi="Arial" w:cs="Arial"/>
            <w:sz w:val="22"/>
          </w:rPr>
          <w:delText xml:space="preserve"> </w:delText>
        </w:r>
      </w:del>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5AA9D577" w:rsidR="00997F82" w:rsidRPr="00D01EF0" w:rsidDel="00990193" w:rsidRDefault="00997F82" w:rsidP="00116361">
      <w:pPr>
        <w:autoSpaceDE w:val="0"/>
        <w:autoSpaceDN w:val="0"/>
        <w:adjustRightInd w:val="0"/>
        <w:spacing w:before="120" w:after="120" w:line="240" w:lineRule="auto"/>
        <w:jc w:val="both"/>
        <w:rPr>
          <w:del w:id="72" w:author="Ladislav Sisák" w:date="2023-03-17T16:10:00Z"/>
          <w:rFonts w:ascii="Arial" w:hAnsi="Arial" w:cs="Arial"/>
          <w:sz w:val="22"/>
        </w:rPr>
      </w:pPr>
      <w:commentRangeStart w:id="73"/>
      <w:del w:id="74" w:author="Ladislav Sisák" w:date="2023-03-17T16:10:00Z">
        <w:r w:rsidRPr="00D01EF0" w:rsidDel="00990193">
          <w:rPr>
            <w:rFonts w:ascii="Arial" w:hAnsi="Arial" w:cs="Arial"/>
            <w:sz w:val="22"/>
          </w:rPr>
          <w:delText>Systém refundácie je oprávnený využiť každý oprávnený žiadateľ.</w:delText>
        </w:r>
        <w:commentRangeEnd w:id="73"/>
        <w:r w:rsidDel="00990193">
          <w:rPr>
            <w:rStyle w:val="Odkaznakomentr"/>
            <w:rFonts w:eastAsia="Times New Roman" w:cs="Times New Roman"/>
          </w:rPr>
          <w:commentReference w:id="73"/>
        </w:r>
      </w:del>
    </w:p>
    <w:p w14:paraId="5CC7E969" w14:textId="761E6379" w:rsidR="00997F82" w:rsidRPr="00D01EF0" w:rsidDel="006D23E0" w:rsidRDefault="00997F82" w:rsidP="00116361">
      <w:pPr>
        <w:autoSpaceDE w:val="0"/>
        <w:autoSpaceDN w:val="0"/>
        <w:adjustRightInd w:val="0"/>
        <w:spacing w:before="120" w:after="120" w:line="240" w:lineRule="auto"/>
        <w:jc w:val="both"/>
        <w:rPr>
          <w:del w:id="75" w:author="Ladislav Sisák" w:date="2023-03-17T16:10:00Z"/>
          <w:rFonts w:ascii="Arial" w:hAnsi="Arial" w:cs="Arial"/>
          <w:sz w:val="22"/>
          <w:u w:val="single"/>
        </w:rPr>
      </w:pPr>
      <w:commentRangeStart w:id="76"/>
      <w:del w:id="77" w:author="Ladislav Sisák" w:date="2023-03-17T16:10:00Z">
        <w:r w:rsidRPr="00D01EF0" w:rsidDel="006D23E0">
          <w:rPr>
            <w:rFonts w:ascii="Arial" w:hAnsi="Arial" w:cs="Arial"/>
            <w:sz w:val="22"/>
            <w:u w:val="single"/>
          </w:rPr>
          <w:delText>Systém predfinancovania</w:delText>
        </w:r>
        <w:commentRangeEnd w:id="76"/>
        <w:r w:rsidR="00392626" w:rsidDel="006D23E0">
          <w:rPr>
            <w:rStyle w:val="Odkaznakomentr"/>
            <w:rFonts w:eastAsia="Times New Roman" w:cs="Times New Roman"/>
          </w:rPr>
          <w:commentReference w:id="76"/>
        </w:r>
      </w:del>
    </w:p>
    <w:p w14:paraId="57027A24" w14:textId="101A36F0" w:rsidR="00392626" w:rsidRPr="00D01EF0" w:rsidDel="006D23E0" w:rsidRDefault="00997F82" w:rsidP="00116361">
      <w:pPr>
        <w:autoSpaceDE w:val="0"/>
        <w:autoSpaceDN w:val="0"/>
        <w:adjustRightInd w:val="0"/>
        <w:spacing w:before="120" w:after="120" w:line="240" w:lineRule="auto"/>
        <w:jc w:val="both"/>
        <w:rPr>
          <w:del w:id="78" w:author="Ladislav Sisák" w:date="2023-03-17T16:10:00Z"/>
          <w:rFonts w:ascii="Arial" w:hAnsi="Arial" w:cs="Arial"/>
          <w:sz w:val="22"/>
        </w:rPr>
      </w:pPr>
      <w:del w:id="79" w:author="Ladislav Sisák" w:date="2023-03-17T16:10:00Z">
        <w:r w:rsidRPr="00D01EF0" w:rsidDel="006D23E0">
          <w:rPr>
            <w:rFonts w:ascii="Arial" w:hAnsi="Arial" w:cs="Arial"/>
            <w:sz w:val="22"/>
          </w:rPr>
          <w:delTex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delText>
        </w:r>
        <w:r w:rsidR="00392626" w:rsidDel="006D23E0">
          <w:rPr>
            <w:rFonts w:ascii="Arial" w:hAnsi="Arial" w:cs="Arial"/>
            <w:sz w:val="22"/>
          </w:rPr>
          <w:delTex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delText>
        </w:r>
      </w:del>
    </w:p>
    <w:p w14:paraId="7D6ADC26" w14:textId="62DCDA37" w:rsidR="00997F82" w:rsidRPr="00D01EF0" w:rsidDel="006D23E0" w:rsidRDefault="00997F82" w:rsidP="00116361">
      <w:pPr>
        <w:autoSpaceDE w:val="0"/>
        <w:autoSpaceDN w:val="0"/>
        <w:adjustRightInd w:val="0"/>
        <w:spacing w:before="120" w:after="120" w:line="240" w:lineRule="auto"/>
        <w:jc w:val="both"/>
        <w:rPr>
          <w:del w:id="80" w:author="Ladislav Sisák" w:date="2023-03-17T16:10:00Z"/>
          <w:rFonts w:ascii="Arial" w:hAnsi="Arial" w:cs="Arial"/>
          <w:sz w:val="22"/>
        </w:rPr>
      </w:pPr>
      <w:del w:id="81" w:author="Ladislav Sisák" w:date="2023-03-17T16:10:00Z">
        <w:r w:rsidRPr="00D01EF0" w:rsidDel="006D23E0">
          <w:rPr>
            <w:rFonts w:ascii="Arial" w:hAnsi="Arial" w:cs="Arial"/>
            <w:sz w:val="22"/>
          </w:rPr>
          <w:delText>Systém predfinancovani</w:delText>
        </w:r>
        <w:r w:rsidR="005F0F78" w:rsidDel="006D23E0">
          <w:rPr>
            <w:rFonts w:ascii="Arial" w:hAnsi="Arial" w:cs="Arial"/>
            <w:sz w:val="22"/>
          </w:rPr>
          <w:delText>a</w:delText>
        </w:r>
        <w:r w:rsidRPr="00D01EF0" w:rsidDel="006D23E0">
          <w:rPr>
            <w:rFonts w:ascii="Arial" w:hAnsi="Arial" w:cs="Arial"/>
            <w:sz w:val="22"/>
          </w:rPr>
          <w:delText xml:space="preserve"> je oprávnený využiť </w:delText>
        </w:r>
        <w:r w:rsidR="00175E83" w:rsidDel="006D23E0">
          <w:rPr>
            <w:rFonts w:ascii="Arial" w:hAnsi="Arial" w:cs="Arial"/>
            <w:sz w:val="22"/>
          </w:rPr>
          <w:delText>........................</w:delText>
        </w:r>
      </w:del>
    </w:p>
    <w:p w14:paraId="078CA667" w14:textId="3F5FBC6B" w:rsidR="00997F82" w:rsidRPr="00D01EF0" w:rsidDel="006D23E0" w:rsidRDefault="00997F82" w:rsidP="00116361">
      <w:pPr>
        <w:keepNext/>
        <w:autoSpaceDE w:val="0"/>
        <w:autoSpaceDN w:val="0"/>
        <w:adjustRightInd w:val="0"/>
        <w:spacing w:before="120" w:after="120" w:line="240" w:lineRule="auto"/>
        <w:jc w:val="both"/>
        <w:rPr>
          <w:del w:id="82" w:author="Ladislav Sisák" w:date="2023-03-17T16:11:00Z"/>
          <w:rFonts w:ascii="Arial" w:hAnsi="Arial" w:cs="Arial"/>
          <w:sz w:val="22"/>
          <w:u w:val="single"/>
        </w:rPr>
      </w:pPr>
      <w:commentRangeStart w:id="83"/>
      <w:del w:id="84" w:author="Ladislav Sisák" w:date="2023-03-17T16:11:00Z">
        <w:r w:rsidRPr="00D01EF0" w:rsidDel="006D23E0">
          <w:rPr>
            <w:rFonts w:ascii="Arial" w:hAnsi="Arial" w:cs="Arial"/>
            <w:sz w:val="22"/>
            <w:u w:val="single"/>
          </w:rPr>
          <w:delText>Kombinácia refundácie a predfinancovania</w:delText>
        </w:r>
      </w:del>
    </w:p>
    <w:p w14:paraId="39D875FD" w14:textId="7EC9DFF8" w:rsidR="00997F82" w:rsidRPr="00D01EF0" w:rsidDel="006D23E0" w:rsidRDefault="00997F82" w:rsidP="00116361">
      <w:pPr>
        <w:autoSpaceDE w:val="0"/>
        <w:autoSpaceDN w:val="0"/>
        <w:adjustRightInd w:val="0"/>
        <w:spacing w:before="120" w:after="120" w:line="240" w:lineRule="auto"/>
        <w:jc w:val="both"/>
        <w:rPr>
          <w:del w:id="85" w:author="Ladislav Sisák" w:date="2023-03-17T16:11:00Z"/>
          <w:rFonts w:ascii="Arial" w:hAnsi="Arial" w:cs="Arial"/>
          <w:sz w:val="22"/>
        </w:rPr>
      </w:pPr>
      <w:del w:id="86" w:author="Ladislav Sisák" w:date="2023-03-17T16:11:00Z">
        <w:r w:rsidRPr="00D01EF0" w:rsidDel="006D23E0">
          <w:rPr>
            <w:rFonts w:ascii="Arial" w:hAnsi="Arial" w:cs="Arial"/>
            <w:sz w:val="22"/>
          </w:rPr>
          <w:delText>Kombináciu je oprávnený využiť každý oprávnený žiadateľ, ak je oprávnený na použitie oboch systémo</w:delText>
        </w:r>
        <w:r w:rsidDel="006D23E0">
          <w:rPr>
            <w:rFonts w:ascii="Arial" w:hAnsi="Arial" w:cs="Arial"/>
            <w:sz w:val="22"/>
          </w:rPr>
          <w:delText>v</w:delText>
        </w:r>
        <w:r w:rsidRPr="00D01EF0" w:rsidDel="006D23E0">
          <w:rPr>
            <w:rFonts w:ascii="Arial" w:hAnsi="Arial" w:cs="Arial"/>
            <w:sz w:val="22"/>
          </w:rPr>
          <w:delText xml:space="preserve"> financovania podľa vyššie uvedených podmienok.</w:delText>
        </w:r>
        <w:commentRangeEnd w:id="83"/>
        <w:r w:rsidDel="006D23E0">
          <w:rPr>
            <w:rStyle w:val="Odkaznakomentr"/>
            <w:rFonts w:eastAsia="Times New Roman" w:cs="Times New Roman"/>
          </w:rPr>
          <w:commentReference w:id="83"/>
        </w:r>
      </w:del>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54AA8486" w:rsidR="00997F82" w:rsidRDefault="00997F82" w:rsidP="00DD3EE2">
      <w:pPr>
        <w:spacing w:before="120" w:after="120" w:line="240" w:lineRule="auto"/>
        <w:jc w:val="both"/>
        <w:outlineLvl w:val="0"/>
        <w:rPr>
          <w:ins w:id="87" w:author="Čerňan, Andrej" w:date="2023-06-28T10:00:00Z"/>
          <w:rFonts w:ascii="Arial" w:hAnsi="Arial" w:cs="Arial"/>
          <w:b/>
          <w:sz w:val="22"/>
        </w:rPr>
      </w:pPr>
      <w:r w:rsidRPr="0027155D">
        <w:rPr>
          <w:rFonts w:ascii="Arial" w:hAnsi="Arial" w:cs="Arial"/>
          <w:b/>
          <w:sz w:val="22"/>
        </w:rPr>
        <w:t>Termíny uzatvárania hodnotiacich kôl:</w:t>
      </w:r>
    </w:p>
    <w:p w14:paraId="2CAAF4CD" w14:textId="77777777" w:rsidR="0068728A" w:rsidRDefault="0068728A" w:rsidP="00DD3EE2">
      <w:pPr>
        <w:spacing w:before="120" w:after="120" w:line="240" w:lineRule="auto"/>
        <w:jc w:val="both"/>
        <w:outlineLvl w:val="0"/>
        <w:rPr>
          <w:rFonts w:ascii="Arial" w:hAnsi="Arial" w:cs="Arial"/>
          <w:b/>
          <w:sz w:val="22"/>
        </w:rPr>
      </w:pPr>
    </w:p>
    <w:tbl>
      <w:tblPr>
        <w:tblStyle w:val="Mriekatabuky"/>
        <w:tblW w:w="9634" w:type="dxa"/>
        <w:tblLayout w:type="fixed"/>
        <w:tblLook w:val="04A0" w:firstRow="1" w:lastRow="0" w:firstColumn="1" w:lastColumn="0" w:noHBand="0" w:noVBand="1"/>
        <w:tblPrChange w:id="88" w:author="LS" w:date="2023-06-28T15:10:00Z">
          <w:tblPr>
            <w:tblStyle w:val="Mriekatabuky"/>
            <w:tblW w:w="9634" w:type="dxa"/>
            <w:tblLook w:val="04A0" w:firstRow="1" w:lastRow="0" w:firstColumn="1" w:lastColumn="0" w:noHBand="0" w:noVBand="1"/>
          </w:tblPr>
        </w:tblPrChange>
      </w:tblPr>
      <w:tblGrid>
        <w:gridCol w:w="1191"/>
        <w:gridCol w:w="1191"/>
        <w:gridCol w:w="1191"/>
        <w:gridCol w:w="1191"/>
        <w:gridCol w:w="1191"/>
        <w:gridCol w:w="1191"/>
        <w:gridCol w:w="1191"/>
        <w:gridCol w:w="1297"/>
        <w:tblGridChange w:id="89">
          <w:tblGrid>
            <w:gridCol w:w="1191"/>
            <w:gridCol w:w="1191"/>
            <w:gridCol w:w="1191"/>
            <w:gridCol w:w="1191"/>
            <w:gridCol w:w="1191"/>
            <w:gridCol w:w="1191"/>
            <w:gridCol w:w="1191"/>
            <w:gridCol w:w="1169"/>
            <w:gridCol w:w="128"/>
          </w:tblGrid>
        </w:tblGridChange>
      </w:tblGrid>
      <w:tr w:rsidR="00997F82" w:rsidRPr="0027155D" w14:paraId="2FDC11FD" w14:textId="77777777" w:rsidTr="001E317C">
        <w:tc>
          <w:tcPr>
            <w:tcW w:w="9634" w:type="dxa"/>
            <w:gridSpan w:val="8"/>
            <w:tcPrChange w:id="90" w:author="LS" w:date="2023-06-28T15:10:00Z">
              <w:tcPr>
                <w:tcW w:w="9634" w:type="dxa"/>
                <w:gridSpan w:val="9"/>
              </w:tcPr>
            </w:tcPrChange>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1E317C" w:rsidRPr="0027155D" w14:paraId="13D51C80" w14:textId="4E216A15" w:rsidTr="001E317C">
        <w:tc>
          <w:tcPr>
            <w:tcW w:w="1191" w:type="dxa"/>
            <w:vAlign w:val="center"/>
          </w:tcPr>
          <w:p w14:paraId="28AAD2C8" w14:textId="54A1326A" w:rsidR="001E317C" w:rsidRPr="0027155D" w:rsidRDefault="001E317C" w:rsidP="001E317C">
            <w:pPr>
              <w:spacing w:before="60" w:after="60" w:line="240" w:lineRule="auto"/>
              <w:jc w:val="center"/>
              <w:outlineLvl w:val="0"/>
              <w:rPr>
                <w:rFonts w:ascii="Arial" w:hAnsi="Arial" w:cs="Arial"/>
                <w:sz w:val="20"/>
                <w:szCs w:val="20"/>
              </w:rPr>
            </w:pPr>
            <w:r>
              <w:rPr>
                <w:rFonts w:ascii="Arial" w:hAnsi="Arial" w:cs="Arial"/>
                <w:sz w:val="20"/>
                <w:szCs w:val="20"/>
              </w:rPr>
              <w:t>1</w:t>
            </w:r>
            <w:ins w:id="91" w:author="Ladislav Sisák" w:date="2023-03-17T16:27:00Z">
              <w:r>
                <w:rPr>
                  <w:rFonts w:ascii="Arial" w:hAnsi="Arial" w:cs="Arial"/>
                  <w:sz w:val="20"/>
                  <w:szCs w:val="20"/>
                </w:rPr>
                <w:t>.</w:t>
              </w:r>
            </w:ins>
          </w:p>
        </w:tc>
        <w:tc>
          <w:tcPr>
            <w:tcW w:w="1191" w:type="dxa"/>
            <w:vAlign w:val="center"/>
          </w:tcPr>
          <w:p w14:paraId="763642F7" w14:textId="11F01C6B" w:rsidR="001E317C" w:rsidRPr="0027155D" w:rsidRDefault="001E317C" w:rsidP="001E317C">
            <w:pPr>
              <w:spacing w:before="60" w:after="60" w:line="240" w:lineRule="auto"/>
              <w:jc w:val="center"/>
              <w:outlineLvl w:val="0"/>
              <w:rPr>
                <w:rFonts w:ascii="Arial" w:hAnsi="Arial" w:cs="Arial"/>
                <w:sz w:val="20"/>
                <w:szCs w:val="20"/>
              </w:rPr>
            </w:pPr>
            <w:ins w:id="92" w:author="Ladislav Sisák" w:date="2023-03-17T16:25:00Z">
              <w:r>
                <w:rPr>
                  <w:rFonts w:ascii="Arial" w:hAnsi="Arial" w:cs="Arial"/>
                  <w:sz w:val="20"/>
                  <w:szCs w:val="20"/>
                </w:rPr>
                <w:t>2</w:t>
              </w:r>
            </w:ins>
            <w:ins w:id="93" w:author="Ladislav Sisák" w:date="2023-03-17T16:27:00Z">
              <w:r>
                <w:rPr>
                  <w:rFonts w:ascii="Arial" w:hAnsi="Arial" w:cs="Arial"/>
                  <w:sz w:val="20"/>
                  <w:szCs w:val="20"/>
                </w:rPr>
                <w:t>.</w:t>
              </w:r>
            </w:ins>
          </w:p>
        </w:tc>
        <w:tc>
          <w:tcPr>
            <w:tcW w:w="1191" w:type="dxa"/>
            <w:vAlign w:val="center"/>
          </w:tcPr>
          <w:p w14:paraId="6D2F1667" w14:textId="6CD38E86" w:rsidR="001E317C" w:rsidRPr="0027155D" w:rsidRDefault="001E317C" w:rsidP="001E317C">
            <w:pPr>
              <w:spacing w:before="60" w:after="60" w:line="240" w:lineRule="auto"/>
              <w:jc w:val="center"/>
              <w:outlineLvl w:val="0"/>
              <w:rPr>
                <w:rFonts w:ascii="Arial" w:hAnsi="Arial" w:cs="Arial"/>
                <w:sz w:val="20"/>
                <w:szCs w:val="20"/>
              </w:rPr>
            </w:pPr>
            <w:ins w:id="94" w:author="Čerňan, Andrej" w:date="2023-06-28T10:01:00Z">
              <w:r>
                <w:rPr>
                  <w:rFonts w:ascii="Arial" w:hAnsi="Arial" w:cs="Arial"/>
                  <w:sz w:val="20"/>
                  <w:szCs w:val="20"/>
                </w:rPr>
                <w:t>3.</w:t>
              </w:r>
            </w:ins>
          </w:p>
        </w:tc>
        <w:tc>
          <w:tcPr>
            <w:tcW w:w="1191" w:type="dxa"/>
            <w:vAlign w:val="center"/>
          </w:tcPr>
          <w:p w14:paraId="3C6506A7" w14:textId="1671C955" w:rsidR="001E317C" w:rsidRPr="0027155D" w:rsidRDefault="001E317C" w:rsidP="001E317C">
            <w:pPr>
              <w:spacing w:before="60" w:after="60" w:line="240" w:lineRule="auto"/>
              <w:jc w:val="center"/>
              <w:outlineLvl w:val="0"/>
              <w:rPr>
                <w:rFonts w:ascii="Arial" w:hAnsi="Arial" w:cs="Arial"/>
                <w:sz w:val="20"/>
                <w:szCs w:val="20"/>
              </w:rPr>
            </w:pPr>
            <w:ins w:id="95" w:author="Čerňan, Andrej" w:date="2023-06-28T10:01:00Z">
              <w:r>
                <w:rPr>
                  <w:rFonts w:ascii="Arial" w:hAnsi="Arial" w:cs="Arial"/>
                  <w:sz w:val="20"/>
                  <w:szCs w:val="20"/>
                </w:rPr>
                <w:t>4.</w:t>
              </w:r>
            </w:ins>
          </w:p>
        </w:tc>
        <w:tc>
          <w:tcPr>
            <w:tcW w:w="1191" w:type="dxa"/>
            <w:vAlign w:val="center"/>
          </w:tcPr>
          <w:p w14:paraId="565798A5" w14:textId="5EE787CB" w:rsidR="001E317C" w:rsidRPr="0027155D" w:rsidRDefault="001E317C" w:rsidP="001E317C">
            <w:pPr>
              <w:spacing w:before="60" w:after="60" w:line="240" w:lineRule="auto"/>
              <w:jc w:val="center"/>
              <w:outlineLvl w:val="0"/>
              <w:rPr>
                <w:rFonts w:ascii="Arial" w:hAnsi="Arial" w:cs="Arial"/>
                <w:sz w:val="20"/>
                <w:szCs w:val="20"/>
              </w:rPr>
            </w:pPr>
            <w:ins w:id="96" w:author="Čerňan, Andrej" w:date="2023-06-28T10:01:00Z">
              <w:r>
                <w:rPr>
                  <w:rFonts w:ascii="Arial" w:hAnsi="Arial" w:cs="Arial"/>
                  <w:sz w:val="20"/>
                  <w:szCs w:val="20"/>
                </w:rPr>
                <w:t>5.</w:t>
              </w:r>
            </w:ins>
            <w:ins w:id="97" w:author="Ladislav Sisák" w:date="2023-03-17T16:27:00Z">
              <w:del w:id="98" w:author="Čerňan, Andrej" w:date="2023-06-28T10:01:00Z">
                <w:r w:rsidDel="0068728A">
                  <w:rPr>
                    <w:rFonts w:ascii="Arial" w:hAnsi="Arial" w:cs="Arial"/>
                    <w:sz w:val="20"/>
                    <w:szCs w:val="20"/>
                  </w:rPr>
                  <w:delText>14.</w:delText>
                </w:r>
              </w:del>
            </w:ins>
          </w:p>
        </w:tc>
        <w:tc>
          <w:tcPr>
            <w:tcW w:w="1191" w:type="dxa"/>
            <w:vAlign w:val="center"/>
          </w:tcPr>
          <w:p w14:paraId="607AC360" w14:textId="0B096DF6" w:rsidR="001E317C" w:rsidRPr="0027155D" w:rsidRDefault="001E317C" w:rsidP="001E317C">
            <w:pPr>
              <w:spacing w:before="60" w:after="60" w:line="240" w:lineRule="auto"/>
              <w:jc w:val="center"/>
              <w:outlineLvl w:val="0"/>
              <w:rPr>
                <w:rFonts w:ascii="Arial" w:hAnsi="Arial" w:cs="Arial"/>
                <w:sz w:val="20"/>
                <w:szCs w:val="20"/>
              </w:rPr>
            </w:pPr>
            <w:del w:id="99" w:author="Ladislav Sisák" w:date="2023-03-17T16:27:00Z">
              <w:r w:rsidDel="00BF0D34">
                <w:rPr>
                  <w:rFonts w:ascii="Arial" w:hAnsi="Arial" w:cs="Arial"/>
                  <w:sz w:val="20"/>
                  <w:szCs w:val="20"/>
                </w:rPr>
                <w:delText>2</w:delText>
              </w:r>
            </w:del>
            <w:ins w:id="100" w:author="Čerňan, Andrej" w:date="2023-06-28T10:01:00Z">
              <w:r>
                <w:rPr>
                  <w:rFonts w:ascii="Arial" w:hAnsi="Arial" w:cs="Arial"/>
                  <w:sz w:val="20"/>
                  <w:szCs w:val="20"/>
                </w:rPr>
                <w:t>6.</w:t>
              </w:r>
            </w:ins>
          </w:p>
        </w:tc>
        <w:tc>
          <w:tcPr>
            <w:tcW w:w="1191" w:type="dxa"/>
            <w:vAlign w:val="center"/>
          </w:tcPr>
          <w:p w14:paraId="0ABD1B83" w14:textId="4042ADC4" w:rsidR="001E317C" w:rsidRPr="001E317C" w:rsidRDefault="001E317C" w:rsidP="001E317C">
            <w:pPr>
              <w:spacing w:after="0" w:line="240" w:lineRule="auto"/>
              <w:jc w:val="center"/>
              <w:outlineLvl w:val="0"/>
              <w:rPr>
                <w:rFonts w:ascii="Arial" w:hAnsi="Arial" w:cs="Arial"/>
                <w:sz w:val="18"/>
                <w:szCs w:val="18"/>
              </w:rPr>
            </w:pPr>
            <w:ins w:id="101" w:author="Čerňan, Andrej" w:date="2023-06-28T10:01:00Z">
              <w:r w:rsidRPr="001E317C">
                <w:rPr>
                  <w:rFonts w:ascii="Arial" w:hAnsi="Arial" w:cs="Arial"/>
                  <w:sz w:val="18"/>
                  <w:szCs w:val="18"/>
                </w:rPr>
                <w:t>7.</w:t>
              </w:r>
            </w:ins>
          </w:p>
        </w:tc>
        <w:tc>
          <w:tcPr>
            <w:tcW w:w="1297" w:type="dxa"/>
            <w:vAlign w:val="center"/>
          </w:tcPr>
          <w:p w14:paraId="72EF885C" w14:textId="20681F3B" w:rsidR="001E317C" w:rsidRPr="0027155D" w:rsidRDefault="001E317C" w:rsidP="001E317C">
            <w:pPr>
              <w:spacing w:after="0" w:line="240" w:lineRule="auto"/>
              <w:jc w:val="center"/>
            </w:pPr>
            <w:ins w:id="102" w:author="Čerňan, Andrej" w:date="2023-06-28T10:01:00Z">
              <w:r w:rsidRPr="0068728A">
                <w:rPr>
                  <w:rFonts w:ascii="Arial" w:hAnsi="Arial" w:cs="Arial"/>
                  <w:sz w:val="18"/>
                  <w:szCs w:val="18"/>
                </w:rPr>
                <w:t>8.</w:t>
              </w:r>
            </w:ins>
          </w:p>
        </w:tc>
      </w:tr>
      <w:tr w:rsidR="001E317C" w:rsidRPr="0027155D" w14:paraId="18049F63" w14:textId="784CDA2E" w:rsidTr="001E317C">
        <w:trPr>
          <w:trHeight w:val="454"/>
        </w:trPr>
        <w:tc>
          <w:tcPr>
            <w:tcW w:w="1191" w:type="dxa"/>
            <w:vAlign w:val="center"/>
          </w:tcPr>
          <w:p w14:paraId="71B31EE8" w14:textId="2138BF23" w:rsidR="001E317C" w:rsidRPr="0064125A" w:rsidRDefault="001E317C" w:rsidP="001E317C">
            <w:pPr>
              <w:spacing w:before="60" w:after="60" w:line="240" w:lineRule="auto"/>
              <w:jc w:val="center"/>
              <w:outlineLvl w:val="0"/>
              <w:rPr>
                <w:rFonts w:ascii="Arial" w:hAnsi="Arial" w:cs="Arial"/>
                <w:sz w:val="18"/>
                <w:szCs w:val="18"/>
                <w:rPrChange w:id="103" w:author="Ladislav Sisák" w:date="2023-03-17T16:32:00Z">
                  <w:rPr>
                    <w:rFonts w:ascii="Arial" w:hAnsi="Arial" w:cs="Arial"/>
                    <w:sz w:val="16"/>
                    <w:szCs w:val="16"/>
                  </w:rPr>
                </w:rPrChange>
              </w:rPr>
            </w:pPr>
            <w:r w:rsidRPr="0064125A">
              <w:rPr>
                <w:rFonts w:ascii="Arial" w:hAnsi="Arial" w:cs="Arial"/>
                <w:sz w:val="18"/>
                <w:szCs w:val="18"/>
                <w:rPrChange w:id="104" w:author="Ladislav Sisák" w:date="2023-03-17T16:32:00Z">
                  <w:rPr>
                    <w:rFonts w:ascii="Arial" w:hAnsi="Arial" w:cs="Arial"/>
                    <w:sz w:val="16"/>
                    <w:szCs w:val="16"/>
                  </w:rPr>
                </w:rPrChange>
              </w:rPr>
              <w:t>16.04.2020</w:t>
            </w:r>
          </w:p>
        </w:tc>
        <w:tc>
          <w:tcPr>
            <w:tcW w:w="1191" w:type="dxa"/>
            <w:vAlign w:val="center"/>
          </w:tcPr>
          <w:p w14:paraId="4B18BFBE" w14:textId="7FFC34BE" w:rsidR="001E317C" w:rsidRPr="0064125A" w:rsidRDefault="001E317C" w:rsidP="001E317C">
            <w:pPr>
              <w:spacing w:before="60" w:after="60" w:line="240" w:lineRule="auto"/>
              <w:jc w:val="center"/>
              <w:outlineLvl w:val="0"/>
              <w:rPr>
                <w:rFonts w:ascii="Arial" w:hAnsi="Arial" w:cs="Arial"/>
                <w:sz w:val="18"/>
                <w:szCs w:val="18"/>
                <w:rPrChange w:id="105" w:author="Ladislav Sisák" w:date="2023-03-17T16:32:00Z">
                  <w:rPr>
                    <w:rFonts w:ascii="Arial" w:hAnsi="Arial" w:cs="Arial"/>
                    <w:sz w:val="16"/>
                    <w:szCs w:val="16"/>
                  </w:rPr>
                </w:rPrChange>
              </w:rPr>
            </w:pPr>
            <w:r w:rsidRPr="0064125A">
              <w:rPr>
                <w:rFonts w:ascii="Arial" w:hAnsi="Arial" w:cs="Arial"/>
                <w:sz w:val="18"/>
                <w:szCs w:val="18"/>
                <w:rPrChange w:id="106" w:author="Ladislav Sisák" w:date="2023-03-17T16:32:00Z">
                  <w:rPr>
                    <w:rFonts w:ascii="Arial" w:hAnsi="Arial" w:cs="Arial"/>
                    <w:sz w:val="16"/>
                    <w:szCs w:val="16"/>
                  </w:rPr>
                </w:rPrChange>
              </w:rPr>
              <w:t>16.07.2020</w:t>
            </w:r>
          </w:p>
        </w:tc>
        <w:tc>
          <w:tcPr>
            <w:tcW w:w="1191" w:type="dxa"/>
            <w:vAlign w:val="center"/>
          </w:tcPr>
          <w:p w14:paraId="0894EE31" w14:textId="3A90F8E2" w:rsidR="001E317C" w:rsidRPr="0064125A" w:rsidRDefault="001E317C" w:rsidP="001E317C">
            <w:pPr>
              <w:spacing w:before="60" w:after="60" w:line="240" w:lineRule="auto"/>
              <w:jc w:val="center"/>
              <w:outlineLvl w:val="0"/>
              <w:rPr>
                <w:rFonts w:ascii="Arial" w:hAnsi="Arial" w:cs="Arial"/>
                <w:sz w:val="18"/>
                <w:szCs w:val="18"/>
                <w:rPrChange w:id="107" w:author="Ladislav Sisák" w:date="2023-03-17T16:32:00Z">
                  <w:rPr>
                    <w:rFonts w:ascii="Arial" w:hAnsi="Arial" w:cs="Arial"/>
                    <w:sz w:val="16"/>
                    <w:szCs w:val="16"/>
                  </w:rPr>
                </w:rPrChange>
              </w:rPr>
            </w:pPr>
            <w:ins w:id="108" w:author="LS" w:date="2023-06-28T15:06:00Z">
              <w:r>
                <w:rPr>
                  <w:rFonts w:ascii="Arial" w:hAnsi="Arial" w:cs="Arial"/>
                  <w:sz w:val="18"/>
                  <w:szCs w:val="18"/>
                </w:rPr>
                <w:t>16.10.2020</w:t>
              </w:r>
            </w:ins>
          </w:p>
        </w:tc>
        <w:tc>
          <w:tcPr>
            <w:tcW w:w="1191" w:type="dxa"/>
            <w:vAlign w:val="center"/>
          </w:tcPr>
          <w:p w14:paraId="7FB5A443" w14:textId="025E0C57" w:rsidR="001E317C" w:rsidRPr="0064125A" w:rsidRDefault="001E317C" w:rsidP="001E317C">
            <w:pPr>
              <w:spacing w:before="60" w:after="60" w:line="240" w:lineRule="auto"/>
              <w:jc w:val="center"/>
              <w:outlineLvl w:val="0"/>
              <w:rPr>
                <w:rFonts w:ascii="Arial" w:hAnsi="Arial" w:cs="Arial"/>
                <w:sz w:val="18"/>
                <w:szCs w:val="18"/>
                <w:rPrChange w:id="109" w:author="Ladislav Sisák" w:date="2023-03-17T16:32:00Z">
                  <w:rPr>
                    <w:rFonts w:ascii="Arial" w:hAnsi="Arial" w:cs="Arial"/>
                    <w:sz w:val="16"/>
                    <w:szCs w:val="16"/>
                  </w:rPr>
                </w:rPrChange>
              </w:rPr>
            </w:pPr>
            <w:ins w:id="110" w:author="LS" w:date="2023-06-28T15:06:00Z">
              <w:r>
                <w:rPr>
                  <w:rFonts w:ascii="Arial" w:hAnsi="Arial" w:cs="Arial"/>
                  <w:sz w:val="18"/>
                  <w:szCs w:val="18"/>
                </w:rPr>
                <w:t>18.01.2021</w:t>
              </w:r>
            </w:ins>
            <w:ins w:id="111" w:author="Ladislav Sisák" w:date="2023-03-17T16:22:00Z">
              <w:del w:id="112" w:author="Čerňan, Andrej" w:date="2023-06-28T10:04:00Z">
                <w:r w:rsidRPr="0064125A" w:rsidDel="0068728A">
                  <w:rPr>
                    <w:rFonts w:ascii="Arial" w:hAnsi="Arial" w:cs="Arial"/>
                    <w:sz w:val="18"/>
                    <w:szCs w:val="18"/>
                    <w:rPrChange w:id="113" w:author="Ladislav Sisák" w:date="2023-03-17T16:32:00Z">
                      <w:rPr>
                        <w:rFonts w:ascii="Arial" w:hAnsi="Arial" w:cs="Arial"/>
                        <w:sz w:val="16"/>
                        <w:szCs w:val="16"/>
                      </w:rPr>
                    </w:rPrChange>
                  </w:rPr>
                  <w:delText>17.04.2023</w:delText>
                </w:r>
              </w:del>
            </w:ins>
          </w:p>
        </w:tc>
        <w:tc>
          <w:tcPr>
            <w:tcW w:w="1191" w:type="dxa"/>
            <w:vAlign w:val="center"/>
          </w:tcPr>
          <w:p w14:paraId="5AFDA743" w14:textId="50F56B35" w:rsidR="001E317C" w:rsidRPr="0064125A" w:rsidRDefault="001E317C" w:rsidP="001E317C">
            <w:pPr>
              <w:spacing w:before="60" w:after="60" w:line="240" w:lineRule="auto"/>
              <w:jc w:val="center"/>
              <w:outlineLvl w:val="0"/>
              <w:rPr>
                <w:rFonts w:ascii="Arial" w:hAnsi="Arial" w:cs="Arial"/>
                <w:sz w:val="18"/>
                <w:szCs w:val="18"/>
                <w:rPrChange w:id="114" w:author="Ladislav Sisák" w:date="2023-03-17T16:32:00Z">
                  <w:rPr>
                    <w:rFonts w:ascii="Arial" w:hAnsi="Arial" w:cs="Arial"/>
                    <w:sz w:val="16"/>
                    <w:szCs w:val="16"/>
                  </w:rPr>
                </w:rPrChange>
              </w:rPr>
            </w:pPr>
            <w:ins w:id="115" w:author="LS" w:date="2023-06-28T15:06:00Z">
              <w:r>
                <w:rPr>
                  <w:rFonts w:ascii="Arial" w:hAnsi="Arial" w:cs="Arial"/>
                  <w:sz w:val="18"/>
                  <w:szCs w:val="18"/>
                </w:rPr>
                <w:t>16.04.</w:t>
              </w:r>
            </w:ins>
            <w:ins w:id="116" w:author="LS" w:date="2023-06-28T15:07:00Z">
              <w:r>
                <w:rPr>
                  <w:rFonts w:ascii="Arial" w:hAnsi="Arial" w:cs="Arial"/>
                  <w:sz w:val="18"/>
                  <w:szCs w:val="18"/>
                </w:rPr>
                <w:t>2021</w:t>
              </w:r>
            </w:ins>
            <w:ins w:id="117" w:author="Ladislav Sisák" w:date="2023-03-17T16:23:00Z">
              <w:del w:id="118" w:author="Čerňan, Andrej" w:date="2023-06-28T10:04:00Z">
                <w:r w:rsidRPr="0064125A" w:rsidDel="0068728A">
                  <w:rPr>
                    <w:rFonts w:ascii="Arial" w:hAnsi="Arial" w:cs="Arial"/>
                    <w:sz w:val="18"/>
                    <w:szCs w:val="18"/>
                    <w:rPrChange w:id="119" w:author="Ladislav Sisák" w:date="2023-03-17T16:32:00Z">
                      <w:rPr>
                        <w:rFonts w:ascii="Arial" w:hAnsi="Arial" w:cs="Arial"/>
                        <w:sz w:val="16"/>
                        <w:szCs w:val="16"/>
                      </w:rPr>
                    </w:rPrChange>
                  </w:rPr>
                  <w:delText>16.05.2023</w:delText>
                </w:r>
              </w:del>
            </w:ins>
          </w:p>
        </w:tc>
        <w:tc>
          <w:tcPr>
            <w:tcW w:w="1191" w:type="dxa"/>
            <w:vAlign w:val="center"/>
          </w:tcPr>
          <w:p w14:paraId="2F10E2B2" w14:textId="18BCD5EA" w:rsidR="001E317C" w:rsidRPr="0064125A" w:rsidRDefault="001E317C" w:rsidP="001E317C">
            <w:pPr>
              <w:spacing w:before="60" w:after="60" w:line="240" w:lineRule="auto"/>
              <w:jc w:val="center"/>
              <w:outlineLvl w:val="0"/>
              <w:rPr>
                <w:rFonts w:ascii="Arial" w:hAnsi="Arial" w:cs="Arial"/>
                <w:sz w:val="18"/>
                <w:szCs w:val="18"/>
                <w:rPrChange w:id="120" w:author="Ladislav Sisák" w:date="2023-03-17T16:32:00Z">
                  <w:rPr>
                    <w:rFonts w:ascii="Arial" w:hAnsi="Arial" w:cs="Arial"/>
                    <w:sz w:val="16"/>
                    <w:szCs w:val="16"/>
                  </w:rPr>
                </w:rPrChange>
              </w:rPr>
            </w:pPr>
            <w:ins w:id="121" w:author="LS" w:date="2023-06-28T15:07:00Z">
              <w:r>
                <w:rPr>
                  <w:rFonts w:ascii="Arial" w:hAnsi="Arial" w:cs="Arial"/>
                  <w:sz w:val="18"/>
                  <w:szCs w:val="18"/>
                </w:rPr>
                <w:t>16.07.2021</w:t>
              </w:r>
            </w:ins>
            <w:del w:id="122" w:author="Čerňan, Andrej" w:date="2023-06-28T10:04:00Z">
              <w:r w:rsidRPr="0064125A" w:rsidDel="0068728A">
                <w:rPr>
                  <w:rFonts w:ascii="Arial" w:hAnsi="Arial" w:cs="Arial"/>
                  <w:sz w:val="18"/>
                  <w:szCs w:val="18"/>
                  <w:rPrChange w:id="123" w:author="Ladislav Sisák" w:date="2023-03-17T16:32:00Z">
                    <w:rPr>
                      <w:rFonts w:ascii="Arial" w:hAnsi="Arial" w:cs="Arial"/>
                      <w:sz w:val="16"/>
                      <w:szCs w:val="16"/>
                    </w:rPr>
                  </w:rPrChange>
                </w:rPr>
                <w:delText>DD.MM.RRR</w:delText>
              </w:r>
            </w:del>
            <w:ins w:id="124" w:author="Ladislav Sisák" w:date="2023-03-17T16:23:00Z">
              <w:del w:id="125" w:author="Čerňan, Andrej" w:date="2023-06-28T10:04:00Z">
                <w:r w:rsidRPr="0064125A" w:rsidDel="0068728A">
                  <w:rPr>
                    <w:rFonts w:ascii="Arial" w:hAnsi="Arial" w:cs="Arial"/>
                    <w:sz w:val="18"/>
                    <w:szCs w:val="18"/>
                    <w:rPrChange w:id="126" w:author="Ladislav Sisák" w:date="2023-03-17T16:32:00Z">
                      <w:rPr>
                        <w:rFonts w:ascii="Arial" w:hAnsi="Arial" w:cs="Arial"/>
                        <w:sz w:val="16"/>
                        <w:szCs w:val="16"/>
                      </w:rPr>
                    </w:rPrChange>
                  </w:rPr>
                  <w:delText>16.06.2023</w:delText>
                </w:r>
              </w:del>
            </w:ins>
          </w:p>
        </w:tc>
        <w:tc>
          <w:tcPr>
            <w:tcW w:w="1191" w:type="dxa"/>
            <w:vAlign w:val="center"/>
          </w:tcPr>
          <w:p w14:paraId="766B9373" w14:textId="19643F49" w:rsidR="001E317C" w:rsidRPr="001E317C" w:rsidRDefault="001E317C" w:rsidP="001E317C">
            <w:pPr>
              <w:spacing w:after="0" w:line="240" w:lineRule="auto"/>
              <w:jc w:val="center"/>
              <w:outlineLvl w:val="0"/>
              <w:rPr>
                <w:rFonts w:ascii="Arial" w:hAnsi="Arial" w:cs="Arial"/>
                <w:sz w:val="18"/>
                <w:szCs w:val="18"/>
              </w:rPr>
            </w:pPr>
            <w:ins w:id="127" w:author="LS" w:date="2023-06-28T15:07:00Z">
              <w:r w:rsidRPr="001E317C">
                <w:rPr>
                  <w:rFonts w:ascii="Arial" w:hAnsi="Arial" w:cs="Arial"/>
                  <w:sz w:val="18"/>
                  <w:szCs w:val="18"/>
                </w:rPr>
                <w:t>18.10.2021</w:t>
              </w:r>
            </w:ins>
          </w:p>
        </w:tc>
        <w:tc>
          <w:tcPr>
            <w:tcW w:w="1297" w:type="dxa"/>
            <w:vAlign w:val="center"/>
          </w:tcPr>
          <w:p w14:paraId="375B1557" w14:textId="136F64A9" w:rsidR="001E317C" w:rsidRPr="0027155D" w:rsidRDefault="001E317C" w:rsidP="001E317C">
            <w:pPr>
              <w:spacing w:after="0" w:line="240" w:lineRule="auto"/>
            </w:pPr>
            <w:ins w:id="128" w:author="LS" w:date="2023-06-28T15:07:00Z">
              <w:r w:rsidRPr="00A81C4E">
                <w:rPr>
                  <w:rFonts w:ascii="Arial" w:hAnsi="Arial" w:cs="Arial"/>
                  <w:sz w:val="18"/>
                  <w:szCs w:val="18"/>
                  <w:rPrChange w:id="129" w:author="LS" w:date="2023-06-28T15:08:00Z">
                    <w:rPr>
                      <w:rFonts w:ascii="Arial" w:hAnsi="Arial" w:cs="Arial"/>
                      <w:sz w:val="18"/>
                      <w:szCs w:val="18"/>
                      <w:highlight w:val="yellow"/>
                    </w:rPr>
                  </w:rPrChange>
                </w:rPr>
                <w:t>17.01.2022</w:t>
              </w:r>
            </w:ins>
          </w:p>
        </w:tc>
      </w:tr>
      <w:tr w:rsidR="001E317C" w:rsidRPr="0027155D" w14:paraId="152F4E2A" w14:textId="77777777" w:rsidTr="001E317C">
        <w:tblPrEx>
          <w:tblPrExChange w:id="130" w:author="LS" w:date="2023-06-28T18:15:00Z">
            <w:tblPrEx>
              <w:tblLayout w:type="fixed"/>
            </w:tblPrEx>
          </w:tblPrExChange>
        </w:tblPrEx>
        <w:trPr>
          <w:trHeight w:val="454"/>
          <w:ins w:id="131" w:author="Čerňan, Andrej" w:date="2023-06-28T09:55:00Z"/>
          <w:trPrChange w:id="132" w:author="LS" w:date="2023-06-28T18:15:00Z">
            <w:trPr>
              <w:trHeight w:val="454"/>
            </w:trPr>
          </w:trPrChange>
        </w:trPr>
        <w:tc>
          <w:tcPr>
            <w:tcW w:w="1191" w:type="dxa"/>
            <w:vAlign w:val="center"/>
            <w:tcPrChange w:id="133" w:author="LS" w:date="2023-06-28T18:15:00Z">
              <w:tcPr>
                <w:tcW w:w="1191" w:type="dxa"/>
                <w:vAlign w:val="center"/>
              </w:tcPr>
            </w:tcPrChange>
          </w:tcPr>
          <w:p w14:paraId="7ECD3CDF" w14:textId="240A7ED8" w:rsidR="001E317C" w:rsidRPr="0068728A" w:rsidDel="006D23E0" w:rsidRDefault="001E317C" w:rsidP="001E317C">
            <w:pPr>
              <w:spacing w:before="60" w:after="60" w:line="240" w:lineRule="auto"/>
              <w:jc w:val="center"/>
              <w:outlineLvl w:val="0"/>
              <w:rPr>
                <w:ins w:id="134" w:author="Čerňan, Andrej" w:date="2023-06-28T09:55:00Z"/>
                <w:rFonts w:ascii="Arial" w:hAnsi="Arial" w:cs="Arial"/>
                <w:sz w:val="18"/>
                <w:szCs w:val="18"/>
              </w:rPr>
            </w:pPr>
            <w:ins w:id="135" w:author="Čerňan, Andrej" w:date="2023-06-28T10:01:00Z">
              <w:r>
                <w:rPr>
                  <w:rFonts w:ascii="Arial" w:hAnsi="Arial" w:cs="Arial"/>
                  <w:sz w:val="18"/>
                  <w:szCs w:val="18"/>
                </w:rPr>
                <w:t>9.</w:t>
              </w:r>
            </w:ins>
          </w:p>
        </w:tc>
        <w:tc>
          <w:tcPr>
            <w:tcW w:w="1191" w:type="dxa"/>
            <w:vAlign w:val="center"/>
            <w:tcPrChange w:id="136" w:author="LS" w:date="2023-06-28T18:15:00Z">
              <w:tcPr>
                <w:tcW w:w="1191" w:type="dxa"/>
                <w:vAlign w:val="center"/>
              </w:tcPr>
            </w:tcPrChange>
          </w:tcPr>
          <w:p w14:paraId="22A5229C" w14:textId="41B0D792" w:rsidR="001E317C" w:rsidRPr="0068728A" w:rsidRDefault="001E317C" w:rsidP="001E317C">
            <w:pPr>
              <w:spacing w:before="60" w:after="60" w:line="240" w:lineRule="auto"/>
              <w:jc w:val="center"/>
              <w:outlineLvl w:val="0"/>
              <w:rPr>
                <w:ins w:id="137" w:author="Čerňan, Andrej" w:date="2023-06-28T09:55:00Z"/>
                <w:rFonts w:ascii="Arial" w:hAnsi="Arial" w:cs="Arial"/>
                <w:sz w:val="18"/>
                <w:szCs w:val="18"/>
              </w:rPr>
            </w:pPr>
            <w:ins w:id="138" w:author="Čerňan, Andrej" w:date="2023-06-28T10:01:00Z">
              <w:r>
                <w:rPr>
                  <w:rFonts w:ascii="Arial" w:hAnsi="Arial" w:cs="Arial"/>
                  <w:sz w:val="18"/>
                  <w:szCs w:val="18"/>
                </w:rPr>
                <w:t>10.</w:t>
              </w:r>
            </w:ins>
          </w:p>
        </w:tc>
        <w:tc>
          <w:tcPr>
            <w:tcW w:w="1191" w:type="dxa"/>
            <w:vAlign w:val="center"/>
            <w:tcPrChange w:id="139" w:author="LS" w:date="2023-06-28T18:15:00Z">
              <w:tcPr>
                <w:tcW w:w="1191" w:type="dxa"/>
                <w:vAlign w:val="center"/>
              </w:tcPr>
            </w:tcPrChange>
          </w:tcPr>
          <w:p w14:paraId="342D8E38" w14:textId="384AD13C" w:rsidR="001E317C" w:rsidRPr="0068728A" w:rsidRDefault="001E317C" w:rsidP="001E317C">
            <w:pPr>
              <w:spacing w:before="60" w:after="60" w:line="240" w:lineRule="auto"/>
              <w:jc w:val="center"/>
              <w:outlineLvl w:val="0"/>
              <w:rPr>
                <w:ins w:id="140" w:author="Čerňan, Andrej" w:date="2023-06-28T09:55:00Z"/>
                <w:rFonts w:ascii="Arial" w:hAnsi="Arial" w:cs="Arial"/>
                <w:sz w:val="18"/>
                <w:szCs w:val="18"/>
              </w:rPr>
            </w:pPr>
            <w:ins w:id="141" w:author="Čerňan, Andrej" w:date="2023-06-28T10:01:00Z">
              <w:r>
                <w:rPr>
                  <w:rFonts w:ascii="Arial" w:hAnsi="Arial" w:cs="Arial"/>
                  <w:sz w:val="18"/>
                  <w:szCs w:val="18"/>
                </w:rPr>
                <w:t>11.</w:t>
              </w:r>
            </w:ins>
          </w:p>
        </w:tc>
        <w:tc>
          <w:tcPr>
            <w:tcW w:w="1191" w:type="dxa"/>
            <w:vAlign w:val="center"/>
            <w:tcPrChange w:id="142" w:author="LS" w:date="2023-06-28T18:15:00Z">
              <w:tcPr>
                <w:tcW w:w="1191" w:type="dxa"/>
                <w:vAlign w:val="center"/>
              </w:tcPr>
            </w:tcPrChange>
          </w:tcPr>
          <w:p w14:paraId="52B5C220" w14:textId="2949B26E" w:rsidR="001E317C" w:rsidRPr="0068728A" w:rsidRDefault="001E317C" w:rsidP="001E317C">
            <w:pPr>
              <w:spacing w:before="60" w:after="60" w:line="240" w:lineRule="auto"/>
              <w:jc w:val="center"/>
              <w:outlineLvl w:val="0"/>
              <w:rPr>
                <w:ins w:id="143" w:author="Čerňan, Andrej" w:date="2023-06-28T09:55:00Z"/>
                <w:rFonts w:ascii="Arial" w:hAnsi="Arial" w:cs="Arial"/>
                <w:sz w:val="18"/>
                <w:szCs w:val="18"/>
              </w:rPr>
            </w:pPr>
            <w:ins w:id="144" w:author="Čerňan, Andrej" w:date="2023-06-28T10:01:00Z">
              <w:r>
                <w:rPr>
                  <w:rFonts w:ascii="Arial" w:hAnsi="Arial" w:cs="Arial"/>
                  <w:sz w:val="18"/>
                  <w:szCs w:val="18"/>
                </w:rPr>
                <w:t>12.</w:t>
              </w:r>
            </w:ins>
          </w:p>
        </w:tc>
        <w:tc>
          <w:tcPr>
            <w:tcW w:w="1191" w:type="dxa"/>
            <w:vAlign w:val="center"/>
            <w:tcPrChange w:id="145" w:author="LS" w:date="2023-06-28T18:15:00Z">
              <w:tcPr>
                <w:tcW w:w="1191" w:type="dxa"/>
                <w:vAlign w:val="center"/>
              </w:tcPr>
            </w:tcPrChange>
          </w:tcPr>
          <w:p w14:paraId="21E51FEA" w14:textId="0B4EF251" w:rsidR="001E317C" w:rsidRPr="0068728A" w:rsidRDefault="001E317C" w:rsidP="001E317C">
            <w:pPr>
              <w:spacing w:before="60" w:after="60" w:line="240" w:lineRule="auto"/>
              <w:jc w:val="center"/>
              <w:outlineLvl w:val="0"/>
              <w:rPr>
                <w:ins w:id="146" w:author="Čerňan, Andrej" w:date="2023-06-28T09:55:00Z"/>
                <w:rFonts w:ascii="Arial" w:hAnsi="Arial" w:cs="Arial"/>
                <w:sz w:val="18"/>
                <w:szCs w:val="18"/>
              </w:rPr>
            </w:pPr>
            <w:ins w:id="147" w:author="Čerňan, Andrej" w:date="2023-06-28T10:01:00Z">
              <w:r w:rsidRPr="001E317C">
                <w:rPr>
                  <w:rFonts w:ascii="Arial" w:hAnsi="Arial" w:cs="Arial"/>
                  <w:sz w:val="18"/>
                  <w:szCs w:val="18"/>
                </w:rPr>
                <w:t>13.</w:t>
              </w:r>
            </w:ins>
          </w:p>
        </w:tc>
        <w:tc>
          <w:tcPr>
            <w:tcW w:w="1191" w:type="dxa"/>
            <w:vAlign w:val="center"/>
            <w:tcPrChange w:id="148" w:author="LS" w:date="2023-06-28T18:15:00Z">
              <w:tcPr>
                <w:tcW w:w="1191" w:type="dxa"/>
                <w:vAlign w:val="center"/>
              </w:tcPr>
            </w:tcPrChange>
          </w:tcPr>
          <w:p w14:paraId="6E062920" w14:textId="6EB2C46C" w:rsidR="001E317C" w:rsidRPr="0068728A" w:rsidDel="00BF0D34" w:rsidRDefault="001E317C" w:rsidP="001E317C">
            <w:pPr>
              <w:spacing w:before="60" w:after="60" w:line="240" w:lineRule="auto"/>
              <w:jc w:val="center"/>
              <w:outlineLvl w:val="0"/>
              <w:rPr>
                <w:ins w:id="149" w:author="Čerňan, Andrej" w:date="2023-06-28T09:55:00Z"/>
                <w:rFonts w:ascii="Arial" w:hAnsi="Arial" w:cs="Arial"/>
                <w:sz w:val="18"/>
                <w:szCs w:val="18"/>
              </w:rPr>
            </w:pPr>
            <w:ins w:id="150" w:author="Čerňan, Andrej" w:date="2023-06-28T10:02:00Z">
              <w:r w:rsidRPr="0068728A">
                <w:rPr>
                  <w:rFonts w:ascii="Arial" w:hAnsi="Arial" w:cs="Arial"/>
                  <w:sz w:val="18"/>
                  <w:szCs w:val="18"/>
                </w:rPr>
                <w:t>14.</w:t>
              </w:r>
            </w:ins>
          </w:p>
        </w:tc>
        <w:tc>
          <w:tcPr>
            <w:tcW w:w="1191" w:type="dxa"/>
            <w:vAlign w:val="center"/>
            <w:tcPrChange w:id="151" w:author="LS" w:date="2023-06-28T18:15:00Z">
              <w:tcPr>
                <w:tcW w:w="1191" w:type="dxa"/>
                <w:vAlign w:val="center"/>
              </w:tcPr>
            </w:tcPrChange>
          </w:tcPr>
          <w:p w14:paraId="7D6497A6" w14:textId="78A77B92" w:rsidR="001E317C" w:rsidRPr="0068728A" w:rsidRDefault="001E317C" w:rsidP="001E317C">
            <w:pPr>
              <w:spacing w:before="60" w:after="60" w:line="240" w:lineRule="auto"/>
              <w:jc w:val="center"/>
              <w:outlineLvl w:val="0"/>
              <w:rPr>
                <w:ins w:id="152" w:author="Čerňan, Andrej" w:date="2023-06-28T09:55:00Z"/>
                <w:rFonts w:ascii="Arial" w:hAnsi="Arial" w:cs="Arial"/>
                <w:sz w:val="20"/>
                <w:szCs w:val="20"/>
              </w:rPr>
            </w:pPr>
            <w:ins w:id="153" w:author="Čerňan, Andrej" w:date="2023-06-28T10:02:00Z">
              <w:r w:rsidRPr="0068728A">
                <w:rPr>
                  <w:rFonts w:ascii="Arial" w:hAnsi="Arial" w:cs="Arial"/>
                  <w:sz w:val="18"/>
                  <w:szCs w:val="18"/>
                </w:rPr>
                <w:t>1</w:t>
              </w:r>
              <w:del w:id="154" w:author="LS" w:date="2023-06-28T18:13:00Z">
                <w:r w:rsidRPr="0068728A" w:rsidDel="001E317C">
                  <w:rPr>
                    <w:rFonts w:ascii="Arial" w:hAnsi="Arial" w:cs="Arial"/>
                    <w:sz w:val="18"/>
                    <w:szCs w:val="18"/>
                  </w:rPr>
                  <w:delText>4</w:delText>
                </w:r>
              </w:del>
            </w:ins>
            <w:ins w:id="155" w:author="LS" w:date="2023-06-28T18:13:00Z">
              <w:r>
                <w:rPr>
                  <w:rFonts w:ascii="Arial" w:hAnsi="Arial" w:cs="Arial"/>
                  <w:sz w:val="18"/>
                  <w:szCs w:val="18"/>
                </w:rPr>
                <w:t>5</w:t>
              </w:r>
            </w:ins>
            <w:ins w:id="156" w:author="Čerňan, Andrej" w:date="2023-06-28T10:02:00Z">
              <w:r w:rsidRPr="0068728A">
                <w:rPr>
                  <w:rFonts w:ascii="Arial" w:hAnsi="Arial" w:cs="Arial"/>
                  <w:sz w:val="18"/>
                  <w:szCs w:val="18"/>
                </w:rPr>
                <w:t>.</w:t>
              </w:r>
            </w:ins>
          </w:p>
        </w:tc>
        <w:tc>
          <w:tcPr>
            <w:tcW w:w="1297" w:type="dxa"/>
            <w:vAlign w:val="center"/>
            <w:tcPrChange w:id="157" w:author="LS" w:date="2023-06-28T18:15:00Z">
              <w:tcPr>
                <w:tcW w:w="1297" w:type="dxa"/>
                <w:gridSpan w:val="2"/>
                <w:vAlign w:val="center"/>
              </w:tcPr>
            </w:tcPrChange>
          </w:tcPr>
          <w:p w14:paraId="0703BDB3" w14:textId="289CAC4A" w:rsidR="001E317C" w:rsidRPr="001E317C" w:rsidRDefault="001E317C">
            <w:pPr>
              <w:spacing w:before="60" w:after="60" w:line="240" w:lineRule="auto"/>
              <w:jc w:val="center"/>
              <w:outlineLvl w:val="0"/>
              <w:rPr>
                <w:rFonts w:ascii="Arial" w:hAnsi="Arial" w:cs="Arial"/>
                <w:sz w:val="18"/>
                <w:szCs w:val="18"/>
                <w:rPrChange w:id="158" w:author="LS" w:date="2023-06-28T18:15:00Z">
                  <w:rPr/>
                </w:rPrChange>
              </w:rPr>
              <w:pPrChange w:id="159" w:author="LS" w:date="2023-06-28T18:15:00Z">
                <w:pPr>
                  <w:spacing w:after="160" w:line="259" w:lineRule="auto"/>
                </w:pPr>
              </w:pPrChange>
            </w:pPr>
            <w:ins w:id="160" w:author="LS" w:date="2023-06-28T18:15:00Z">
              <w:r w:rsidRPr="001E317C">
                <w:rPr>
                  <w:rFonts w:ascii="Arial" w:hAnsi="Arial" w:cs="Arial"/>
                  <w:sz w:val="18"/>
                  <w:szCs w:val="18"/>
                  <w:rPrChange w:id="161" w:author="LS" w:date="2023-06-28T18:15:00Z">
                    <w:rPr/>
                  </w:rPrChange>
                </w:rPr>
                <w:t>16.</w:t>
              </w:r>
            </w:ins>
          </w:p>
        </w:tc>
      </w:tr>
      <w:tr w:rsidR="001E317C" w:rsidRPr="0027155D" w14:paraId="012BAE33" w14:textId="77777777" w:rsidTr="001E317C">
        <w:tblPrEx>
          <w:tblPrExChange w:id="162" w:author="LS" w:date="2023-06-28T18:15:00Z">
            <w:tblPrEx>
              <w:tblLayout w:type="fixed"/>
            </w:tblPrEx>
          </w:tblPrExChange>
        </w:tblPrEx>
        <w:trPr>
          <w:trHeight w:val="454"/>
          <w:ins w:id="163" w:author="Čerňan, Andrej" w:date="2023-06-28T09:55:00Z"/>
          <w:trPrChange w:id="164" w:author="LS" w:date="2023-06-28T18:15:00Z">
            <w:trPr>
              <w:trHeight w:val="454"/>
            </w:trPr>
          </w:trPrChange>
        </w:trPr>
        <w:tc>
          <w:tcPr>
            <w:tcW w:w="1191" w:type="dxa"/>
            <w:vAlign w:val="center"/>
            <w:tcPrChange w:id="165" w:author="LS" w:date="2023-06-28T18:15:00Z">
              <w:tcPr>
                <w:tcW w:w="1191" w:type="dxa"/>
                <w:vAlign w:val="center"/>
              </w:tcPr>
            </w:tcPrChange>
          </w:tcPr>
          <w:p w14:paraId="4A736D4D" w14:textId="66DEFE2E" w:rsidR="001E317C" w:rsidRPr="0068728A" w:rsidDel="006D23E0" w:rsidRDefault="001E317C" w:rsidP="001E317C">
            <w:pPr>
              <w:spacing w:before="60" w:after="60" w:line="240" w:lineRule="auto"/>
              <w:jc w:val="center"/>
              <w:outlineLvl w:val="0"/>
              <w:rPr>
                <w:ins w:id="166" w:author="Čerňan, Andrej" w:date="2023-06-28T09:55:00Z"/>
                <w:rFonts w:ascii="Arial" w:hAnsi="Arial" w:cs="Arial"/>
                <w:sz w:val="18"/>
                <w:szCs w:val="18"/>
                <w:highlight w:val="yellow"/>
              </w:rPr>
            </w:pPr>
            <w:ins w:id="167" w:author="LS" w:date="2023-06-28T15:07:00Z">
              <w:r>
                <w:rPr>
                  <w:rFonts w:ascii="Arial" w:hAnsi="Arial" w:cs="Arial"/>
                  <w:sz w:val="18"/>
                  <w:szCs w:val="18"/>
                </w:rPr>
                <w:t>19.04.2022</w:t>
              </w:r>
            </w:ins>
          </w:p>
        </w:tc>
        <w:tc>
          <w:tcPr>
            <w:tcW w:w="1191" w:type="dxa"/>
            <w:vAlign w:val="center"/>
            <w:tcPrChange w:id="168" w:author="LS" w:date="2023-06-28T18:15:00Z">
              <w:tcPr>
                <w:tcW w:w="1191" w:type="dxa"/>
                <w:vAlign w:val="center"/>
              </w:tcPr>
            </w:tcPrChange>
          </w:tcPr>
          <w:p w14:paraId="4934F40B" w14:textId="13CA1184" w:rsidR="001E317C" w:rsidRPr="0068728A" w:rsidRDefault="001E317C" w:rsidP="001E317C">
            <w:pPr>
              <w:spacing w:before="60" w:after="60" w:line="240" w:lineRule="auto"/>
              <w:jc w:val="center"/>
              <w:outlineLvl w:val="0"/>
              <w:rPr>
                <w:ins w:id="169" w:author="Čerňan, Andrej" w:date="2023-06-28T09:55:00Z"/>
                <w:rFonts w:ascii="Arial" w:hAnsi="Arial" w:cs="Arial"/>
                <w:sz w:val="18"/>
                <w:szCs w:val="18"/>
              </w:rPr>
            </w:pPr>
            <w:ins w:id="170" w:author="LS" w:date="2023-06-28T15:07:00Z">
              <w:r>
                <w:rPr>
                  <w:rFonts w:ascii="Arial" w:hAnsi="Arial" w:cs="Arial"/>
                  <w:sz w:val="18"/>
                  <w:szCs w:val="18"/>
                </w:rPr>
                <w:t>18.07.2022</w:t>
              </w:r>
            </w:ins>
          </w:p>
        </w:tc>
        <w:tc>
          <w:tcPr>
            <w:tcW w:w="1191" w:type="dxa"/>
            <w:vAlign w:val="center"/>
            <w:tcPrChange w:id="171" w:author="LS" w:date="2023-06-28T18:15:00Z">
              <w:tcPr>
                <w:tcW w:w="1191" w:type="dxa"/>
                <w:vAlign w:val="center"/>
              </w:tcPr>
            </w:tcPrChange>
          </w:tcPr>
          <w:p w14:paraId="0F83385E" w14:textId="4A0EB085" w:rsidR="001E317C" w:rsidRPr="0068728A" w:rsidRDefault="001E317C" w:rsidP="001E317C">
            <w:pPr>
              <w:spacing w:before="60" w:after="60" w:line="240" w:lineRule="auto"/>
              <w:jc w:val="center"/>
              <w:outlineLvl w:val="0"/>
              <w:rPr>
                <w:ins w:id="172" w:author="Čerňan, Andrej" w:date="2023-06-28T09:55:00Z"/>
                <w:rFonts w:ascii="Arial" w:hAnsi="Arial" w:cs="Arial"/>
                <w:sz w:val="18"/>
                <w:szCs w:val="18"/>
              </w:rPr>
            </w:pPr>
            <w:ins w:id="173" w:author="LS" w:date="2023-06-28T15:07:00Z">
              <w:r>
                <w:rPr>
                  <w:rFonts w:ascii="Arial" w:hAnsi="Arial" w:cs="Arial"/>
                  <w:sz w:val="18"/>
                  <w:szCs w:val="18"/>
                </w:rPr>
                <w:t>17.10.2022</w:t>
              </w:r>
            </w:ins>
          </w:p>
        </w:tc>
        <w:tc>
          <w:tcPr>
            <w:tcW w:w="1191" w:type="dxa"/>
            <w:vAlign w:val="center"/>
            <w:tcPrChange w:id="174" w:author="LS" w:date="2023-06-28T18:15:00Z">
              <w:tcPr>
                <w:tcW w:w="1191" w:type="dxa"/>
                <w:vAlign w:val="center"/>
              </w:tcPr>
            </w:tcPrChange>
          </w:tcPr>
          <w:p w14:paraId="381636FB" w14:textId="3096C7AB" w:rsidR="001E317C" w:rsidRPr="0068728A" w:rsidRDefault="001E317C" w:rsidP="001E317C">
            <w:pPr>
              <w:spacing w:before="60" w:after="60" w:line="240" w:lineRule="auto"/>
              <w:jc w:val="center"/>
              <w:outlineLvl w:val="0"/>
              <w:rPr>
                <w:ins w:id="175" w:author="Čerňan, Andrej" w:date="2023-06-28T09:55:00Z"/>
                <w:rFonts w:ascii="Arial" w:hAnsi="Arial" w:cs="Arial"/>
                <w:sz w:val="18"/>
                <w:szCs w:val="18"/>
              </w:rPr>
            </w:pPr>
            <w:ins w:id="176" w:author="LS" w:date="2023-06-28T15:07:00Z">
              <w:r>
                <w:rPr>
                  <w:rFonts w:ascii="Arial" w:hAnsi="Arial" w:cs="Arial"/>
                  <w:sz w:val="18"/>
                  <w:szCs w:val="18"/>
                </w:rPr>
                <w:t>16.01.</w:t>
              </w:r>
            </w:ins>
            <w:ins w:id="177" w:author="LS" w:date="2023-06-28T15:08:00Z">
              <w:r>
                <w:rPr>
                  <w:rFonts w:ascii="Arial" w:hAnsi="Arial" w:cs="Arial"/>
                  <w:sz w:val="18"/>
                  <w:szCs w:val="18"/>
                </w:rPr>
                <w:t>2023</w:t>
              </w:r>
            </w:ins>
          </w:p>
        </w:tc>
        <w:tc>
          <w:tcPr>
            <w:tcW w:w="1191" w:type="dxa"/>
            <w:vAlign w:val="center"/>
            <w:tcPrChange w:id="178" w:author="LS" w:date="2023-06-28T18:15:00Z">
              <w:tcPr>
                <w:tcW w:w="1191" w:type="dxa"/>
                <w:vAlign w:val="center"/>
              </w:tcPr>
            </w:tcPrChange>
          </w:tcPr>
          <w:p w14:paraId="474803F0" w14:textId="2376AD6F" w:rsidR="001E317C" w:rsidRPr="0068728A" w:rsidRDefault="001E317C" w:rsidP="001E317C">
            <w:pPr>
              <w:spacing w:before="60" w:after="60" w:line="240" w:lineRule="auto"/>
              <w:jc w:val="center"/>
              <w:outlineLvl w:val="0"/>
              <w:rPr>
                <w:ins w:id="179" w:author="Čerňan, Andrej" w:date="2023-06-28T09:55:00Z"/>
                <w:rFonts w:ascii="Arial" w:hAnsi="Arial" w:cs="Arial"/>
                <w:sz w:val="18"/>
                <w:szCs w:val="18"/>
              </w:rPr>
            </w:pPr>
            <w:ins w:id="180" w:author="Čerňan, Andrej" w:date="2023-06-28T10:01:00Z">
              <w:r w:rsidRPr="001E317C">
                <w:rPr>
                  <w:rFonts w:ascii="Arial" w:hAnsi="Arial" w:cs="Arial"/>
                  <w:sz w:val="18"/>
                  <w:szCs w:val="18"/>
                </w:rPr>
                <w:t>17.4.2023</w:t>
              </w:r>
            </w:ins>
          </w:p>
        </w:tc>
        <w:tc>
          <w:tcPr>
            <w:tcW w:w="1191" w:type="dxa"/>
            <w:vAlign w:val="center"/>
            <w:tcPrChange w:id="181" w:author="LS" w:date="2023-06-28T18:15:00Z">
              <w:tcPr>
                <w:tcW w:w="1191" w:type="dxa"/>
                <w:vAlign w:val="center"/>
              </w:tcPr>
            </w:tcPrChange>
          </w:tcPr>
          <w:p w14:paraId="30CBF657" w14:textId="1AE84BA6" w:rsidR="001E317C" w:rsidRPr="0068728A" w:rsidDel="00BF0D34" w:rsidRDefault="001E317C" w:rsidP="001E317C">
            <w:pPr>
              <w:spacing w:before="60" w:after="60" w:line="240" w:lineRule="auto"/>
              <w:jc w:val="center"/>
              <w:outlineLvl w:val="0"/>
              <w:rPr>
                <w:ins w:id="182" w:author="Čerňan, Andrej" w:date="2023-06-28T09:55:00Z"/>
                <w:rFonts w:ascii="Arial" w:hAnsi="Arial" w:cs="Arial"/>
                <w:sz w:val="18"/>
                <w:szCs w:val="18"/>
              </w:rPr>
            </w:pPr>
            <w:ins w:id="183" w:author="Čerňan, Andrej" w:date="2023-06-28T10:02:00Z">
              <w:r w:rsidRPr="0068728A">
                <w:rPr>
                  <w:rFonts w:ascii="Arial" w:hAnsi="Arial" w:cs="Arial"/>
                  <w:sz w:val="18"/>
                  <w:szCs w:val="18"/>
                </w:rPr>
                <w:t>29.6.2023</w:t>
              </w:r>
            </w:ins>
          </w:p>
        </w:tc>
        <w:tc>
          <w:tcPr>
            <w:tcW w:w="1191" w:type="dxa"/>
            <w:vAlign w:val="center"/>
            <w:tcPrChange w:id="184" w:author="LS" w:date="2023-06-28T18:15:00Z">
              <w:tcPr>
                <w:tcW w:w="1191" w:type="dxa"/>
                <w:vAlign w:val="center"/>
              </w:tcPr>
            </w:tcPrChange>
          </w:tcPr>
          <w:p w14:paraId="1BB62D84" w14:textId="2131237C" w:rsidR="001E317C" w:rsidRPr="0027155D" w:rsidRDefault="001E317C" w:rsidP="001E317C">
            <w:pPr>
              <w:spacing w:before="60" w:after="60" w:line="240" w:lineRule="auto"/>
              <w:jc w:val="center"/>
              <w:outlineLvl w:val="0"/>
              <w:rPr>
                <w:ins w:id="185" w:author="Čerňan, Andrej" w:date="2023-06-28T09:55:00Z"/>
                <w:rFonts w:ascii="Arial" w:hAnsi="Arial" w:cs="Arial"/>
                <w:sz w:val="20"/>
                <w:szCs w:val="20"/>
              </w:rPr>
            </w:pPr>
            <w:ins w:id="186" w:author="Čerňan, Andrej" w:date="2023-06-28T10:02:00Z">
              <w:del w:id="187" w:author="LS" w:date="2023-06-28T18:14:00Z">
                <w:r w:rsidRPr="0068728A" w:rsidDel="001E317C">
                  <w:rPr>
                    <w:rFonts w:ascii="Arial" w:hAnsi="Arial" w:cs="Arial"/>
                    <w:sz w:val="18"/>
                    <w:szCs w:val="18"/>
                  </w:rPr>
                  <w:delText>29</w:delText>
                </w:r>
              </w:del>
            </w:ins>
            <w:ins w:id="188" w:author="LS" w:date="2023-06-28T18:14:00Z">
              <w:r>
                <w:rPr>
                  <w:rFonts w:ascii="Arial" w:hAnsi="Arial" w:cs="Arial"/>
                  <w:sz w:val="18"/>
                  <w:szCs w:val="18"/>
                </w:rPr>
                <w:t>31</w:t>
              </w:r>
            </w:ins>
            <w:ins w:id="189" w:author="Čerňan, Andrej" w:date="2023-06-28T10:02:00Z">
              <w:r w:rsidRPr="0068728A">
                <w:rPr>
                  <w:rFonts w:ascii="Arial" w:hAnsi="Arial" w:cs="Arial"/>
                  <w:sz w:val="18"/>
                  <w:szCs w:val="18"/>
                </w:rPr>
                <w:t>.</w:t>
              </w:r>
              <w:del w:id="190" w:author="LS" w:date="2023-06-28T18:13:00Z">
                <w:r w:rsidRPr="0068728A" w:rsidDel="001E317C">
                  <w:rPr>
                    <w:rFonts w:ascii="Arial" w:hAnsi="Arial" w:cs="Arial"/>
                    <w:sz w:val="18"/>
                    <w:szCs w:val="18"/>
                  </w:rPr>
                  <w:delText>6</w:delText>
                </w:r>
              </w:del>
            </w:ins>
            <w:ins w:id="191" w:author="LS" w:date="2023-06-28T18:13:00Z">
              <w:r>
                <w:rPr>
                  <w:rFonts w:ascii="Arial" w:hAnsi="Arial" w:cs="Arial"/>
                  <w:sz w:val="18"/>
                  <w:szCs w:val="18"/>
                </w:rPr>
                <w:t>7</w:t>
              </w:r>
            </w:ins>
            <w:ins w:id="192" w:author="Čerňan, Andrej" w:date="2023-06-28T10:02:00Z">
              <w:r w:rsidRPr="0068728A">
                <w:rPr>
                  <w:rFonts w:ascii="Arial" w:hAnsi="Arial" w:cs="Arial"/>
                  <w:sz w:val="18"/>
                  <w:szCs w:val="18"/>
                </w:rPr>
                <w:t>.2023</w:t>
              </w:r>
            </w:ins>
          </w:p>
        </w:tc>
        <w:tc>
          <w:tcPr>
            <w:tcW w:w="1297" w:type="dxa"/>
            <w:vAlign w:val="center"/>
            <w:tcPrChange w:id="193" w:author="LS" w:date="2023-06-28T18:15:00Z">
              <w:tcPr>
                <w:tcW w:w="1297" w:type="dxa"/>
                <w:gridSpan w:val="2"/>
                <w:vAlign w:val="center"/>
              </w:tcPr>
            </w:tcPrChange>
          </w:tcPr>
          <w:p w14:paraId="6E0127AA" w14:textId="6FDDCB4F" w:rsidR="001E317C" w:rsidRPr="001E317C" w:rsidRDefault="001E317C">
            <w:pPr>
              <w:spacing w:before="60" w:after="60" w:line="240" w:lineRule="auto"/>
              <w:jc w:val="center"/>
              <w:outlineLvl w:val="0"/>
              <w:rPr>
                <w:rFonts w:ascii="Arial" w:hAnsi="Arial" w:cs="Arial"/>
                <w:sz w:val="18"/>
                <w:szCs w:val="18"/>
                <w:rPrChange w:id="194" w:author="LS" w:date="2023-06-28T18:15:00Z">
                  <w:rPr/>
                </w:rPrChange>
              </w:rPr>
              <w:pPrChange w:id="195" w:author="LS" w:date="2023-06-28T18:15:00Z">
                <w:pPr>
                  <w:spacing w:after="160" w:line="259" w:lineRule="auto"/>
                </w:pPr>
              </w:pPrChange>
            </w:pPr>
            <w:ins w:id="196" w:author="LS" w:date="2023-06-28T18:15:00Z">
              <w:r w:rsidRPr="001E317C">
                <w:rPr>
                  <w:rFonts w:ascii="Arial" w:hAnsi="Arial" w:cs="Arial"/>
                  <w:sz w:val="18"/>
                  <w:szCs w:val="18"/>
                  <w:rPrChange w:id="197" w:author="LS" w:date="2023-06-28T18:15:00Z">
                    <w:rPr/>
                  </w:rPrChange>
                </w:rPr>
                <w:t>29.8.2023</w:t>
              </w:r>
            </w:ins>
          </w:p>
        </w:tc>
      </w:tr>
      <w:tr w:rsidR="001E317C" w:rsidRPr="0027155D" w14:paraId="5C6E83AB" w14:textId="77777777" w:rsidTr="001E317C">
        <w:tblPrEx>
          <w:tblPrExChange w:id="198" w:author="LS" w:date="2023-06-28T15:10:00Z">
            <w:tblPrEx>
              <w:tblW w:w="9506" w:type="dxa"/>
              <w:tblLayout w:type="fixed"/>
            </w:tblPrEx>
          </w:tblPrExChange>
        </w:tblPrEx>
        <w:trPr>
          <w:trHeight w:val="454"/>
          <w:ins w:id="199" w:author="Čerňan, Andrej" w:date="2023-06-28T09:58:00Z"/>
          <w:trPrChange w:id="200" w:author="LS" w:date="2023-06-28T15:10:00Z">
            <w:trPr>
              <w:gridAfter w:val="0"/>
              <w:trHeight w:val="454"/>
            </w:trPr>
          </w:trPrChange>
        </w:trPr>
        <w:tc>
          <w:tcPr>
            <w:tcW w:w="9634" w:type="dxa"/>
            <w:gridSpan w:val="8"/>
            <w:vAlign w:val="center"/>
            <w:tcPrChange w:id="201" w:author="LS" w:date="2023-06-28T15:10:00Z">
              <w:tcPr>
                <w:tcW w:w="9506" w:type="dxa"/>
                <w:gridSpan w:val="8"/>
                <w:vAlign w:val="center"/>
              </w:tcPr>
            </w:tcPrChange>
          </w:tcPr>
          <w:p w14:paraId="5D107BE9" w14:textId="4184ECC1" w:rsidR="001E317C" w:rsidRDefault="001E317C" w:rsidP="001E317C">
            <w:pPr>
              <w:spacing w:before="60" w:after="60" w:line="240" w:lineRule="auto"/>
              <w:jc w:val="center"/>
              <w:outlineLvl w:val="0"/>
              <w:rPr>
                <w:ins w:id="202" w:author="Čerňan, Andrej" w:date="2023-06-28T09:58:00Z"/>
                <w:rFonts w:ascii="Arial" w:hAnsi="Arial" w:cs="Arial"/>
                <w:sz w:val="20"/>
                <w:szCs w:val="20"/>
              </w:rPr>
            </w:pPr>
            <w:ins w:id="203" w:author="Čerňan, Andrej" w:date="2023-06-28T09:59:00Z">
              <w:r>
                <w:rPr>
                  <w:rFonts w:ascii="Arial" w:hAnsi="Arial" w:cs="Arial"/>
                  <w:sz w:val="20"/>
                  <w:szCs w:val="20"/>
                </w:rPr>
                <w:lastRenderedPageBreak/>
                <w:t>n</w:t>
              </w:r>
            </w:ins>
          </w:p>
        </w:tc>
      </w:tr>
      <w:tr w:rsidR="001E317C" w:rsidRPr="0027155D" w14:paraId="100ADFFA" w14:textId="77777777" w:rsidTr="001E317C">
        <w:tblPrEx>
          <w:tblPrExChange w:id="204" w:author="LS" w:date="2023-06-28T15:10:00Z">
            <w:tblPrEx>
              <w:tblW w:w="9506" w:type="dxa"/>
              <w:tblLayout w:type="fixed"/>
            </w:tblPrEx>
          </w:tblPrExChange>
        </w:tblPrEx>
        <w:trPr>
          <w:trHeight w:val="454"/>
          <w:ins w:id="205" w:author="Čerňan, Andrej" w:date="2023-06-28T09:58:00Z"/>
          <w:trPrChange w:id="206" w:author="LS" w:date="2023-06-28T15:10:00Z">
            <w:trPr>
              <w:gridAfter w:val="0"/>
              <w:trHeight w:val="454"/>
            </w:trPr>
          </w:trPrChange>
        </w:trPr>
        <w:tc>
          <w:tcPr>
            <w:tcW w:w="9634" w:type="dxa"/>
            <w:gridSpan w:val="8"/>
            <w:vAlign w:val="center"/>
            <w:tcPrChange w:id="207" w:author="LS" w:date="2023-06-28T15:10:00Z">
              <w:tcPr>
                <w:tcW w:w="9506" w:type="dxa"/>
                <w:gridSpan w:val="8"/>
                <w:vAlign w:val="center"/>
              </w:tcPr>
            </w:tcPrChange>
          </w:tcPr>
          <w:p w14:paraId="5EB9915F" w14:textId="154C8C06" w:rsidR="001E317C" w:rsidRDefault="001E317C" w:rsidP="001E317C">
            <w:pPr>
              <w:spacing w:before="60" w:after="60" w:line="240" w:lineRule="auto"/>
              <w:jc w:val="center"/>
              <w:outlineLvl w:val="0"/>
              <w:rPr>
                <w:ins w:id="208" w:author="Čerňan, Andrej" w:date="2023-06-28T09:58:00Z"/>
                <w:rFonts w:ascii="Arial" w:hAnsi="Arial" w:cs="Arial"/>
                <w:sz w:val="20"/>
                <w:szCs w:val="20"/>
              </w:rPr>
            </w:pPr>
            <w:ins w:id="209" w:author="Čerňan, Andrej" w:date="2023-06-28T10:00:00Z">
              <w:r w:rsidRPr="0027155D">
                <w:rPr>
                  <w:rFonts w:ascii="Arial" w:hAnsi="Arial" w:cs="Arial"/>
                  <w:sz w:val="20"/>
                  <w:szCs w:val="20"/>
                </w:rPr>
                <w:t xml:space="preserve">Ďalšie hodnotiace kolá budú </w:t>
              </w:r>
              <w:r>
                <w:rPr>
                  <w:rFonts w:ascii="Arial" w:hAnsi="Arial" w:cs="Arial"/>
                  <w:sz w:val="20"/>
                  <w:szCs w:val="20"/>
                </w:rPr>
                <w:t>uzatvárané v intervale 1 mesiaca od predchádzajúceho hodnotiaceho kola a to vždy k 29. dňu príslušného mesiaca.</w:t>
              </w:r>
            </w:ins>
          </w:p>
        </w:tc>
      </w:tr>
    </w:tbl>
    <w:p w14:paraId="04634F24" w14:textId="77777777" w:rsidR="00997F82" w:rsidRPr="009134F1" w:rsidRDefault="00997F82" w:rsidP="00997F82">
      <w:pPr>
        <w:pStyle w:val="Default"/>
        <w:spacing w:before="120" w:after="120"/>
        <w:jc w:val="both"/>
        <w:rPr>
          <w:sz w:val="22"/>
          <w:szCs w:val="22"/>
          <w:lang w:eastAsia="cs-CZ"/>
        </w:rPr>
      </w:pPr>
      <w:bookmarkStart w:id="21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21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58FF9DCF"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C85FC6">
        <w:rPr>
          <w:rFonts w:ascii="Arial" w:hAnsi="Arial" w:cs="Arial"/>
          <w:sz w:val="22"/>
        </w:rPr>
        <w:t>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C85FC6">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commentRangeStart w:id="211"/>
            <w:r w:rsidRPr="00C814AC">
              <w:rPr>
                <w:rFonts w:ascii="Arial" w:hAnsi="Arial" w:cs="Arial"/>
                <w:b/>
                <w:sz w:val="20"/>
                <w:szCs w:val="20"/>
              </w:rPr>
              <w:t>Právna forma</w:t>
            </w:r>
            <w:r>
              <w:rPr>
                <w:rFonts w:ascii="Arial" w:hAnsi="Arial" w:cs="Arial"/>
                <w:b/>
                <w:sz w:val="20"/>
                <w:szCs w:val="20"/>
              </w:rPr>
              <w:t xml:space="preserve"> a veľkosť podniku</w:t>
            </w:r>
            <w:commentRangeEnd w:id="211"/>
            <w:r w:rsidRPr="006D71F3">
              <w:rPr>
                <w:rFonts w:ascii="Arial" w:hAnsi="Arial" w:cs="Arial"/>
                <w:b/>
                <w:sz w:val="20"/>
                <w:szCs w:val="20"/>
              </w:rPr>
              <w:commentReference w:id="211"/>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4D223203" w14:textId="77777777" w:rsidR="00997F82" w:rsidRPr="005B7618" w:rsidRDefault="00997F82" w:rsidP="00467625">
            <w:pPr>
              <w:pStyle w:val="Odsekzoznamu"/>
              <w:widowControl w:val="0"/>
              <w:numPr>
                <w:ilvl w:val="0"/>
                <w:numId w:val="11"/>
              </w:numPr>
              <w:spacing w:before="60" w:after="60" w:line="240" w:lineRule="auto"/>
              <w:ind w:left="649"/>
              <w:jc w:val="both"/>
              <w:rPr>
                <w:rFonts w:ascii="Arial" w:hAnsi="Arial" w:cs="Arial"/>
                <w:bCs/>
                <w:sz w:val="20"/>
                <w:szCs w:val="20"/>
              </w:rPr>
            </w:pPr>
            <w:commentRangeStart w:id="212"/>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467625">
            <w:pPr>
              <w:pStyle w:val="Odsekzoznamu"/>
              <w:widowControl w:val="0"/>
              <w:numPr>
                <w:ilvl w:val="0"/>
                <w:numId w:val="11"/>
              </w:numPr>
              <w:spacing w:before="60" w:after="60" w:line="240" w:lineRule="auto"/>
              <w:ind w:left="649"/>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commentRangeEnd w:id="212"/>
            <w:r>
              <w:rPr>
                <w:rStyle w:val="Odkaznakomentr"/>
                <w:rFonts w:eastAsia="Times New Roman" w:cs="Times New Roman"/>
              </w:rPr>
              <w:commentReference w:id="212"/>
            </w:r>
          </w:p>
          <w:p w14:paraId="6D24973D" w14:textId="07646B19" w:rsidR="00DF2013" w:rsidRPr="00467625" w:rsidRDefault="00EB65C0" w:rsidP="00DF2013">
            <w:pPr>
              <w:pStyle w:val="Odsekzoznamu"/>
              <w:widowControl w:val="0"/>
              <w:spacing w:before="240" w:after="120" w:line="240" w:lineRule="auto"/>
              <w:ind w:left="85" w:right="85"/>
              <w:contextualSpacing w:val="0"/>
              <w:jc w:val="both"/>
              <w:rPr>
                <w:rFonts w:ascii="Arial" w:hAnsi="Arial" w:cs="Arial"/>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DF2013">
              <w:rPr>
                <w:rFonts w:ascii="Arial" w:hAnsi="Arial" w:cs="Arial"/>
                <w:bCs/>
                <w:sz w:val="20"/>
                <w:szCs w:val="20"/>
              </w:rPr>
              <w:t xml:space="preserve"> Žiadateľ </w:t>
            </w:r>
            <w:r w:rsidR="00467625">
              <w:rPr>
                <w:rFonts w:ascii="Arial" w:hAnsi="Arial" w:cs="Arial"/>
                <w:bCs/>
                <w:sz w:val="20"/>
                <w:szCs w:val="20"/>
              </w:rPr>
              <w:t xml:space="preserve">zapísaný v obchodnom registri </w:t>
            </w:r>
            <w:r w:rsidR="00DF2013">
              <w:rPr>
                <w:rFonts w:ascii="Arial" w:hAnsi="Arial" w:cs="Arial"/>
                <w:bCs/>
                <w:sz w:val="20"/>
                <w:szCs w:val="20"/>
              </w:rPr>
              <w:t xml:space="preserve">nesmie mať v obchodnom registri zapísané činnosti poľnohospodárskej prvovýroby. Žiadateľ </w:t>
            </w:r>
            <w:r w:rsidR="00467625">
              <w:rPr>
                <w:rFonts w:ascii="Arial" w:hAnsi="Arial" w:cs="Arial"/>
                <w:bCs/>
                <w:sz w:val="20"/>
                <w:szCs w:val="20"/>
              </w:rPr>
              <w:t xml:space="preserve">nezapísaný v obchodnom registri </w:t>
            </w:r>
            <w:r w:rsidR="00DF2013">
              <w:rPr>
                <w:rFonts w:ascii="Arial" w:hAnsi="Arial" w:cs="Arial"/>
                <w:bCs/>
                <w:sz w:val="20"/>
                <w:szCs w:val="20"/>
              </w:rPr>
              <w:t>nesmie</w:t>
            </w:r>
            <w:r w:rsidR="00467625">
              <w:rPr>
                <w:rFonts w:ascii="Arial" w:hAnsi="Arial" w:cs="Arial"/>
                <w:bCs/>
                <w:sz w:val="20"/>
                <w:szCs w:val="20"/>
              </w:rPr>
              <w:t xml:space="preserve"> byť evidovaný ako samostatne hospodáriaci roľník</w:t>
            </w:r>
            <w:r w:rsidR="00725AD2">
              <w:rPr>
                <w:rFonts w:ascii="Arial" w:hAnsi="Arial" w:cs="Arial"/>
                <w:bCs/>
                <w:sz w:val="20"/>
                <w:szCs w:val="20"/>
              </w:rPr>
              <w:t xml:space="preserve"> (ďalej aj „SHR“)</w:t>
            </w:r>
            <w:r w:rsidR="005D3870">
              <w:rPr>
                <w:rFonts w:ascii="Arial" w:hAnsi="Arial" w:cs="Arial"/>
                <w:bCs/>
                <w:sz w:val="20"/>
                <w:szCs w:val="20"/>
              </w:rPr>
              <w:t>,</w:t>
            </w:r>
          </w:p>
          <w:p w14:paraId="058914B4" w14:textId="6155F826" w:rsidR="00997F82" w:rsidRDefault="00C85FC6"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730547D5"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r w:rsidR="00E91593">
              <w:rPr>
                <w:rFonts w:ascii="Arial" w:hAnsi="Arial" w:cs="Arial"/>
                <w:bCs/>
                <w:sz w:val="20"/>
                <w:szCs w:val="20"/>
              </w:rPr>
              <w:t>.</w:t>
            </w:r>
          </w:p>
          <w:p w14:paraId="369F3429" w14:textId="4B3AAE4D"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r w:rsidR="005D3870">
              <w:rPr>
                <w:rFonts w:ascii="Arial" w:hAnsi="Arial" w:cs="Arial"/>
                <w:bCs/>
                <w:sz w:val="20"/>
                <w:szCs w:val="20"/>
              </w:rPr>
              <w:t> </w:t>
            </w:r>
            <w:r>
              <w:rPr>
                <w:rFonts w:ascii="Arial" w:hAnsi="Arial" w:cs="Arial"/>
                <w:bCs/>
                <w:sz w:val="20"/>
                <w:szCs w:val="20"/>
              </w:rPr>
              <w:t>ŽoPr</w:t>
            </w:r>
            <w:r w:rsidR="005D3870">
              <w:rPr>
                <w:rFonts w:ascii="Arial" w:hAnsi="Arial" w:cs="Arial"/>
                <w:bCs/>
                <w:sz w:val="20"/>
                <w:szCs w:val="20"/>
              </w:rPr>
              <w:t xml:space="preserve"> a kópiu</w:t>
            </w:r>
            <w:r w:rsidR="005D3870">
              <w:t xml:space="preserve"> </w:t>
            </w:r>
            <w:r w:rsidR="005D3870">
              <w:rPr>
                <w:rFonts w:ascii="Arial" w:hAnsi="Arial" w:cs="Arial"/>
                <w:bCs/>
                <w:sz w:val="20"/>
                <w:szCs w:val="20"/>
              </w:rPr>
              <w:t>zrušenia</w:t>
            </w:r>
            <w:r w:rsidR="005D3870" w:rsidRPr="005D3870">
              <w:rPr>
                <w:rFonts w:ascii="Arial" w:hAnsi="Arial" w:cs="Arial"/>
                <w:bCs/>
                <w:sz w:val="20"/>
                <w:szCs w:val="20"/>
              </w:rPr>
              <w:t xml:space="preserve"> osvedčenia o zápise do evidencie</w:t>
            </w:r>
            <w:r w:rsidR="005D3870">
              <w:rPr>
                <w:rFonts w:ascii="Arial" w:hAnsi="Arial" w:cs="Arial"/>
                <w:bCs/>
                <w:sz w:val="20"/>
                <w:szCs w:val="20"/>
              </w:rPr>
              <w:t xml:space="preserve"> </w:t>
            </w:r>
            <w:r w:rsidR="00725AD2">
              <w:rPr>
                <w:rFonts w:ascii="Arial" w:hAnsi="Arial" w:cs="Arial"/>
                <w:bCs/>
                <w:sz w:val="20"/>
                <w:szCs w:val="20"/>
              </w:rPr>
              <w:t>SHR</w:t>
            </w:r>
            <w:r w:rsidR="005D3870">
              <w:rPr>
                <w:rFonts w:ascii="Arial" w:hAnsi="Arial" w:cs="Arial"/>
                <w:bCs/>
                <w:sz w:val="20"/>
                <w:szCs w:val="20"/>
              </w:rPr>
              <w:t xml:space="preserve">, vydaného miestne príslušným miestnym (mestským, resp. obecným) úradom, v prípade, že žiadateľ nie je zapísaný v obchodnom registri a ku dňu predloženia </w:t>
            </w:r>
            <w:r w:rsidR="00725AD2">
              <w:rPr>
                <w:rFonts w:ascii="Arial" w:hAnsi="Arial" w:cs="Arial"/>
                <w:bCs/>
                <w:sz w:val="20"/>
                <w:szCs w:val="20"/>
              </w:rPr>
              <w:t>ŽoPr</w:t>
            </w:r>
            <w:r w:rsidR="00AE1A20">
              <w:rPr>
                <w:rFonts w:ascii="Arial" w:hAnsi="Arial" w:cs="Arial"/>
                <w:bCs/>
                <w:sz w:val="20"/>
                <w:szCs w:val="20"/>
              </w:rPr>
              <w:t xml:space="preserve"> nebolo ukončenie činnosti </w:t>
            </w:r>
            <w:r w:rsidR="00725AD2">
              <w:rPr>
                <w:rFonts w:ascii="Arial" w:hAnsi="Arial" w:cs="Arial"/>
                <w:bCs/>
                <w:sz w:val="20"/>
                <w:szCs w:val="20"/>
              </w:rPr>
              <w:t>SHR</w:t>
            </w:r>
            <w:r w:rsidR="00AE1A20">
              <w:rPr>
                <w:rFonts w:ascii="Arial" w:hAnsi="Arial" w:cs="Arial"/>
                <w:bCs/>
                <w:sz w:val="20"/>
                <w:szCs w:val="20"/>
              </w:rPr>
              <w:t xml:space="preserve"> zaznamenané v registri organizácií)</w:t>
            </w:r>
            <w:r w:rsidRPr="00A05B6B">
              <w:rPr>
                <w:rFonts w:ascii="Arial" w:hAnsi="Arial" w:cs="Arial"/>
                <w:bCs/>
                <w:sz w:val="20"/>
                <w:szCs w:val="20"/>
              </w:rPr>
              <w:t>.</w:t>
            </w:r>
          </w:p>
          <w:p w14:paraId="0CA77EA7" w14:textId="7373F14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ŽoPr </w:t>
            </w:r>
            <w:r w:rsidR="00E91593">
              <w:rPr>
                <w:rFonts w:ascii="Arial" w:hAnsi="Arial" w:cs="Arial"/>
                <w:bCs/>
                <w:sz w:val="20"/>
                <w:szCs w:val="20"/>
              </w:rPr>
              <w:t>–</w:t>
            </w:r>
            <w:r w:rsidRPr="00934546">
              <w:rPr>
                <w:rFonts w:ascii="Arial" w:hAnsi="Arial" w:cs="Arial"/>
                <w:bCs/>
                <w:sz w:val="20"/>
                <w:szCs w:val="20"/>
              </w:rPr>
              <w:t xml:space="preserve"> Splnomocnenie</w:t>
            </w:r>
            <w:r w:rsidR="00E91593">
              <w:rPr>
                <w:rFonts w:ascii="Arial" w:hAnsi="Arial" w:cs="Arial"/>
                <w:bCs/>
                <w:sz w:val="20"/>
                <w:szCs w:val="20"/>
              </w:rPr>
              <w:t>.</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2D775FC2" w14:textId="05CFAF25"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2" w:history="1">
              <w:r w:rsidRPr="00A20462">
                <w:rPr>
                  <w:rStyle w:val="Hypertextovprepojenie"/>
                  <w:rFonts w:cs="Arial"/>
                  <w:bCs/>
                  <w:sz w:val="20"/>
                  <w:szCs w:val="20"/>
                </w:rPr>
                <w:t>https://rpo.statistics.sk</w:t>
              </w:r>
            </w:hyperlink>
            <w:r w:rsidR="0021172D">
              <w:rPr>
                <w:rStyle w:val="Hypertextovprepojenie"/>
                <w:rFonts w:cs="Arial"/>
                <w:bCs/>
                <w:sz w:val="20"/>
                <w:szCs w:val="20"/>
              </w:rPr>
              <w:t>.</w:t>
            </w:r>
            <w:r w:rsidRPr="00A20462">
              <w:rPr>
                <w:rFonts w:ascii="Arial" w:hAnsi="Arial" w:cs="Arial"/>
                <w:bCs/>
                <w:sz w:val="20"/>
                <w:szCs w:val="20"/>
              </w:rPr>
              <w:t xml:space="preserve"> </w:t>
            </w:r>
          </w:p>
          <w:p w14:paraId="43957190" w14:textId="1A291491"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467625">
              <w:rPr>
                <w:rFonts w:ascii="Arial" w:hAnsi="Arial" w:cs="Arial"/>
                <w:bCs/>
                <w:sz w:val="20"/>
                <w:szCs w:val="20"/>
              </w:rPr>
              <w:t> </w:t>
            </w:r>
            <w:r>
              <w:rPr>
                <w:rFonts w:ascii="Arial" w:hAnsi="Arial" w:cs="Arial"/>
                <w:bCs/>
                <w:sz w:val="20"/>
                <w:szCs w:val="20"/>
              </w:rPr>
              <w:t>ŽoPr</w:t>
            </w:r>
            <w:r w:rsidR="00467625">
              <w:rPr>
                <w:rFonts w:ascii="Arial" w:hAnsi="Arial" w:cs="Arial"/>
                <w:bCs/>
                <w:sz w:val="20"/>
                <w:szCs w:val="20"/>
              </w:rPr>
              <w:t xml:space="preserve"> a </w:t>
            </w:r>
            <w:r w:rsidR="00467625" w:rsidRPr="00A20462">
              <w:rPr>
                <w:rFonts w:ascii="Arial" w:hAnsi="Arial" w:cs="Arial"/>
                <w:bCs/>
                <w:sz w:val="20"/>
                <w:szCs w:val="20"/>
              </w:rPr>
              <w:t>verejne dostupných informácií</w:t>
            </w:r>
            <w:r w:rsidR="00467625">
              <w:rPr>
                <w:rFonts w:ascii="Arial" w:hAnsi="Arial" w:cs="Arial"/>
                <w:bCs/>
                <w:sz w:val="20"/>
                <w:szCs w:val="20"/>
              </w:rPr>
              <w:t xml:space="preserve"> (</w:t>
            </w:r>
            <w:hyperlink r:id="rId13" w:history="1">
              <w:r w:rsidR="005D3870" w:rsidRPr="005D3870">
                <w:rPr>
                  <w:rStyle w:val="Hypertextovprepojenie"/>
                  <w:rFonts w:cs="Arial"/>
                  <w:bCs/>
                  <w:sz w:val="20"/>
                  <w:szCs w:val="20"/>
                </w:rPr>
                <w:t>register organizácií</w:t>
              </w:r>
            </w:hyperlink>
            <w:r w:rsidR="005D3870">
              <w:rPr>
                <w:rFonts w:ascii="Arial" w:hAnsi="Arial" w:cs="Arial"/>
                <w:bCs/>
                <w:sz w:val="20"/>
                <w:szCs w:val="20"/>
              </w:rPr>
              <w:t xml:space="preserve"> a </w:t>
            </w:r>
            <w:hyperlink r:id="rId14" w:history="1">
              <w:r w:rsidR="005D3870" w:rsidRPr="005D3870">
                <w:rPr>
                  <w:rStyle w:val="Hypertextovprepojenie"/>
                  <w:rFonts w:cs="Arial"/>
                  <w:bCs/>
                  <w:sz w:val="20"/>
                  <w:szCs w:val="20"/>
                </w:rPr>
                <w:t>obchodný register</w:t>
              </w:r>
            </w:hyperlink>
            <w:r w:rsidR="005D3870">
              <w:rPr>
                <w:rFonts w:ascii="Arial" w:hAnsi="Arial" w:cs="Arial"/>
                <w:bCs/>
                <w:sz w:val="20"/>
                <w:szCs w:val="20"/>
              </w:rPr>
              <w:t>)</w:t>
            </w:r>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2E5BC2CB" w:rsidR="00997F82" w:rsidRPr="006D71F3" w:rsidRDefault="00997F82">
            <w:pPr>
              <w:pStyle w:val="Odsekzoznamu"/>
              <w:keepNext/>
              <w:spacing w:before="120" w:after="120" w:line="240" w:lineRule="auto"/>
              <w:ind w:left="504" w:right="85"/>
              <w:contextualSpacing w:val="0"/>
              <w:rPr>
                <w:rFonts w:ascii="Arial" w:hAnsi="Arial" w:cs="Arial"/>
                <w:b/>
                <w:sz w:val="20"/>
                <w:szCs w:val="20"/>
              </w:rPr>
              <w:pPrChange w:id="213" w:author="Ladislav Sisák" w:date="2023-03-17T16:34:00Z">
                <w:pPr>
                  <w:pStyle w:val="Odsekzoznamu"/>
                  <w:keepNext/>
                  <w:numPr>
                    <w:numId w:val="6"/>
                  </w:numPr>
                  <w:spacing w:before="120" w:after="120" w:line="240" w:lineRule="auto"/>
                  <w:ind w:left="504" w:right="85" w:hanging="357"/>
                  <w:contextualSpacing w:val="0"/>
                </w:pPr>
              </w:pPrChange>
            </w:pPr>
            <w:commentRangeStart w:id="214"/>
            <w:del w:id="215" w:author="Ladislav Sisák" w:date="2023-03-17T16:34:00Z">
              <w:r w:rsidRPr="00C814AC" w:rsidDel="0064125A">
                <w:rPr>
                  <w:rFonts w:ascii="Arial" w:hAnsi="Arial" w:cs="Arial"/>
                  <w:b/>
                  <w:sz w:val="20"/>
                  <w:szCs w:val="20"/>
                </w:rPr>
                <w:lastRenderedPageBreak/>
                <w:delText>Právna forma</w:delText>
              </w:r>
              <w:commentRangeEnd w:id="214"/>
              <w:r w:rsidRPr="006D71F3" w:rsidDel="0064125A">
                <w:rPr>
                  <w:rFonts w:ascii="Arial" w:hAnsi="Arial" w:cs="Arial"/>
                  <w:b/>
                  <w:sz w:val="20"/>
                  <w:szCs w:val="20"/>
                </w:rPr>
                <w:commentReference w:id="214"/>
              </w:r>
            </w:del>
          </w:p>
        </w:tc>
      </w:tr>
      <w:tr w:rsidR="00997F82" w:rsidRPr="006A79F0" w14:paraId="0A828E09" w14:textId="77777777" w:rsidTr="00687273">
        <w:tc>
          <w:tcPr>
            <w:tcW w:w="9776" w:type="dxa"/>
            <w:shd w:val="clear" w:color="auto" w:fill="auto"/>
          </w:tcPr>
          <w:p w14:paraId="73E441E2" w14:textId="0996EEBE" w:rsidR="00997F82" w:rsidDel="0064125A" w:rsidRDefault="00997F82" w:rsidP="00374B3F">
            <w:pPr>
              <w:pStyle w:val="Odsekzoznamu"/>
              <w:spacing w:before="120" w:after="120" w:line="240" w:lineRule="auto"/>
              <w:ind w:left="85" w:right="85"/>
              <w:contextualSpacing w:val="0"/>
              <w:jc w:val="both"/>
              <w:rPr>
                <w:del w:id="216" w:author="Ladislav Sisák" w:date="2023-03-17T16:34:00Z"/>
                <w:rFonts w:ascii="Arial" w:hAnsi="Arial" w:cs="Arial"/>
                <w:b/>
                <w:bCs/>
                <w:sz w:val="20"/>
                <w:szCs w:val="20"/>
              </w:rPr>
            </w:pPr>
            <w:del w:id="217" w:author="Ladislav Sisák" w:date="2023-03-17T16:34:00Z">
              <w:r w:rsidDel="0064125A">
                <w:rPr>
                  <w:rFonts w:ascii="Arial" w:hAnsi="Arial" w:cs="Arial"/>
                  <w:b/>
                  <w:bCs/>
                  <w:sz w:val="20"/>
                  <w:szCs w:val="20"/>
                </w:rPr>
                <w:delText>Opis podmienky:</w:delText>
              </w:r>
            </w:del>
          </w:p>
          <w:p w14:paraId="16C08187" w14:textId="1E1B8B6E" w:rsidR="00997F82" w:rsidDel="0064125A" w:rsidRDefault="00997F82" w:rsidP="00374B3F">
            <w:pPr>
              <w:pStyle w:val="Odsekzoznamu"/>
              <w:spacing w:before="120" w:after="120" w:line="240" w:lineRule="auto"/>
              <w:ind w:left="85" w:right="85"/>
              <w:contextualSpacing w:val="0"/>
              <w:jc w:val="both"/>
              <w:rPr>
                <w:del w:id="218" w:author="Ladislav Sisák" w:date="2023-03-17T16:34:00Z"/>
                <w:rFonts w:ascii="Arial" w:hAnsi="Arial" w:cs="Arial"/>
                <w:bCs/>
                <w:sz w:val="20"/>
                <w:szCs w:val="20"/>
              </w:rPr>
            </w:pPr>
            <w:del w:id="219" w:author="Ladislav Sisák" w:date="2023-03-17T16:34:00Z">
              <w:r w:rsidDel="0064125A">
                <w:rPr>
                  <w:rFonts w:ascii="Arial" w:hAnsi="Arial" w:cs="Arial"/>
                  <w:bCs/>
                  <w:sz w:val="20"/>
                  <w:szCs w:val="20"/>
                </w:rPr>
                <w:delText>Oprávnenými žiadateľmi sú:</w:delText>
              </w:r>
            </w:del>
          </w:p>
          <w:p w14:paraId="7235C66C" w14:textId="72CF30E9" w:rsidR="00997F82" w:rsidDel="0064125A" w:rsidRDefault="00997F82" w:rsidP="00733FAA">
            <w:pPr>
              <w:pStyle w:val="Odsekzoznamu"/>
              <w:numPr>
                <w:ilvl w:val="0"/>
                <w:numId w:val="42"/>
              </w:numPr>
              <w:spacing w:before="60" w:after="60" w:line="240" w:lineRule="auto"/>
              <w:ind w:left="791"/>
              <w:jc w:val="both"/>
              <w:rPr>
                <w:del w:id="220" w:author="Ladislav Sisák" w:date="2023-03-17T16:34:00Z"/>
                <w:rFonts w:ascii="Arial" w:hAnsi="Arial" w:cs="Arial"/>
                <w:bCs/>
                <w:sz w:val="20"/>
                <w:szCs w:val="20"/>
              </w:rPr>
            </w:pPr>
            <w:commentRangeStart w:id="221"/>
            <w:del w:id="222" w:author="Ladislav Sisák" w:date="2023-03-17T16:34:00Z">
              <w:r w:rsidDel="0064125A">
                <w:rPr>
                  <w:rFonts w:ascii="Arial" w:hAnsi="Arial" w:cs="Arial"/>
                  <w:bCs/>
                  <w:sz w:val="20"/>
                  <w:szCs w:val="20"/>
                </w:rPr>
                <w:delText>obce podľa zákona č. 369/1990 Zb. o obecnom zriadení</w:delText>
              </w:r>
              <w:r w:rsidR="00BF6C3A" w:rsidDel="0064125A">
                <w:rPr>
                  <w:rFonts w:ascii="Arial" w:hAnsi="Arial" w:cs="Arial"/>
                  <w:bCs/>
                  <w:sz w:val="20"/>
                  <w:szCs w:val="20"/>
                </w:rPr>
                <w:delText xml:space="preserve"> s počtom obyvateľov do 20 000 (vrátane)</w:delText>
              </w:r>
              <w:r w:rsidDel="0064125A">
                <w:rPr>
                  <w:rFonts w:ascii="Arial" w:hAnsi="Arial" w:cs="Arial"/>
                  <w:bCs/>
                  <w:sz w:val="20"/>
                  <w:szCs w:val="20"/>
                </w:rPr>
                <w:delText>,</w:delText>
              </w:r>
            </w:del>
          </w:p>
          <w:p w14:paraId="140A07C9" w14:textId="03096D09" w:rsidR="00997F82" w:rsidDel="0064125A" w:rsidRDefault="00997F82" w:rsidP="00733FAA">
            <w:pPr>
              <w:pStyle w:val="Odsekzoznamu"/>
              <w:numPr>
                <w:ilvl w:val="0"/>
                <w:numId w:val="42"/>
              </w:numPr>
              <w:spacing w:before="60" w:after="60" w:line="240" w:lineRule="auto"/>
              <w:ind w:left="791"/>
              <w:jc w:val="both"/>
              <w:rPr>
                <w:del w:id="223" w:author="Ladislav Sisák" w:date="2023-03-17T16:34:00Z"/>
                <w:rFonts w:ascii="Arial" w:hAnsi="Arial" w:cs="Arial"/>
                <w:bCs/>
                <w:sz w:val="20"/>
                <w:szCs w:val="20"/>
              </w:rPr>
            </w:pPr>
            <w:del w:id="224" w:author="Ladislav Sisák" w:date="2023-03-17T16:34:00Z">
              <w:r w:rsidDel="0064125A">
                <w:rPr>
                  <w:rFonts w:ascii="Arial" w:hAnsi="Arial" w:cs="Arial"/>
                  <w:bCs/>
                  <w:sz w:val="20"/>
                  <w:szCs w:val="20"/>
                </w:rPr>
                <w:delText>združenia obcí podľa zákona č. 369/1990 Zb. o obecnom zriadení,</w:delText>
              </w:r>
            </w:del>
          </w:p>
          <w:p w14:paraId="5FD968E2" w14:textId="2E7892BF" w:rsidR="00997F82" w:rsidDel="0064125A" w:rsidRDefault="00997F82" w:rsidP="00733FAA">
            <w:pPr>
              <w:pStyle w:val="Odsekzoznamu"/>
              <w:numPr>
                <w:ilvl w:val="0"/>
                <w:numId w:val="42"/>
              </w:numPr>
              <w:spacing w:before="60" w:after="60" w:line="240" w:lineRule="auto"/>
              <w:ind w:left="791"/>
              <w:jc w:val="both"/>
              <w:rPr>
                <w:del w:id="225" w:author="Ladislav Sisák" w:date="2023-03-17T16:34:00Z"/>
                <w:rFonts w:ascii="Arial" w:hAnsi="Arial" w:cs="Arial"/>
                <w:bCs/>
                <w:sz w:val="20"/>
                <w:szCs w:val="20"/>
              </w:rPr>
            </w:pPr>
            <w:del w:id="226" w:author="Ladislav Sisák" w:date="2023-03-17T16:34:00Z">
              <w:r w:rsidDel="0064125A">
                <w:rPr>
                  <w:rFonts w:ascii="Arial" w:hAnsi="Arial" w:cs="Arial"/>
                  <w:bCs/>
                  <w:sz w:val="20"/>
                  <w:szCs w:val="20"/>
                </w:rPr>
                <w:delText>združenie právnických osôb podľa zákona č. 40/1964 Zb. Občiansky zákonník,</w:delText>
              </w:r>
            </w:del>
          </w:p>
          <w:p w14:paraId="32998F27" w14:textId="0C60BE79" w:rsidR="00997F82" w:rsidDel="0064125A" w:rsidRDefault="00997F82" w:rsidP="001C2252">
            <w:pPr>
              <w:pStyle w:val="Odsekzoznamu"/>
              <w:numPr>
                <w:ilvl w:val="0"/>
                <w:numId w:val="42"/>
              </w:numPr>
              <w:spacing w:before="60" w:after="60" w:line="240" w:lineRule="auto"/>
              <w:ind w:left="791"/>
              <w:jc w:val="both"/>
              <w:rPr>
                <w:del w:id="227" w:author="Ladislav Sisák" w:date="2023-03-17T16:34:00Z"/>
                <w:rFonts w:ascii="Arial" w:hAnsi="Arial" w:cs="Arial"/>
                <w:bCs/>
                <w:sz w:val="20"/>
                <w:szCs w:val="20"/>
              </w:rPr>
            </w:pPr>
            <w:del w:id="228" w:author="Ladislav Sisák" w:date="2023-03-17T16:34:00Z">
              <w:r w:rsidDel="0064125A">
                <w:rPr>
                  <w:rFonts w:ascii="Arial" w:hAnsi="Arial" w:cs="Arial"/>
                  <w:bCs/>
                  <w:sz w:val="20"/>
                  <w:szCs w:val="20"/>
                </w:rPr>
                <w:delText>občianske združenia podľa zákona č. 83/1990 Zb. o združovaní občanov,</w:delText>
              </w:r>
            </w:del>
          </w:p>
          <w:p w14:paraId="481597F8" w14:textId="239EDA42" w:rsidR="00997F82" w:rsidDel="0064125A" w:rsidRDefault="00997F82" w:rsidP="00DF0742">
            <w:pPr>
              <w:pStyle w:val="Odsekzoznamu"/>
              <w:numPr>
                <w:ilvl w:val="0"/>
                <w:numId w:val="42"/>
              </w:numPr>
              <w:spacing w:before="60" w:after="60" w:line="240" w:lineRule="auto"/>
              <w:ind w:left="791"/>
              <w:jc w:val="both"/>
              <w:rPr>
                <w:del w:id="229" w:author="Ladislav Sisák" w:date="2023-03-17T16:34:00Z"/>
                <w:rFonts w:ascii="Arial" w:hAnsi="Arial" w:cs="Arial"/>
                <w:bCs/>
                <w:sz w:val="20"/>
                <w:szCs w:val="20"/>
              </w:rPr>
            </w:pPr>
            <w:del w:id="230" w:author="Ladislav Sisák" w:date="2023-03-17T16:34:00Z">
              <w:r w:rsidDel="0064125A">
                <w:rPr>
                  <w:rFonts w:ascii="Arial" w:hAnsi="Arial" w:cs="Arial"/>
                  <w:bCs/>
                  <w:sz w:val="20"/>
                  <w:szCs w:val="20"/>
                </w:rPr>
                <w:delText>neziskové organizácie podľa zákona č. 213/1997 Z. z. o neziskových organizáciách poskytujúcich všeobecne prospešné služby,</w:delText>
              </w:r>
            </w:del>
          </w:p>
          <w:p w14:paraId="7F73E5E6" w14:textId="0D2AD85A" w:rsidR="00997F82" w:rsidRPr="005B7618" w:rsidDel="0064125A" w:rsidRDefault="00997F82" w:rsidP="003A5D92">
            <w:pPr>
              <w:pStyle w:val="Odsekzoznamu"/>
              <w:numPr>
                <w:ilvl w:val="0"/>
                <w:numId w:val="42"/>
              </w:numPr>
              <w:spacing w:before="60" w:after="60" w:line="240" w:lineRule="auto"/>
              <w:ind w:left="788" w:hanging="357"/>
              <w:contextualSpacing w:val="0"/>
              <w:jc w:val="both"/>
              <w:rPr>
                <w:del w:id="231" w:author="Ladislav Sisák" w:date="2023-03-17T16:34:00Z"/>
                <w:rFonts w:ascii="Arial" w:hAnsi="Arial" w:cs="Arial"/>
                <w:bCs/>
                <w:sz w:val="20"/>
                <w:szCs w:val="20"/>
              </w:rPr>
            </w:pPr>
            <w:del w:id="232" w:author="Ladislav Sisák" w:date="2023-03-17T16:34:00Z">
              <w:r w:rsidRPr="00E24EB5" w:rsidDel="0064125A">
                <w:rPr>
                  <w:rFonts w:ascii="Arial" w:hAnsi="Arial" w:cs="Arial"/>
                  <w:bCs/>
                  <w:sz w:val="20"/>
                  <w:szCs w:val="20"/>
                </w:rPr>
                <w:delText>cirkvi a náboženské spoločnosti registrované podľa zákona č. 308/1991 Zb. o slobode viery a postavení cirkví a náboženských spoločností v znení neskorších predpisov</w:delText>
              </w:r>
              <w:commentRangeEnd w:id="221"/>
              <w:r w:rsidDel="0064125A">
                <w:rPr>
                  <w:rFonts w:ascii="Arial" w:hAnsi="Arial" w:cs="Arial"/>
                  <w:bCs/>
                  <w:sz w:val="20"/>
                  <w:szCs w:val="20"/>
                </w:rPr>
                <w:delText>.</w:delText>
              </w:r>
              <w:r w:rsidDel="0064125A">
                <w:rPr>
                  <w:rStyle w:val="Odkaznakomentr"/>
                  <w:rFonts w:eastAsia="Times New Roman" w:cs="Times New Roman"/>
                </w:rPr>
                <w:commentReference w:id="221"/>
              </w:r>
            </w:del>
          </w:p>
          <w:p w14:paraId="1C479C79" w14:textId="781D02C8" w:rsidR="00997F82" w:rsidDel="0064125A" w:rsidRDefault="00997F82" w:rsidP="00733FAA">
            <w:pPr>
              <w:pStyle w:val="Odsekzoznamu"/>
              <w:spacing w:before="120" w:after="120" w:line="240" w:lineRule="auto"/>
              <w:ind w:left="85" w:right="85"/>
              <w:contextualSpacing w:val="0"/>
              <w:jc w:val="both"/>
              <w:rPr>
                <w:del w:id="233" w:author="Ladislav Sisák" w:date="2023-03-17T16:34:00Z"/>
                <w:rFonts w:ascii="Arial" w:hAnsi="Arial" w:cs="Arial"/>
                <w:b/>
                <w:bCs/>
                <w:sz w:val="20"/>
                <w:szCs w:val="20"/>
              </w:rPr>
            </w:pPr>
            <w:del w:id="234" w:author="Ladislav Sisák" w:date="2023-03-17T16:34:00Z">
              <w:r w:rsidRPr="008015D4" w:rsidDel="0064125A">
                <w:rPr>
                  <w:rFonts w:ascii="Arial" w:hAnsi="Arial" w:cs="Arial"/>
                  <w:b/>
                  <w:bCs/>
                  <w:sz w:val="20"/>
                  <w:szCs w:val="20"/>
                </w:rPr>
                <w:delText>Zároveň osoba konajúca v mene oprávneného žiadateľa, ak je odlišná od štatutárneho orgánu žiadateľa, musí byť riadne splnomocnená na výkon predmetných úkonov.</w:delText>
              </w:r>
            </w:del>
          </w:p>
          <w:p w14:paraId="024A8170" w14:textId="0FC0EBC8" w:rsidR="00997F82" w:rsidDel="0064125A" w:rsidRDefault="00997F82" w:rsidP="00733FAA">
            <w:pPr>
              <w:pStyle w:val="Odsekzoznamu"/>
              <w:keepNext/>
              <w:spacing w:before="240" w:after="120" w:line="240" w:lineRule="auto"/>
              <w:ind w:left="85" w:right="85"/>
              <w:contextualSpacing w:val="0"/>
              <w:jc w:val="both"/>
              <w:rPr>
                <w:del w:id="235" w:author="Ladislav Sisák" w:date="2023-03-17T16:34:00Z"/>
                <w:rFonts w:ascii="Arial" w:hAnsi="Arial" w:cs="Arial"/>
                <w:b/>
                <w:bCs/>
                <w:sz w:val="20"/>
                <w:szCs w:val="20"/>
              </w:rPr>
            </w:pPr>
            <w:del w:id="236" w:author="Ladislav Sisák" w:date="2023-03-17T16:34:00Z">
              <w:r w:rsidDel="0064125A">
                <w:rPr>
                  <w:rFonts w:ascii="Arial" w:hAnsi="Arial" w:cs="Arial"/>
                  <w:b/>
                  <w:bCs/>
                  <w:sz w:val="20"/>
                  <w:szCs w:val="20"/>
                </w:rPr>
                <w:delText>Forma preukázania:</w:delText>
              </w:r>
            </w:del>
          </w:p>
          <w:p w14:paraId="7F5450FE" w14:textId="0A4C79FD" w:rsidR="00997F82" w:rsidDel="0064125A" w:rsidRDefault="00997F82" w:rsidP="00183589">
            <w:pPr>
              <w:pStyle w:val="Odsekzoznamu"/>
              <w:spacing w:before="120" w:after="0" w:line="240" w:lineRule="auto"/>
              <w:ind w:left="85" w:right="85"/>
              <w:contextualSpacing w:val="0"/>
              <w:jc w:val="both"/>
              <w:rPr>
                <w:del w:id="237" w:author="Ladislav Sisák" w:date="2023-03-17T16:34:00Z"/>
                <w:rFonts w:ascii="Arial" w:hAnsi="Arial" w:cs="Arial"/>
                <w:bCs/>
                <w:sz w:val="20"/>
                <w:szCs w:val="20"/>
              </w:rPr>
            </w:pPr>
            <w:del w:id="238" w:author="Ladislav Sisák" w:date="2023-03-17T16:34:00Z">
              <w:r w:rsidDel="0064125A">
                <w:rPr>
                  <w:rFonts w:ascii="Arial" w:hAnsi="Arial" w:cs="Arial"/>
                  <w:bCs/>
                  <w:sz w:val="20"/>
                  <w:szCs w:val="20"/>
                </w:rPr>
                <w:delText>V prípade p</w:delText>
              </w:r>
              <w:r w:rsidRPr="00A20462" w:rsidDel="0064125A">
                <w:rPr>
                  <w:rFonts w:ascii="Arial" w:hAnsi="Arial" w:cs="Arial"/>
                  <w:bCs/>
                  <w:sz w:val="20"/>
                  <w:szCs w:val="20"/>
                </w:rPr>
                <w:delText>rávnej formy</w:delText>
              </w:r>
              <w:r w:rsidR="000F55AF" w:rsidDel="0064125A">
                <w:rPr>
                  <w:rFonts w:ascii="Arial" w:hAnsi="Arial" w:cs="Arial"/>
                  <w:bCs/>
                  <w:sz w:val="20"/>
                  <w:szCs w:val="20"/>
                </w:rPr>
                <w:delText xml:space="preserve"> (vrátane oprávnených osôb)</w:delText>
              </w:r>
              <w:r w:rsidRPr="00A20462" w:rsidDel="0064125A">
                <w:rPr>
                  <w:rFonts w:ascii="Arial" w:hAnsi="Arial" w:cs="Arial"/>
                  <w:bCs/>
                  <w:sz w:val="20"/>
                  <w:szCs w:val="20"/>
                </w:rPr>
                <w:delText>:</w:delText>
              </w:r>
              <w:r w:rsidDel="0064125A">
                <w:rPr>
                  <w:rFonts w:ascii="Arial" w:hAnsi="Arial" w:cs="Arial"/>
                  <w:bCs/>
                  <w:sz w:val="20"/>
                  <w:szCs w:val="20"/>
                </w:rPr>
                <w:delText xml:space="preserve"> Informácie uvedené žiadateľom </w:delText>
              </w:r>
              <w:r w:rsidRPr="001D4DAB" w:rsidDel="0064125A">
                <w:rPr>
                  <w:rFonts w:ascii="Arial" w:hAnsi="Arial" w:cs="Arial"/>
                  <w:bCs/>
                  <w:sz w:val="20"/>
                  <w:szCs w:val="20"/>
                </w:rPr>
                <w:delText>vo formulári</w:delText>
              </w:r>
              <w:r w:rsidDel="0064125A">
                <w:rPr>
                  <w:rFonts w:ascii="Arial" w:hAnsi="Arial" w:cs="Arial"/>
                  <w:bCs/>
                  <w:sz w:val="20"/>
                  <w:szCs w:val="20"/>
                </w:rPr>
                <w:delText xml:space="preserve"> </w:delText>
              </w:r>
              <w:r w:rsidR="00183589" w:rsidDel="0064125A">
                <w:rPr>
                  <w:rFonts w:ascii="Arial" w:hAnsi="Arial" w:cs="Arial"/>
                  <w:bCs/>
                  <w:sz w:val="20"/>
                  <w:szCs w:val="20"/>
                </w:rPr>
                <w:delText>ŽoPr</w:delText>
              </w:r>
            </w:del>
          </w:p>
          <w:p w14:paraId="60B42007" w14:textId="278BDEDD" w:rsidR="00997F82" w:rsidRPr="00A20462" w:rsidDel="0064125A" w:rsidRDefault="00997F82" w:rsidP="00183589">
            <w:pPr>
              <w:pStyle w:val="Odsekzoznamu"/>
              <w:spacing w:after="120" w:line="240" w:lineRule="auto"/>
              <w:ind w:left="85" w:right="85"/>
              <w:contextualSpacing w:val="0"/>
              <w:jc w:val="both"/>
              <w:rPr>
                <w:del w:id="239" w:author="Ladislav Sisák" w:date="2023-03-17T16:34:00Z"/>
                <w:rFonts w:ascii="Arial" w:hAnsi="Arial" w:cs="Arial"/>
                <w:bCs/>
                <w:sz w:val="20"/>
                <w:szCs w:val="20"/>
              </w:rPr>
            </w:pPr>
            <w:del w:id="240" w:author="Ladislav Sisák" w:date="2023-03-17T16:34:00Z">
              <w:r w:rsidRPr="00A20462" w:rsidDel="0064125A">
                <w:rPr>
                  <w:rFonts w:ascii="Arial" w:hAnsi="Arial" w:cs="Arial"/>
                  <w:bCs/>
                  <w:sz w:val="20"/>
                  <w:szCs w:val="20"/>
                </w:rPr>
                <w:delText>V prípade splnomocnenej osoby</w:delText>
              </w:r>
              <w:r w:rsidDel="0064125A">
                <w:rPr>
                  <w:rFonts w:ascii="Arial" w:hAnsi="Arial" w:cs="Arial"/>
                  <w:bCs/>
                  <w:sz w:val="20"/>
                  <w:szCs w:val="20"/>
                </w:rPr>
                <w:delText>:</w:delText>
              </w:r>
              <w:r w:rsidRPr="00A20462" w:rsidDel="0064125A">
                <w:rPr>
                  <w:rFonts w:ascii="Arial" w:hAnsi="Arial" w:cs="Arial"/>
                  <w:bCs/>
                  <w:sz w:val="20"/>
                  <w:szCs w:val="20"/>
                </w:rPr>
                <w:delText xml:space="preserve"> </w:delText>
              </w:r>
              <w:r w:rsidRPr="00934546" w:rsidDel="0064125A">
                <w:rPr>
                  <w:rFonts w:ascii="Arial" w:hAnsi="Arial" w:cs="Arial"/>
                  <w:bCs/>
                  <w:sz w:val="20"/>
                  <w:szCs w:val="20"/>
                </w:rPr>
                <w:delText>Osobitná príloha ŽoPr - Splnomocnenie</w:delText>
              </w:r>
            </w:del>
          </w:p>
          <w:p w14:paraId="793D91C5" w14:textId="50FD22A4" w:rsidR="00997F82" w:rsidDel="0064125A" w:rsidRDefault="00997F82" w:rsidP="00733FAA">
            <w:pPr>
              <w:pStyle w:val="Odsekzoznamu"/>
              <w:keepNext/>
              <w:spacing w:before="240" w:after="120" w:line="240" w:lineRule="auto"/>
              <w:ind w:left="85" w:right="85"/>
              <w:contextualSpacing w:val="0"/>
              <w:jc w:val="both"/>
              <w:rPr>
                <w:del w:id="241" w:author="Ladislav Sisák" w:date="2023-03-17T16:35:00Z"/>
                <w:rFonts w:ascii="Arial" w:hAnsi="Arial" w:cs="Arial"/>
                <w:b/>
                <w:bCs/>
                <w:sz w:val="20"/>
                <w:szCs w:val="20"/>
              </w:rPr>
            </w:pPr>
            <w:del w:id="242" w:author="Ladislav Sisák" w:date="2023-03-17T16:35:00Z">
              <w:r w:rsidDel="0064125A">
                <w:rPr>
                  <w:rFonts w:ascii="Arial" w:hAnsi="Arial" w:cs="Arial"/>
                  <w:b/>
                  <w:bCs/>
                  <w:sz w:val="20"/>
                  <w:szCs w:val="20"/>
                </w:rPr>
                <w:delText>Spôsob overenia:</w:delText>
              </w:r>
            </w:del>
          </w:p>
          <w:p w14:paraId="4A0E1B9E" w14:textId="583FD5AF" w:rsidR="00997F82" w:rsidDel="0064125A" w:rsidRDefault="00997F82" w:rsidP="00733FAA">
            <w:pPr>
              <w:pStyle w:val="Odsekzoznamu"/>
              <w:spacing w:before="120" w:after="120" w:line="240" w:lineRule="auto"/>
              <w:ind w:left="85" w:right="85"/>
              <w:contextualSpacing w:val="0"/>
              <w:jc w:val="both"/>
              <w:rPr>
                <w:del w:id="243" w:author="Ladislav Sisák" w:date="2023-03-17T16:35:00Z"/>
                <w:rFonts w:ascii="Arial" w:hAnsi="Arial" w:cs="Arial"/>
                <w:bCs/>
                <w:sz w:val="20"/>
                <w:szCs w:val="20"/>
              </w:rPr>
            </w:pPr>
            <w:del w:id="244" w:author="Ladislav Sisák" w:date="2023-03-17T16:35:00Z">
              <w:r w:rsidRPr="001722BE" w:rsidDel="0064125A">
                <w:rPr>
                  <w:rFonts w:ascii="Arial" w:hAnsi="Arial" w:cs="Arial"/>
                  <w:b/>
                  <w:bCs/>
                  <w:sz w:val="20"/>
                  <w:szCs w:val="20"/>
                </w:rPr>
                <w:delText>MAS preverí právnu formu prostredníctvom</w:delText>
              </w:r>
              <w:r w:rsidRPr="00A20462" w:rsidDel="0064125A">
                <w:rPr>
                  <w:rFonts w:ascii="Arial" w:hAnsi="Arial" w:cs="Arial"/>
                  <w:bCs/>
                  <w:sz w:val="20"/>
                  <w:szCs w:val="20"/>
                </w:rPr>
                <w:delText xml:space="preserve"> </w:delText>
              </w:r>
              <w:r w:rsidDel="0064125A">
                <w:rPr>
                  <w:rFonts w:ascii="Arial" w:hAnsi="Arial" w:cs="Arial"/>
                  <w:bCs/>
                  <w:sz w:val="20"/>
                  <w:szCs w:val="20"/>
                </w:rPr>
                <w:delText xml:space="preserve">informácií uvedených v žiadosti o príspevok a </w:delText>
              </w:r>
              <w:r w:rsidRPr="00A20462" w:rsidDel="0064125A">
                <w:rPr>
                  <w:rFonts w:ascii="Arial" w:hAnsi="Arial" w:cs="Arial"/>
                  <w:bCs/>
                  <w:sz w:val="20"/>
                  <w:szCs w:val="20"/>
                </w:rPr>
                <w:delText>verejne dostupných informácií</w:delText>
              </w:r>
              <w:r w:rsidDel="0064125A">
                <w:rPr>
                  <w:rFonts w:ascii="Arial" w:hAnsi="Arial" w:cs="Arial"/>
                  <w:bCs/>
                  <w:sz w:val="20"/>
                  <w:szCs w:val="20"/>
                </w:rPr>
                <w:delText>. V prípade oprávnených žiadateľov podľa:</w:delText>
              </w:r>
            </w:del>
          </w:p>
          <w:p w14:paraId="1A46495A" w14:textId="2EB03028" w:rsidR="00997F82" w:rsidRPr="00C63476" w:rsidDel="0064125A" w:rsidRDefault="00997F82" w:rsidP="00733FAA">
            <w:pPr>
              <w:pStyle w:val="Odsekzoznamu"/>
              <w:numPr>
                <w:ilvl w:val="0"/>
                <w:numId w:val="14"/>
              </w:numPr>
              <w:spacing w:before="60" w:after="60" w:line="240" w:lineRule="auto"/>
              <w:ind w:left="499" w:right="85" w:hanging="357"/>
              <w:jc w:val="both"/>
              <w:rPr>
                <w:del w:id="245" w:author="Ladislav Sisák" w:date="2023-03-17T16:35:00Z"/>
                <w:rStyle w:val="Hypertextovprepojenie"/>
                <w:rFonts w:cs="Arial"/>
                <w:bCs/>
                <w:sz w:val="20"/>
                <w:szCs w:val="20"/>
              </w:rPr>
            </w:pPr>
            <w:commentRangeStart w:id="246"/>
            <w:del w:id="247" w:author="Ladislav Sisák" w:date="2023-03-17T16:35:00Z">
              <w:r w:rsidRPr="00C63476" w:rsidDel="0064125A">
                <w:rPr>
                  <w:rFonts w:ascii="Arial" w:hAnsi="Arial" w:cs="Arial"/>
                  <w:bCs/>
                  <w:sz w:val="20"/>
                  <w:szCs w:val="20"/>
                </w:rPr>
                <w:delText xml:space="preserve">písm. a) až e) overí informácie na webovom sídle </w:delText>
              </w:r>
              <w:r w:rsidDel="0064125A">
                <w:fldChar w:fldCharType="begin"/>
              </w:r>
              <w:r w:rsidDel="0064125A">
                <w:delInstrText>HYPERLINK "https://rpo.statistics.sk"</w:delInstrText>
              </w:r>
              <w:r w:rsidDel="0064125A">
                <w:fldChar w:fldCharType="separate"/>
              </w:r>
              <w:r w:rsidRPr="00C63476" w:rsidDel="0064125A">
                <w:rPr>
                  <w:rStyle w:val="Hypertextovprepojenie"/>
                  <w:rFonts w:cs="Arial"/>
                  <w:bCs/>
                  <w:sz w:val="20"/>
                  <w:szCs w:val="20"/>
                </w:rPr>
                <w:delText>https://rpo.statistics.sk</w:delText>
              </w:r>
              <w:r w:rsidDel="0064125A">
                <w:rPr>
                  <w:rStyle w:val="Hypertextovprepojenie"/>
                  <w:rFonts w:cs="Arial"/>
                  <w:bCs/>
                  <w:sz w:val="20"/>
                  <w:szCs w:val="20"/>
                </w:rPr>
                <w:fldChar w:fldCharType="end"/>
              </w:r>
            </w:del>
          </w:p>
          <w:p w14:paraId="1578CA14" w14:textId="448B9888" w:rsidR="00997F82" w:rsidRPr="00C63476" w:rsidDel="0064125A" w:rsidRDefault="00997F82" w:rsidP="00733FAA">
            <w:pPr>
              <w:pStyle w:val="Odsekzoznamu"/>
              <w:numPr>
                <w:ilvl w:val="0"/>
                <w:numId w:val="14"/>
              </w:numPr>
              <w:spacing w:before="60" w:after="60" w:line="240" w:lineRule="auto"/>
              <w:ind w:left="499" w:right="85" w:hanging="357"/>
              <w:jc w:val="both"/>
              <w:rPr>
                <w:del w:id="248" w:author="Ladislav Sisák" w:date="2023-03-17T16:35:00Z"/>
                <w:rFonts w:ascii="Arial" w:hAnsi="Arial" w:cs="Arial"/>
                <w:bCs/>
                <w:sz w:val="20"/>
                <w:szCs w:val="20"/>
              </w:rPr>
            </w:pPr>
            <w:del w:id="249" w:author="Ladislav Sisák" w:date="2023-03-17T16:35:00Z">
              <w:r w:rsidRPr="00C63476" w:rsidDel="0064125A">
                <w:rPr>
                  <w:rFonts w:ascii="Arial" w:hAnsi="Arial" w:cs="Arial"/>
                  <w:bCs/>
                  <w:sz w:val="20"/>
                  <w:szCs w:val="20"/>
                </w:rPr>
                <w:delText xml:space="preserve">písm. f) na webovom sídle ministerstva kultúry v registri cirkevných právnických osôb: </w:delText>
              </w:r>
              <w:r w:rsidDel="0064125A">
                <w:fldChar w:fldCharType="begin"/>
              </w:r>
              <w:r w:rsidDel="0064125A">
                <w:delInstrText>HYPERLINK "http://www.culture.gov.sk/extdoc/4426/EVIDENCIA_CNS"</w:delInstrText>
              </w:r>
              <w:r w:rsidDel="0064125A">
                <w:fldChar w:fldCharType="separate"/>
              </w:r>
              <w:r w:rsidRPr="00C63476" w:rsidDel="0064125A">
                <w:rPr>
                  <w:rStyle w:val="Hypertextovprepojenie"/>
                  <w:rFonts w:cs="Arial"/>
                  <w:bCs/>
                  <w:sz w:val="20"/>
                  <w:szCs w:val="20"/>
                </w:rPr>
                <w:delText>http://www.culture.gov.sk/extdoc/4426/EVIDENCIA_CNS</w:delText>
              </w:r>
              <w:r w:rsidDel="0064125A">
                <w:rPr>
                  <w:rStyle w:val="Hypertextovprepojenie"/>
                  <w:rFonts w:cs="Arial"/>
                  <w:bCs/>
                  <w:sz w:val="20"/>
                  <w:szCs w:val="20"/>
                </w:rPr>
                <w:fldChar w:fldCharType="end"/>
              </w:r>
              <w:commentRangeEnd w:id="246"/>
              <w:r w:rsidDel="0064125A">
                <w:rPr>
                  <w:rStyle w:val="Odkaznakomentr"/>
                  <w:rFonts w:eastAsia="Times New Roman" w:cs="Times New Roman"/>
                </w:rPr>
                <w:commentReference w:id="246"/>
              </w:r>
            </w:del>
          </w:p>
          <w:p w14:paraId="55ED2693" w14:textId="2DCB68EA" w:rsidR="00997F82" w:rsidDel="0064125A" w:rsidRDefault="00997F82" w:rsidP="00733FAA">
            <w:pPr>
              <w:pStyle w:val="Odsekzoznamu"/>
              <w:keepNext/>
              <w:spacing w:before="240" w:after="120" w:line="240" w:lineRule="auto"/>
              <w:ind w:left="85" w:right="85"/>
              <w:contextualSpacing w:val="0"/>
              <w:jc w:val="both"/>
              <w:rPr>
                <w:del w:id="250" w:author="Ladislav Sisák" w:date="2023-03-17T16:35:00Z"/>
                <w:rFonts w:ascii="Arial" w:hAnsi="Arial" w:cs="Arial"/>
                <w:b/>
                <w:bCs/>
                <w:sz w:val="20"/>
                <w:szCs w:val="20"/>
              </w:rPr>
            </w:pPr>
            <w:commentRangeStart w:id="251"/>
            <w:del w:id="252" w:author="Ladislav Sisák" w:date="2023-03-17T16:35:00Z">
              <w:r w:rsidDel="0064125A">
                <w:rPr>
                  <w:rFonts w:ascii="Arial" w:hAnsi="Arial" w:cs="Arial"/>
                  <w:b/>
                  <w:bCs/>
                  <w:sz w:val="20"/>
                  <w:szCs w:val="20"/>
                </w:rPr>
                <w:delText>Upozornenie:</w:delText>
              </w:r>
            </w:del>
          </w:p>
          <w:p w14:paraId="05EDAFEB" w14:textId="56F9A40F"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del w:id="253" w:author="Ladislav Sisák" w:date="2023-03-17T16:35:00Z">
              <w:r w:rsidDel="0064125A">
                <w:rPr>
                  <w:rFonts w:ascii="Arial" w:hAnsi="Arial" w:cs="Arial"/>
                  <w:bCs/>
                  <w:sz w:val="20"/>
                  <w:szCs w:val="20"/>
                </w:rPr>
                <w:delTex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delText>
              </w:r>
              <w:r w:rsidR="00175E83" w:rsidDel="0064125A">
                <w:rPr>
                  <w:rFonts w:ascii="Arial" w:hAnsi="Arial" w:cs="Arial"/>
                  <w:bCs/>
                  <w:sz w:val="20"/>
                  <w:szCs w:val="20"/>
                </w:rPr>
                <w:delText>,</w:delText>
              </w:r>
              <w:r w:rsidDel="0064125A">
                <w:rPr>
                  <w:rFonts w:ascii="Arial" w:hAnsi="Arial" w:cs="Arial"/>
                  <w:bCs/>
                  <w:sz w:val="20"/>
                  <w:szCs w:val="20"/>
                </w:rPr>
                <w:delText xml:space="preserve"> vyžiada si MAS stanovy alebo iné obdobné dokumenty, ktorými overí, ktoré osoby sú oprávnené konať v mene žiadateľa (štatutárny zástupcovia), pričom žiadateľ predkladá aktuálnu verziu.</w:delText>
              </w:r>
              <w:commentRangeEnd w:id="251"/>
              <w:r w:rsidR="006D2C8B" w:rsidDel="0064125A">
                <w:rPr>
                  <w:rStyle w:val="Odkaznakomentr"/>
                  <w:rFonts w:eastAsia="Times New Roman" w:cs="Times New Roman"/>
                </w:rPr>
                <w:commentReference w:id="251"/>
              </w:r>
            </w:del>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0262196A" w:rsidR="00997F82" w:rsidRPr="001E317C" w:rsidRDefault="00997F82">
            <w:pPr>
              <w:keepNext/>
              <w:spacing w:before="120" w:after="120" w:line="240" w:lineRule="auto"/>
              <w:ind w:left="360" w:right="85"/>
              <w:rPr>
                <w:rFonts w:ascii="Arial" w:hAnsi="Arial" w:cs="Arial"/>
                <w:b/>
                <w:sz w:val="20"/>
                <w:szCs w:val="20"/>
                <w:rPrChange w:id="254" w:author="LS" w:date="2023-06-28T18:17:00Z">
                  <w:rPr/>
                </w:rPrChange>
              </w:rPr>
              <w:pPrChange w:id="255" w:author="LS" w:date="2023-06-28T18:17:00Z">
                <w:pPr>
                  <w:pStyle w:val="Odsekzoznamu"/>
                  <w:keepNext/>
                  <w:numPr>
                    <w:numId w:val="6"/>
                  </w:numPr>
                  <w:spacing w:before="120" w:after="120" w:line="240" w:lineRule="auto"/>
                  <w:ind w:left="504" w:right="85" w:hanging="357"/>
                  <w:contextualSpacing w:val="0"/>
                </w:pPr>
              </w:pPrChange>
            </w:pPr>
            <w:commentRangeStart w:id="256"/>
            <w:del w:id="257" w:author="LS" w:date="2023-06-28T18:17:00Z">
              <w:r w:rsidRPr="001E317C" w:rsidDel="001E317C">
                <w:rPr>
                  <w:rFonts w:ascii="Arial" w:hAnsi="Arial" w:cs="Arial"/>
                  <w:b/>
                  <w:sz w:val="20"/>
                  <w:szCs w:val="20"/>
                  <w:rPrChange w:id="258" w:author="LS" w:date="2023-06-28T18:17:00Z">
                    <w:rPr/>
                  </w:rPrChange>
                </w:rPr>
                <w:delText>Podmienka, že žiadateľ nie je podnikom v ťažkostiach</w:delText>
              </w:r>
              <w:commentRangeEnd w:id="256"/>
              <w:r w:rsidRPr="006D71F3" w:rsidDel="001E317C">
                <w:commentReference w:id="256"/>
              </w:r>
            </w:del>
          </w:p>
        </w:tc>
      </w:tr>
      <w:tr w:rsidR="00997F82" w:rsidRPr="006A79F0" w14:paraId="21A795C4" w14:textId="77777777" w:rsidTr="00687273">
        <w:tc>
          <w:tcPr>
            <w:tcW w:w="9776" w:type="dxa"/>
            <w:shd w:val="clear" w:color="auto" w:fill="auto"/>
          </w:tcPr>
          <w:p w14:paraId="2B49E4A3" w14:textId="561C00AD" w:rsidR="00997F82" w:rsidRPr="00A10998" w:rsidDel="001E317C" w:rsidRDefault="00997F82" w:rsidP="00DD3EE2">
            <w:pPr>
              <w:pStyle w:val="Odsekzoznamu"/>
              <w:spacing w:before="120" w:after="120" w:line="240" w:lineRule="auto"/>
              <w:ind w:left="85" w:right="85"/>
              <w:contextualSpacing w:val="0"/>
              <w:jc w:val="both"/>
              <w:rPr>
                <w:del w:id="259" w:author="LS" w:date="2023-06-28T18:17:00Z"/>
                <w:rFonts w:ascii="Arial" w:hAnsi="Arial" w:cs="Arial"/>
                <w:b/>
                <w:bCs/>
                <w:sz w:val="20"/>
                <w:szCs w:val="20"/>
              </w:rPr>
            </w:pPr>
            <w:commentRangeStart w:id="260"/>
            <w:del w:id="261" w:author="LS" w:date="2023-06-28T18:17:00Z">
              <w:r w:rsidRPr="00A10998" w:rsidDel="001E317C">
                <w:rPr>
                  <w:rFonts w:ascii="Arial" w:hAnsi="Arial" w:cs="Arial"/>
                  <w:b/>
                  <w:bCs/>
                  <w:sz w:val="20"/>
                  <w:szCs w:val="20"/>
                </w:rPr>
                <w:delText>Opis podmienky:</w:delText>
              </w:r>
            </w:del>
          </w:p>
          <w:p w14:paraId="4CD51390" w14:textId="7F4A064A" w:rsidR="00997F82" w:rsidDel="001E317C" w:rsidRDefault="00997F82" w:rsidP="00DD3EE2">
            <w:pPr>
              <w:pStyle w:val="Odsekzoznamu"/>
              <w:spacing w:before="120" w:after="120" w:line="240" w:lineRule="auto"/>
              <w:ind w:left="85" w:right="85"/>
              <w:contextualSpacing w:val="0"/>
              <w:jc w:val="both"/>
              <w:rPr>
                <w:del w:id="262" w:author="LS" w:date="2023-06-28T18:17:00Z"/>
                <w:rFonts w:ascii="Arial" w:hAnsi="Arial" w:cs="Arial"/>
                <w:bCs/>
                <w:sz w:val="20"/>
                <w:szCs w:val="20"/>
              </w:rPr>
            </w:pPr>
            <w:del w:id="263" w:author="LS" w:date="2023-06-28T18:17:00Z">
              <w:r w:rsidRPr="00A10998" w:rsidDel="001E317C">
                <w:rPr>
                  <w:rFonts w:ascii="Arial" w:hAnsi="Arial" w:cs="Arial"/>
                  <w:bCs/>
                  <w:sz w:val="20"/>
                  <w:szCs w:val="20"/>
                </w:rPr>
                <w:delTex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delText>
              </w:r>
            </w:del>
          </w:p>
          <w:p w14:paraId="255C46B1" w14:textId="16A4DBE1" w:rsidR="00997F82" w:rsidDel="001E317C" w:rsidRDefault="00997F82" w:rsidP="00DD3EE2">
            <w:pPr>
              <w:pStyle w:val="Odsekzoznamu"/>
              <w:keepNext/>
              <w:spacing w:before="240" w:after="120" w:line="240" w:lineRule="auto"/>
              <w:ind w:left="85" w:right="85"/>
              <w:contextualSpacing w:val="0"/>
              <w:jc w:val="both"/>
              <w:rPr>
                <w:del w:id="264" w:author="LS" w:date="2023-06-28T18:17:00Z"/>
                <w:rFonts w:ascii="Arial" w:hAnsi="Arial" w:cs="Arial"/>
                <w:b/>
                <w:bCs/>
                <w:sz w:val="20"/>
                <w:szCs w:val="20"/>
              </w:rPr>
            </w:pPr>
            <w:del w:id="265" w:author="LS" w:date="2023-06-28T18:17:00Z">
              <w:r w:rsidDel="001E317C">
                <w:rPr>
                  <w:rFonts w:ascii="Arial" w:hAnsi="Arial" w:cs="Arial"/>
                  <w:b/>
                  <w:bCs/>
                  <w:sz w:val="20"/>
                  <w:szCs w:val="20"/>
                </w:rPr>
                <w:delText>Forma preukázania:</w:delText>
              </w:r>
            </w:del>
          </w:p>
          <w:p w14:paraId="6010C3CC" w14:textId="1F1C37CC" w:rsidR="00997F82" w:rsidRPr="00934546" w:rsidDel="001E317C" w:rsidRDefault="00997F82" w:rsidP="00DD3EE2">
            <w:pPr>
              <w:pStyle w:val="Odsekzoznamu"/>
              <w:spacing w:before="60" w:after="0" w:line="240" w:lineRule="auto"/>
              <w:ind w:left="85" w:right="85"/>
              <w:contextualSpacing w:val="0"/>
              <w:jc w:val="both"/>
              <w:rPr>
                <w:del w:id="266" w:author="LS" w:date="2023-06-28T18:17:00Z"/>
                <w:rFonts w:ascii="Arial" w:hAnsi="Arial" w:cs="Arial"/>
                <w:bCs/>
                <w:sz w:val="20"/>
                <w:szCs w:val="20"/>
              </w:rPr>
            </w:pPr>
            <w:del w:id="267" w:author="LS" w:date="2023-06-28T18:17:00Z">
              <w:r w:rsidRPr="00934546" w:rsidDel="001E317C">
                <w:rPr>
                  <w:rFonts w:ascii="Arial" w:hAnsi="Arial" w:cs="Arial"/>
                  <w:bCs/>
                  <w:sz w:val="20"/>
                  <w:szCs w:val="20"/>
                </w:rPr>
                <w:delText>Osobitná príloha ŽoPr - Test podniku v ťažkostiach.</w:delText>
              </w:r>
            </w:del>
          </w:p>
          <w:p w14:paraId="7E345E98" w14:textId="06B8FE32" w:rsidR="00997F82" w:rsidDel="001E317C" w:rsidRDefault="00997F82" w:rsidP="00FF15E0">
            <w:pPr>
              <w:pStyle w:val="Odsekzoznamu"/>
              <w:spacing w:after="120" w:line="240" w:lineRule="auto"/>
              <w:ind w:left="2208" w:right="85" w:hanging="2123"/>
              <w:contextualSpacing w:val="0"/>
              <w:jc w:val="both"/>
              <w:rPr>
                <w:del w:id="268" w:author="LS" w:date="2023-06-28T18:17:00Z"/>
                <w:rFonts w:ascii="Arial" w:hAnsi="Arial" w:cs="Arial"/>
                <w:bCs/>
                <w:sz w:val="20"/>
                <w:szCs w:val="20"/>
              </w:rPr>
            </w:pPr>
            <w:del w:id="269" w:author="LS" w:date="2023-06-28T18:17:00Z">
              <w:r w:rsidRPr="00D01EF0" w:rsidDel="001E317C">
                <w:rPr>
                  <w:rFonts w:ascii="Arial" w:hAnsi="Arial" w:cs="Arial"/>
                  <w:bCs/>
                  <w:sz w:val="20"/>
                  <w:szCs w:val="20"/>
                </w:rPr>
                <w:delText>Osobitná príloha ŽoPr - Účtovná závierka (ak nie je zverejnená v registri účtovných závierok)</w:delText>
              </w:r>
              <w:r w:rsidR="00FF15E0" w:rsidDel="001E317C">
                <w:rPr>
                  <w:rFonts w:ascii="Arial" w:hAnsi="Arial" w:cs="Arial"/>
                  <w:bCs/>
                  <w:sz w:val="20"/>
                  <w:szCs w:val="20"/>
                </w:rPr>
                <w:delText xml:space="preserve"> overená</w:delText>
              </w:r>
              <w:r w:rsidR="00FF15E0" w:rsidRPr="00D01EF0" w:rsidDel="001E317C">
                <w:rPr>
                  <w:rFonts w:ascii="Arial" w:hAnsi="Arial" w:cs="Arial"/>
                  <w:bCs/>
                  <w:sz w:val="20"/>
                  <w:szCs w:val="20"/>
                </w:rPr>
                <w:delText xml:space="preserve"> podpisom štatutárneho zástupcu/splnomocnenej </w:delText>
              </w:r>
              <w:r w:rsidR="00FF15E0" w:rsidDel="001E317C">
                <w:rPr>
                  <w:rFonts w:ascii="Arial" w:hAnsi="Arial" w:cs="Arial"/>
                  <w:bCs/>
                  <w:sz w:val="20"/>
                  <w:szCs w:val="20"/>
                </w:rPr>
                <w:delText>o</w:delText>
              </w:r>
              <w:r w:rsidR="00FF15E0" w:rsidRPr="00D01EF0" w:rsidDel="001E317C">
                <w:rPr>
                  <w:rFonts w:ascii="Arial" w:hAnsi="Arial" w:cs="Arial"/>
                  <w:bCs/>
                  <w:sz w:val="20"/>
                  <w:szCs w:val="20"/>
                </w:rPr>
                <w:delText>soby</w:delText>
              </w:r>
            </w:del>
          </w:p>
          <w:p w14:paraId="3A1DE63B" w14:textId="75F27FE9" w:rsidR="00997F82" w:rsidDel="001E317C" w:rsidRDefault="00997F82" w:rsidP="00DD3EE2">
            <w:pPr>
              <w:pStyle w:val="Odsekzoznamu"/>
              <w:spacing w:before="120" w:after="120" w:line="240" w:lineRule="auto"/>
              <w:ind w:left="85" w:right="85"/>
              <w:contextualSpacing w:val="0"/>
              <w:jc w:val="both"/>
              <w:rPr>
                <w:del w:id="270" w:author="LS" w:date="2023-06-28T18:17:00Z"/>
                <w:rFonts w:ascii="Arial" w:hAnsi="Arial" w:cs="Arial"/>
                <w:bCs/>
                <w:sz w:val="20"/>
                <w:szCs w:val="20"/>
              </w:rPr>
            </w:pPr>
            <w:del w:id="271" w:author="LS" w:date="2023-06-28T18:17:00Z">
              <w:r w:rsidRPr="00D01EF0" w:rsidDel="001E317C">
                <w:rPr>
                  <w:rFonts w:ascii="Arial" w:hAnsi="Arial" w:cs="Arial"/>
                  <w:bCs/>
                  <w:sz w:val="20"/>
                  <w:szCs w:val="20"/>
                </w:rPr>
                <w:delText xml:space="preserve">Pokiaľ je účtovná závierka dostupná na </w:delText>
              </w:r>
              <w:r w:rsidDel="001E317C">
                <w:fldChar w:fldCharType="begin"/>
              </w:r>
              <w:r w:rsidDel="001E317C">
                <w:delInstrText>HYPERLINK "http://www.registeruz.sk"</w:delInstrText>
              </w:r>
              <w:r w:rsidDel="001E317C">
                <w:fldChar w:fldCharType="separate"/>
              </w:r>
              <w:r w:rsidRPr="00D01EF0" w:rsidDel="001E317C">
                <w:rPr>
                  <w:rStyle w:val="Hypertextovprepojenie"/>
                  <w:rFonts w:cs="Arial"/>
                  <w:bCs/>
                  <w:sz w:val="20"/>
                  <w:szCs w:val="20"/>
                </w:rPr>
                <w:delText>www.registeruz.sk</w:delText>
              </w:r>
              <w:r w:rsidDel="001E317C">
                <w:rPr>
                  <w:rStyle w:val="Hypertextovprepojenie"/>
                  <w:rFonts w:cs="Arial"/>
                  <w:bCs/>
                  <w:sz w:val="20"/>
                  <w:szCs w:val="20"/>
                </w:rPr>
                <w:fldChar w:fldCharType="end"/>
              </w:r>
              <w:r w:rsidR="00531ECE" w:rsidDel="001E317C">
                <w:rPr>
                  <w:rStyle w:val="Hypertextovprepojenie"/>
                  <w:rFonts w:cs="Arial"/>
                  <w:bCs/>
                  <w:sz w:val="20"/>
                  <w:szCs w:val="20"/>
                </w:rPr>
                <w:delText>,</w:delText>
              </w:r>
              <w:r w:rsidRPr="00D01EF0" w:rsidDel="001E317C">
                <w:rPr>
                  <w:rFonts w:ascii="Arial" w:hAnsi="Arial" w:cs="Arial"/>
                  <w:bCs/>
                  <w:sz w:val="20"/>
                  <w:szCs w:val="20"/>
                </w:rPr>
                <w:delText xml:space="preserve"> uvedie žiadateľ v časti 10 Formulára ŽoPr jednoznačný odkaz (link, resp. hypert</w:delText>
              </w:r>
              <w:r w:rsidDel="001E317C">
                <w:rPr>
                  <w:rFonts w:ascii="Arial" w:hAnsi="Arial" w:cs="Arial"/>
                  <w:bCs/>
                  <w:sz w:val="20"/>
                  <w:szCs w:val="20"/>
                </w:rPr>
                <w:delText>e</w:delText>
              </w:r>
              <w:r w:rsidRPr="00D01EF0" w:rsidDel="001E317C">
                <w:rPr>
                  <w:rFonts w:ascii="Arial" w:hAnsi="Arial" w:cs="Arial"/>
                  <w:bCs/>
                  <w:sz w:val="20"/>
                  <w:szCs w:val="20"/>
                </w:rPr>
                <w:delText>xtový odkaz) na túto závierku.</w:delText>
              </w:r>
            </w:del>
          </w:p>
          <w:p w14:paraId="28162666" w14:textId="7DDB9FBE" w:rsidR="00997F82" w:rsidRPr="00F203BA" w:rsidDel="001E317C" w:rsidRDefault="00997F82" w:rsidP="00DD3EE2">
            <w:pPr>
              <w:pStyle w:val="Odsekzoznamu"/>
              <w:keepNext/>
              <w:spacing w:before="240" w:after="120" w:line="240" w:lineRule="auto"/>
              <w:ind w:left="85" w:right="85"/>
              <w:contextualSpacing w:val="0"/>
              <w:jc w:val="both"/>
              <w:rPr>
                <w:del w:id="272" w:author="LS" w:date="2023-06-28T18:17:00Z"/>
                <w:rFonts w:ascii="Arial" w:hAnsi="Arial" w:cs="Arial"/>
                <w:b/>
                <w:bCs/>
                <w:sz w:val="20"/>
                <w:szCs w:val="20"/>
              </w:rPr>
            </w:pPr>
            <w:del w:id="273" w:author="LS" w:date="2023-06-28T18:17:00Z">
              <w:r w:rsidRPr="00F203BA" w:rsidDel="001E317C">
                <w:rPr>
                  <w:rFonts w:ascii="Arial" w:hAnsi="Arial" w:cs="Arial"/>
                  <w:b/>
                  <w:bCs/>
                  <w:sz w:val="20"/>
                  <w:szCs w:val="20"/>
                </w:rPr>
                <w:delText>Spôsob overenia:</w:delText>
              </w:r>
            </w:del>
          </w:p>
          <w:p w14:paraId="74CBDD09" w14:textId="767D507C" w:rsidR="00997F82" w:rsidDel="001E317C" w:rsidRDefault="00997F82" w:rsidP="00DD3EE2">
            <w:pPr>
              <w:pStyle w:val="Odsekzoznamu"/>
              <w:spacing w:before="120" w:after="120" w:line="240" w:lineRule="auto"/>
              <w:ind w:left="85" w:right="85"/>
              <w:contextualSpacing w:val="0"/>
              <w:jc w:val="both"/>
              <w:rPr>
                <w:del w:id="274" w:author="LS" w:date="2023-06-28T18:17:00Z"/>
                <w:rFonts w:ascii="Arial" w:hAnsi="Arial" w:cs="Arial"/>
                <w:bCs/>
                <w:sz w:val="20"/>
                <w:szCs w:val="20"/>
              </w:rPr>
            </w:pPr>
            <w:del w:id="275" w:author="LS" w:date="2023-06-28T18:17:00Z">
              <w:r w:rsidRPr="00F203BA" w:rsidDel="001E317C">
                <w:rPr>
                  <w:rFonts w:ascii="Arial" w:hAnsi="Arial" w:cs="Arial"/>
                  <w:bCs/>
                  <w:sz w:val="20"/>
                  <w:szCs w:val="20"/>
                </w:rPr>
                <w:delText>MAS overí podmienku na základe výsledku testu podniku v ťažkostiach.</w:delText>
              </w:r>
            </w:del>
          </w:p>
          <w:p w14:paraId="4BEB9522" w14:textId="548C0747" w:rsidR="00997F82" w:rsidDel="001E317C" w:rsidRDefault="00997F82" w:rsidP="00DD3EE2">
            <w:pPr>
              <w:pStyle w:val="Odsekzoznamu"/>
              <w:keepNext/>
              <w:spacing w:before="240" w:after="120" w:line="240" w:lineRule="auto"/>
              <w:ind w:left="85" w:right="85"/>
              <w:contextualSpacing w:val="0"/>
              <w:jc w:val="both"/>
              <w:rPr>
                <w:del w:id="276" w:author="LS" w:date="2023-06-28T18:17:00Z"/>
                <w:rFonts w:ascii="Arial" w:hAnsi="Arial" w:cs="Arial"/>
                <w:b/>
                <w:bCs/>
                <w:sz w:val="20"/>
                <w:szCs w:val="20"/>
              </w:rPr>
            </w:pPr>
            <w:commentRangeStart w:id="277"/>
            <w:del w:id="278" w:author="LS" w:date="2023-06-28T18:17:00Z">
              <w:r w:rsidDel="001E317C">
                <w:rPr>
                  <w:rFonts w:ascii="Arial" w:hAnsi="Arial" w:cs="Arial"/>
                  <w:b/>
                  <w:bCs/>
                  <w:sz w:val="20"/>
                  <w:szCs w:val="20"/>
                </w:rPr>
                <w:delText>Upozornenie</w:delText>
              </w:r>
              <w:r w:rsidRPr="00971A5F" w:rsidDel="001E317C">
                <w:rPr>
                  <w:rFonts w:ascii="Arial" w:hAnsi="Arial" w:cs="Arial"/>
                  <w:b/>
                  <w:bCs/>
                  <w:sz w:val="20"/>
                  <w:szCs w:val="20"/>
                </w:rPr>
                <w:delText>:</w:delText>
              </w:r>
            </w:del>
          </w:p>
          <w:p w14:paraId="27C524BA" w14:textId="57E017D5" w:rsidR="00997F82" w:rsidDel="001E317C" w:rsidRDefault="00997F82" w:rsidP="00DD3EE2">
            <w:pPr>
              <w:pStyle w:val="Odsekzoznamu"/>
              <w:spacing w:before="120" w:after="120" w:line="240" w:lineRule="auto"/>
              <w:ind w:left="85" w:right="85"/>
              <w:contextualSpacing w:val="0"/>
              <w:jc w:val="both"/>
              <w:rPr>
                <w:del w:id="279" w:author="LS" w:date="2023-06-28T18:17:00Z"/>
                <w:rStyle w:val="Hypertextovprepojenie"/>
                <w:rFonts w:cs="Arial"/>
                <w:sz w:val="20"/>
                <w:szCs w:val="20"/>
              </w:rPr>
            </w:pPr>
            <w:del w:id="280" w:author="LS" w:date="2023-06-28T18:17:00Z">
              <w:r w:rsidRPr="00A047C9" w:rsidDel="001E317C">
                <w:rPr>
                  <w:rFonts w:ascii="Arial" w:hAnsi="Arial" w:cs="Arial"/>
                  <w:bCs/>
                  <w:sz w:val="20"/>
                  <w:szCs w:val="20"/>
                </w:rPr>
                <w:delText xml:space="preserve">MAS </w:delText>
              </w:r>
              <w:r w:rsidDel="001E317C">
                <w:rPr>
                  <w:rFonts w:ascii="Arial" w:hAnsi="Arial" w:cs="Arial"/>
                  <w:bCs/>
                  <w:sz w:val="20"/>
                  <w:szCs w:val="20"/>
                </w:rPr>
                <w:delText xml:space="preserve">overí </w:delText>
              </w:r>
              <w:r w:rsidRPr="00A047C9" w:rsidDel="001E317C">
                <w:rPr>
                  <w:rFonts w:ascii="Arial" w:hAnsi="Arial" w:cs="Arial"/>
                  <w:bCs/>
                  <w:sz w:val="20"/>
                  <w:szCs w:val="20"/>
                </w:rPr>
                <w:delText>správnosť údajov, ktoré žiadateľ vložil do testu podniku v</w:delText>
              </w:r>
              <w:r w:rsidDel="001E317C">
                <w:rPr>
                  <w:rFonts w:ascii="Arial" w:hAnsi="Arial" w:cs="Arial"/>
                  <w:bCs/>
                  <w:sz w:val="20"/>
                  <w:szCs w:val="20"/>
                </w:rPr>
                <w:delText> </w:delText>
              </w:r>
              <w:r w:rsidRPr="00A047C9" w:rsidDel="001E317C">
                <w:rPr>
                  <w:rFonts w:ascii="Arial" w:hAnsi="Arial" w:cs="Arial"/>
                  <w:bCs/>
                  <w:sz w:val="20"/>
                  <w:szCs w:val="20"/>
                </w:rPr>
                <w:delText>ťažkostiach</w:delText>
              </w:r>
              <w:r w:rsidDel="001E317C">
                <w:rPr>
                  <w:rFonts w:ascii="Arial" w:hAnsi="Arial" w:cs="Arial"/>
                  <w:bCs/>
                  <w:sz w:val="20"/>
                  <w:szCs w:val="20"/>
                </w:rPr>
                <w:delText xml:space="preserve"> z </w:delText>
              </w:r>
              <w:r w:rsidRPr="00A047C9" w:rsidDel="001E317C">
                <w:rPr>
                  <w:rFonts w:ascii="Arial" w:hAnsi="Arial" w:cs="Arial"/>
                  <w:bCs/>
                  <w:sz w:val="20"/>
                  <w:szCs w:val="20"/>
                </w:rPr>
                <w:delText xml:space="preserve">verejne dostupných zdrojov </w:delText>
              </w:r>
              <w:r w:rsidDel="001E317C">
                <w:rPr>
                  <w:rFonts w:ascii="Arial" w:hAnsi="Arial" w:cs="Arial"/>
                  <w:bCs/>
                  <w:sz w:val="20"/>
                  <w:szCs w:val="20"/>
                </w:rPr>
                <w:delText>(</w:delText>
              </w:r>
              <w:r w:rsidDel="001E317C">
                <w:fldChar w:fldCharType="begin"/>
              </w:r>
              <w:r w:rsidDel="001E317C">
                <w:delInstrText>HYPERLINK "http://www.registeruz.sk"</w:delInstrText>
              </w:r>
              <w:r w:rsidDel="001E317C">
                <w:fldChar w:fldCharType="separate"/>
              </w:r>
              <w:r w:rsidRPr="00037ED5" w:rsidDel="001E317C">
                <w:rPr>
                  <w:rStyle w:val="Hypertextovprepojenie"/>
                  <w:rFonts w:cs="Arial"/>
                  <w:bCs/>
                  <w:sz w:val="20"/>
                  <w:szCs w:val="20"/>
                </w:rPr>
                <w:delText>www.registeruz.sk</w:delText>
              </w:r>
              <w:r w:rsidDel="001E317C">
                <w:rPr>
                  <w:rStyle w:val="Hypertextovprepojenie"/>
                  <w:rFonts w:cs="Arial"/>
                  <w:bCs/>
                  <w:sz w:val="20"/>
                  <w:szCs w:val="20"/>
                </w:rPr>
                <w:fldChar w:fldCharType="end"/>
              </w:r>
              <w:r w:rsidDel="001E317C">
                <w:rPr>
                  <w:rFonts w:ascii="Arial" w:hAnsi="Arial" w:cs="Arial"/>
                  <w:bCs/>
                  <w:sz w:val="20"/>
                  <w:szCs w:val="20"/>
                </w:rPr>
                <w:delText xml:space="preserve">), alebo predloženej účtovnej závierky. Zároveň overí, či nie je žiadateľ v konkurze </w:delText>
              </w:r>
              <w:r w:rsidRPr="00352373" w:rsidDel="001E317C">
                <w:rPr>
                  <w:rFonts w:ascii="Arial" w:hAnsi="Arial" w:cs="Arial"/>
                  <w:bCs/>
                  <w:sz w:val="20"/>
                  <w:szCs w:val="20"/>
                </w:rPr>
                <w:delText xml:space="preserve">alebo reštrukturalizácii a to na základe obchodného vestníka dostupného v elektronickej podobe na: </w:delText>
              </w:r>
              <w:r w:rsidDel="001E317C">
                <w:fldChar w:fldCharType="begin"/>
              </w:r>
              <w:r w:rsidDel="001E317C">
                <w:delInstrText>HYPERLINK "https://www.justice.gov.sk/PortalApp/ObchodnyVestnik/Web/Zoznam.aspx"</w:delInstrText>
              </w:r>
              <w:r w:rsidDel="001E317C">
                <w:fldChar w:fldCharType="separate"/>
              </w:r>
              <w:r w:rsidRPr="00D01EF0" w:rsidDel="001E317C">
                <w:rPr>
                  <w:rStyle w:val="Hypertextovprepojenie"/>
                  <w:rFonts w:cs="Arial"/>
                  <w:sz w:val="20"/>
                  <w:szCs w:val="20"/>
                </w:rPr>
                <w:delText>https://www.justice.gov.sk/PortalApp/ObchodnyVestnik/Web/Zoznam.aspx</w:delText>
              </w:r>
              <w:r w:rsidDel="001E317C">
                <w:rPr>
                  <w:rStyle w:val="Hypertextovprepojenie"/>
                  <w:rFonts w:cs="Arial"/>
                  <w:sz w:val="20"/>
                  <w:szCs w:val="20"/>
                </w:rPr>
                <w:fldChar w:fldCharType="end"/>
              </w:r>
              <w:r w:rsidRPr="00D01EF0" w:rsidDel="001E317C">
                <w:rPr>
                  <w:rStyle w:val="Hypertextovprepojenie"/>
                  <w:rFonts w:cs="Arial"/>
                  <w:sz w:val="20"/>
                  <w:szCs w:val="20"/>
                </w:rPr>
                <w:delText>.</w:delText>
              </w:r>
            </w:del>
          </w:p>
          <w:p w14:paraId="511EB236" w14:textId="7C037A6F" w:rsidR="00997F82" w:rsidRPr="00D33B30" w:rsidRDefault="00997F82" w:rsidP="00E922AD">
            <w:pPr>
              <w:pStyle w:val="Textkomentra"/>
              <w:spacing w:before="120" w:after="120"/>
              <w:ind w:left="85" w:right="85"/>
              <w:jc w:val="both"/>
              <w:rPr>
                <w:rFonts w:ascii="Arial" w:hAnsi="Arial" w:cs="Arial"/>
                <w:bCs/>
              </w:rPr>
            </w:pPr>
            <w:commentRangeStart w:id="281"/>
            <w:del w:id="282" w:author="Ladislav Sisák" w:date="2023-03-17T16:35:00Z">
              <w:r w:rsidDel="0064125A">
                <w:rPr>
                  <w:rFonts w:ascii="Arial" w:hAnsi="Arial" w:cs="Arial"/>
                  <w:bCs/>
                </w:rPr>
                <w:delText xml:space="preserve">Upozornenie sa netýka žiadateľa, ktorým je obec. To nemá vplyv na povinnosť obce predložiť </w:delText>
              </w:r>
              <w:r w:rsidRPr="00F65D39" w:rsidDel="0064125A">
                <w:rPr>
                  <w:rFonts w:ascii="Arial" w:hAnsi="Arial" w:cs="Arial"/>
                  <w:bCs/>
                </w:rPr>
                <w:delText>účtovnú závierku</w:delText>
              </w:r>
              <w:r w:rsidDel="0064125A">
                <w:rPr>
                  <w:rFonts w:ascii="Arial" w:hAnsi="Arial" w:cs="Arial"/>
                  <w:bCs/>
                </w:rPr>
                <w:delText xml:space="preserve">, ak nie je dostupná na </w:delText>
              </w:r>
              <w:r w:rsidDel="0064125A">
                <w:fldChar w:fldCharType="begin"/>
              </w:r>
              <w:r w:rsidDel="0064125A">
                <w:delInstrText>HYPERLINK "file:///C:\\Users\\Tane\\Downloads\\www.registeruz.sk"</w:delInstrText>
              </w:r>
              <w:r w:rsidDel="0064125A">
                <w:fldChar w:fldCharType="separate"/>
              </w:r>
              <w:r w:rsidRPr="00F65D39" w:rsidDel="0064125A">
                <w:rPr>
                  <w:rStyle w:val="Hypertextovprepojenie"/>
                  <w:rFonts w:cs="Arial"/>
                  <w:bCs/>
                  <w:sz w:val="20"/>
                </w:rPr>
                <w:delText>www.registeruz.sk</w:delText>
              </w:r>
              <w:r w:rsidDel="0064125A">
                <w:rPr>
                  <w:rStyle w:val="Hypertextovprepojenie"/>
                  <w:rFonts w:cs="Arial"/>
                  <w:bCs/>
                  <w:sz w:val="20"/>
                </w:rPr>
                <w:fldChar w:fldCharType="end"/>
              </w:r>
              <w:r w:rsidRPr="00F65D39" w:rsidDel="0064125A">
                <w:rPr>
                  <w:rFonts w:ascii="Arial" w:hAnsi="Arial" w:cs="Arial"/>
                  <w:bCs/>
                </w:rPr>
                <w:delText>.</w:delText>
              </w:r>
              <w:commentRangeEnd w:id="277"/>
              <w:r w:rsidDel="0064125A">
                <w:rPr>
                  <w:rStyle w:val="Odkaznakomentr"/>
                </w:rPr>
                <w:commentReference w:id="277"/>
              </w:r>
              <w:commentRangeEnd w:id="281"/>
              <w:r w:rsidDel="0064125A">
                <w:rPr>
                  <w:rStyle w:val="Odkaznakomentr"/>
                </w:rPr>
                <w:commentReference w:id="281"/>
              </w:r>
            </w:del>
            <w:commentRangeEnd w:id="260"/>
            <w:r w:rsidR="0043142C">
              <w:rPr>
                <w:rStyle w:val="Odkaznakomentr"/>
              </w:rPr>
              <w:commentReference w:id="260"/>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3FD7BFA8" w:rsidR="00997F82" w:rsidRPr="00D01EF0" w:rsidDel="0064125A" w:rsidRDefault="00997F82" w:rsidP="00DD3EE2">
            <w:pPr>
              <w:pStyle w:val="Odsekzoznamu"/>
              <w:spacing w:after="120" w:line="240" w:lineRule="auto"/>
              <w:ind w:left="85" w:right="85"/>
              <w:contextualSpacing w:val="0"/>
              <w:jc w:val="both"/>
              <w:rPr>
                <w:del w:id="283" w:author="Ladislav Sisák" w:date="2023-03-17T16:36:00Z"/>
                <w:rFonts w:ascii="Arial" w:hAnsi="Arial" w:cs="Arial"/>
                <w:sz w:val="20"/>
                <w:szCs w:val="20"/>
                <w:lang w:eastAsia="cs-CZ"/>
              </w:rPr>
            </w:pPr>
            <w:commentRangeStart w:id="284"/>
            <w:del w:id="285" w:author="Ladislav Sisák" w:date="2023-03-17T16:36:00Z">
              <w:r w:rsidRPr="000012BD" w:rsidDel="0064125A">
                <w:rPr>
                  <w:rFonts w:ascii="Arial" w:hAnsi="Arial" w:cs="Arial"/>
                  <w:sz w:val="20"/>
                  <w:szCs w:val="20"/>
                  <w:lang w:eastAsia="cs-CZ"/>
                </w:rPr>
                <w:delText>Osobitná príloha ŽoPr - Doklady preukazujúce finančnú spôsobilosť žiadateľa</w:delText>
              </w:r>
              <w:r w:rsidR="00BF6C3A" w:rsidDel="0064125A">
                <w:rPr>
                  <w:rFonts w:ascii="Arial" w:hAnsi="Arial" w:cs="Arial"/>
                  <w:sz w:val="20"/>
                  <w:szCs w:val="20"/>
                  <w:lang w:eastAsia="cs-CZ"/>
                </w:rPr>
                <w:delText xml:space="preserve"> </w:delText>
              </w:r>
              <w:commentRangeEnd w:id="284"/>
              <w:r w:rsidR="000012BD" w:rsidDel="0064125A">
                <w:rPr>
                  <w:rStyle w:val="Odkaznakomentr"/>
                  <w:rFonts w:eastAsia="Times New Roman" w:cs="Times New Roman"/>
                </w:rPr>
                <w:commentReference w:id="284"/>
              </w:r>
              <w:commentRangeStart w:id="286"/>
              <w:r w:rsidR="00BF6C3A" w:rsidDel="0064125A">
                <w:rPr>
                  <w:rFonts w:ascii="Arial" w:hAnsi="Arial" w:cs="Arial"/>
                  <w:sz w:val="20"/>
                  <w:szCs w:val="20"/>
                  <w:lang w:eastAsia="cs-CZ"/>
                </w:rPr>
                <w:delText>(ak relevantné)</w:delText>
              </w:r>
              <w:commentRangeEnd w:id="286"/>
              <w:r w:rsidR="00AE11DC" w:rsidDel="0064125A">
                <w:rPr>
                  <w:rStyle w:val="Odkaznakomentr"/>
                  <w:rFonts w:eastAsia="Times New Roman" w:cs="Times New Roman"/>
                </w:rPr>
                <w:commentReference w:id="286"/>
              </w:r>
              <w:r w:rsidRPr="00D01EF0" w:rsidDel="0064125A">
                <w:rPr>
                  <w:rFonts w:ascii="Arial" w:hAnsi="Arial" w:cs="Arial"/>
                  <w:sz w:val="20"/>
                  <w:szCs w:val="20"/>
                  <w:lang w:eastAsia="cs-CZ"/>
                </w:rPr>
                <w:delText>.</w:delText>
              </w:r>
            </w:del>
          </w:p>
          <w:p w14:paraId="7EB9E83D" w14:textId="6E1E739E" w:rsidR="00997F82" w:rsidRPr="00D01EF0" w:rsidDel="0064125A" w:rsidRDefault="00997F82" w:rsidP="00CA18C8">
            <w:pPr>
              <w:spacing w:before="120" w:after="120" w:line="240" w:lineRule="auto"/>
              <w:ind w:left="85" w:right="85"/>
              <w:jc w:val="both"/>
              <w:rPr>
                <w:del w:id="287" w:author="Ladislav Sisák" w:date="2023-03-17T16:36:00Z"/>
                <w:rFonts w:ascii="Arial" w:hAnsi="Arial" w:cs="Arial"/>
                <w:bCs/>
                <w:sz w:val="20"/>
                <w:szCs w:val="20"/>
              </w:rPr>
            </w:pPr>
            <w:bookmarkStart w:id="288" w:name="_Hlk500340823"/>
            <w:commentRangeStart w:id="289"/>
            <w:del w:id="290" w:author="Ladislav Sisák" w:date="2023-03-17T16:36:00Z">
              <w:r w:rsidRPr="00D01EF0" w:rsidDel="0064125A">
                <w:rPr>
                  <w:rFonts w:ascii="Arial" w:hAnsi="Arial" w:cs="Arial"/>
                  <w:bCs/>
                  <w:sz w:val="20"/>
                  <w:szCs w:val="20"/>
                </w:rPr>
                <w:delText xml:space="preserve">Žiadateľ, </w:delText>
              </w:r>
              <w:r w:rsidR="00BF6C3A" w:rsidDel="0064125A">
                <w:rPr>
                  <w:rFonts w:ascii="Arial" w:hAnsi="Arial" w:cs="Arial"/>
                  <w:bCs/>
                  <w:sz w:val="20"/>
                  <w:szCs w:val="20"/>
                </w:rPr>
                <w:delText xml:space="preserve">ktorý </w:delText>
              </w:r>
              <w:r w:rsidRPr="00D01EF0" w:rsidDel="0064125A">
                <w:rPr>
                  <w:rFonts w:ascii="Arial" w:hAnsi="Arial" w:cs="Arial"/>
                  <w:bCs/>
                  <w:sz w:val="20"/>
                  <w:szCs w:val="20"/>
                </w:rPr>
                <w:delText xml:space="preserve">podľa podmienok financovania </w:delText>
              </w:r>
              <w:r w:rsidR="00F8335C" w:rsidDel="0064125A">
                <w:rPr>
                  <w:rFonts w:ascii="Arial" w:hAnsi="Arial" w:cs="Arial"/>
                  <w:bCs/>
                  <w:sz w:val="20"/>
                  <w:szCs w:val="20"/>
                </w:rPr>
                <w:delText>žiada</w:delText>
              </w:r>
              <w:r w:rsidR="00BF6C3A" w:rsidRPr="00D01EF0" w:rsidDel="0064125A">
                <w:rPr>
                  <w:rFonts w:ascii="Arial" w:hAnsi="Arial" w:cs="Arial"/>
                  <w:bCs/>
                  <w:sz w:val="20"/>
                  <w:szCs w:val="20"/>
                </w:rPr>
                <w:delText xml:space="preserve"> </w:delText>
              </w:r>
              <w:r w:rsidDel="0064125A">
                <w:rPr>
                  <w:rFonts w:ascii="Arial" w:hAnsi="Arial" w:cs="Arial"/>
                  <w:bCs/>
                  <w:sz w:val="20"/>
                  <w:szCs w:val="20"/>
                </w:rPr>
                <w:delText>príspevok minimálne</w:delText>
              </w:r>
              <w:r w:rsidRPr="00D01EF0" w:rsidDel="0064125A">
                <w:rPr>
                  <w:rFonts w:ascii="Arial" w:hAnsi="Arial" w:cs="Arial"/>
                  <w:bCs/>
                  <w:sz w:val="20"/>
                  <w:szCs w:val="20"/>
                </w:rPr>
                <w:delText xml:space="preserve"> vo výške 9</w:delText>
              </w:r>
              <w:r w:rsidDel="0064125A">
                <w:rPr>
                  <w:rFonts w:ascii="Arial" w:hAnsi="Arial" w:cs="Arial"/>
                  <w:bCs/>
                  <w:sz w:val="20"/>
                  <w:szCs w:val="20"/>
                </w:rPr>
                <w:delText>0</w:delText>
              </w:r>
              <w:r w:rsidRPr="00D01EF0" w:rsidDel="0064125A">
                <w:rPr>
                  <w:rFonts w:ascii="Arial" w:hAnsi="Arial" w:cs="Arial"/>
                  <w:bCs/>
                  <w:sz w:val="20"/>
                  <w:szCs w:val="20"/>
                </w:rPr>
                <w:delText xml:space="preserve">% </w:delText>
              </w:r>
              <w:r w:rsidDel="0064125A">
                <w:rPr>
                  <w:rFonts w:ascii="Arial" w:hAnsi="Arial" w:cs="Arial"/>
                  <w:bCs/>
                  <w:sz w:val="20"/>
                  <w:szCs w:val="20"/>
                </w:rPr>
                <w:delText>oprávnených výdavkov</w:delText>
              </w:r>
              <w:r w:rsidR="00BD7C47" w:rsidDel="0064125A">
                <w:rPr>
                  <w:rFonts w:ascii="Arial" w:hAnsi="Arial" w:cs="Arial"/>
                  <w:bCs/>
                  <w:sz w:val="20"/>
                  <w:szCs w:val="20"/>
                </w:rPr>
                <w:delText>,</w:delText>
              </w:r>
              <w:r w:rsidRPr="00D01EF0" w:rsidDel="0064125A">
                <w:rPr>
                  <w:rFonts w:ascii="Arial" w:hAnsi="Arial" w:cs="Arial"/>
                  <w:bCs/>
                  <w:sz w:val="20"/>
                  <w:szCs w:val="20"/>
                </w:rPr>
                <w:delText xml:space="preserve"> v časti </w:delText>
              </w:r>
              <w:r w:rsidRPr="00E922AD" w:rsidDel="0064125A">
                <w:rPr>
                  <w:rFonts w:ascii="Arial" w:hAnsi="Arial" w:cs="Arial"/>
                  <w:bCs/>
                  <w:sz w:val="20"/>
                  <w:szCs w:val="20"/>
                </w:rPr>
                <w:delText>10</w:delText>
              </w:r>
              <w:r w:rsidRPr="00D01EF0" w:rsidDel="0064125A">
                <w:rPr>
                  <w:rFonts w:ascii="Arial" w:hAnsi="Arial" w:cs="Arial"/>
                  <w:bCs/>
                  <w:sz w:val="20"/>
                  <w:szCs w:val="20"/>
                </w:rPr>
                <w:delText xml:space="preserve"> Formulára ŽoPr čestne vyhlási, že zabezpečí spolufinancovanie projektu v potrebnej výške. Žiadateľ nepredkladá žiadnu osobitnú prílohu</w:delText>
              </w:r>
              <w:r w:rsidDel="0064125A">
                <w:rPr>
                  <w:rFonts w:ascii="Arial" w:hAnsi="Arial" w:cs="Arial"/>
                  <w:bCs/>
                  <w:sz w:val="20"/>
                  <w:szCs w:val="20"/>
                </w:rPr>
                <w:delText xml:space="preserve"> ŽoPr</w:delText>
              </w:r>
              <w:r w:rsidRPr="00D01EF0" w:rsidDel="0064125A">
                <w:rPr>
                  <w:rFonts w:ascii="Arial" w:hAnsi="Arial" w:cs="Arial"/>
                  <w:bCs/>
                  <w:sz w:val="20"/>
                  <w:szCs w:val="20"/>
                </w:rPr>
                <w:delText>.</w:delText>
              </w:r>
            </w:del>
          </w:p>
          <w:bookmarkEnd w:id="288"/>
          <w:p w14:paraId="3D0F6A91" w14:textId="4C07206C" w:rsidR="00997F82" w:rsidRPr="00D01EF0" w:rsidDel="0064125A" w:rsidRDefault="00997F82" w:rsidP="00CA18C8">
            <w:pPr>
              <w:spacing w:before="120" w:after="120" w:line="240" w:lineRule="auto"/>
              <w:ind w:left="85" w:right="85"/>
              <w:jc w:val="both"/>
              <w:rPr>
                <w:del w:id="291" w:author="Ladislav Sisák" w:date="2023-03-17T16:36:00Z"/>
                <w:rFonts w:ascii="Arial" w:hAnsi="Arial" w:cs="Arial"/>
                <w:bCs/>
                <w:sz w:val="20"/>
                <w:szCs w:val="20"/>
              </w:rPr>
            </w:pPr>
            <w:del w:id="292" w:author="Ladislav Sisák" w:date="2023-03-17T16:36:00Z">
              <w:r w:rsidRPr="00D01EF0" w:rsidDel="0064125A">
                <w:rPr>
                  <w:rFonts w:ascii="Arial" w:hAnsi="Arial" w:cs="Arial"/>
                  <w:bCs/>
                  <w:sz w:val="20"/>
                  <w:szCs w:val="20"/>
                </w:rPr>
                <w:delText xml:space="preserve">Žiadateľ, </w:delText>
              </w:r>
              <w:r w:rsidR="00BF6C3A" w:rsidDel="0064125A">
                <w:rPr>
                  <w:rFonts w:ascii="Arial" w:hAnsi="Arial" w:cs="Arial"/>
                  <w:bCs/>
                  <w:sz w:val="20"/>
                  <w:szCs w:val="20"/>
                </w:rPr>
                <w:delText xml:space="preserve">ktorý </w:delText>
              </w:r>
              <w:r w:rsidR="00F8335C" w:rsidDel="0064125A">
                <w:rPr>
                  <w:rFonts w:ascii="Arial" w:hAnsi="Arial" w:cs="Arial"/>
                  <w:bCs/>
                  <w:sz w:val="20"/>
                  <w:szCs w:val="20"/>
                </w:rPr>
                <w:delText>žiada</w:delText>
              </w:r>
              <w:r w:rsidR="00BF6C3A" w:rsidDel="0064125A">
                <w:rPr>
                  <w:rFonts w:ascii="Arial" w:hAnsi="Arial" w:cs="Arial"/>
                  <w:bCs/>
                  <w:sz w:val="20"/>
                  <w:szCs w:val="20"/>
                </w:rPr>
                <w:delText xml:space="preserve"> </w:delText>
              </w:r>
              <w:r w:rsidDel="0064125A">
                <w:rPr>
                  <w:rFonts w:ascii="Arial" w:hAnsi="Arial" w:cs="Arial"/>
                  <w:bCs/>
                  <w:sz w:val="20"/>
                  <w:szCs w:val="20"/>
                </w:rPr>
                <w:delText>príspevok</w:delText>
              </w:r>
              <w:r w:rsidRPr="00D01EF0" w:rsidDel="0064125A">
                <w:rPr>
                  <w:rFonts w:ascii="Arial" w:hAnsi="Arial" w:cs="Arial"/>
                  <w:bCs/>
                  <w:sz w:val="20"/>
                  <w:szCs w:val="20"/>
                </w:rPr>
                <w:delText xml:space="preserve"> vo výške nižš</w:delText>
              </w:r>
              <w:r w:rsidDel="0064125A">
                <w:rPr>
                  <w:rFonts w:ascii="Arial" w:hAnsi="Arial" w:cs="Arial"/>
                  <w:bCs/>
                  <w:sz w:val="20"/>
                  <w:szCs w:val="20"/>
                </w:rPr>
                <w:delText>ej</w:delText>
              </w:r>
              <w:r w:rsidRPr="00D01EF0" w:rsidDel="0064125A">
                <w:rPr>
                  <w:rFonts w:ascii="Arial" w:hAnsi="Arial" w:cs="Arial"/>
                  <w:bCs/>
                  <w:sz w:val="20"/>
                  <w:szCs w:val="20"/>
                </w:rPr>
                <w:delText xml:space="preserve"> ako 9</w:delText>
              </w:r>
              <w:r w:rsidDel="0064125A">
                <w:rPr>
                  <w:rFonts w:ascii="Arial" w:hAnsi="Arial" w:cs="Arial"/>
                  <w:bCs/>
                  <w:sz w:val="20"/>
                  <w:szCs w:val="20"/>
                </w:rPr>
                <w:delText>0</w:delText>
              </w:r>
              <w:r w:rsidRPr="00D01EF0" w:rsidDel="0064125A">
                <w:rPr>
                  <w:rFonts w:ascii="Arial" w:hAnsi="Arial" w:cs="Arial"/>
                  <w:bCs/>
                  <w:sz w:val="20"/>
                  <w:szCs w:val="20"/>
                </w:rPr>
                <w:delText>%</w:delText>
              </w:r>
              <w:r w:rsidR="003E1496" w:rsidDel="0064125A">
                <w:rPr>
                  <w:rFonts w:ascii="Arial" w:hAnsi="Arial" w:cs="Arial"/>
                  <w:bCs/>
                  <w:sz w:val="20"/>
                  <w:szCs w:val="20"/>
                </w:rPr>
                <w:delText>,</w:delText>
              </w:r>
              <w:r w:rsidRPr="00D01EF0" w:rsidDel="0064125A">
                <w:rPr>
                  <w:rFonts w:ascii="Arial" w:hAnsi="Arial" w:cs="Arial"/>
                  <w:bCs/>
                  <w:sz w:val="20"/>
                  <w:szCs w:val="20"/>
                </w:rPr>
                <w:delText xml:space="preserve"> v časti 10 Formulára ŽoPr čestne vyhlási, že zabezpečí spolufinancovanie projektu v potrebnej výške a zároveň predkladá osobitnú prílohu ŽoPr v závislosti od spôsobu preukázania disponibilných prostriedkov.</w:delText>
              </w:r>
              <w:commentRangeEnd w:id="289"/>
              <w:r w:rsidDel="0064125A">
                <w:rPr>
                  <w:rStyle w:val="Odkaznakomentr"/>
                  <w:rFonts w:eastAsia="Times New Roman" w:cs="Times New Roman"/>
                </w:rPr>
                <w:commentReference w:id="289"/>
              </w:r>
            </w:del>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5AAF6C3A"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w:t>
            </w:r>
            <w:ins w:id="293" w:author="Ladislav Sisák" w:date="2023-03-17T16:37:00Z">
              <w:r w:rsidR="0064125A">
                <w:rPr>
                  <w:rFonts w:ascii="Arial" w:hAnsi="Arial" w:cs="Arial"/>
                  <w:bCs/>
                  <w:sz w:val="20"/>
                  <w:szCs w:val="20"/>
                </w:rPr>
                <w:t>.</w:t>
              </w:r>
            </w:ins>
            <w:r w:rsidRPr="0094069A">
              <w:rPr>
                <w:rFonts w:ascii="Arial" w:hAnsi="Arial" w:cs="Arial"/>
                <w:bCs/>
                <w:sz w:val="20"/>
                <w:szCs w:val="20"/>
              </w:rPr>
              <w:t xml:space="preserve"> </w:t>
            </w:r>
            <w:del w:id="294" w:author="Ladislav Sisák" w:date="2023-03-17T16:37:00Z">
              <w:r w:rsidRPr="0094069A" w:rsidDel="0064125A">
                <w:rPr>
                  <w:rFonts w:ascii="Arial" w:hAnsi="Arial" w:cs="Arial"/>
                  <w:bCs/>
                  <w:sz w:val="20"/>
                  <w:szCs w:val="20"/>
                </w:rPr>
                <w:delText xml:space="preserve">a predloženej prílohy </w:delText>
              </w:r>
              <w:commentRangeStart w:id="295"/>
              <w:r w:rsidRPr="0094069A" w:rsidDel="0064125A">
                <w:rPr>
                  <w:rFonts w:ascii="Arial" w:hAnsi="Arial" w:cs="Arial"/>
                  <w:bCs/>
                  <w:sz w:val="20"/>
                  <w:szCs w:val="20"/>
                </w:rPr>
                <w:delText>(ak relevantné)</w:delText>
              </w:r>
              <w:commentRangeEnd w:id="295"/>
              <w:r w:rsidDel="0064125A">
                <w:rPr>
                  <w:rStyle w:val="Odkaznakomentr"/>
                  <w:rFonts w:eastAsia="Times New Roman" w:cs="Times New Roman"/>
                </w:rPr>
                <w:commentReference w:id="295"/>
              </w:r>
              <w:r w:rsidRPr="0094069A" w:rsidDel="0064125A">
                <w:rPr>
                  <w:rFonts w:ascii="Arial" w:hAnsi="Arial" w:cs="Arial"/>
                  <w:bCs/>
                  <w:sz w:val="20"/>
                  <w:szCs w:val="20"/>
                </w:rPr>
                <w:delText>.</w:delText>
              </w:r>
            </w:del>
          </w:p>
        </w:tc>
      </w:tr>
      <w:tr w:rsidR="00997F82" w:rsidRPr="00291D70" w14:paraId="397B0497" w14:textId="77777777" w:rsidTr="00687273">
        <w:tc>
          <w:tcPr>
            <w:tcW w:w="9776" w:type="dxa"/>
            <w:shd w:val="clear" w:color="auto" w:fill="F2F2F2" w:themeFill="background1" w:themeFillShade="F2"/>
            <w:vAlign w:val="center"/>
          </w:tcPr>
          <w:p w14:paraId="04DD510D" w14:textId="1C52AA01" w:rsidR="00997F82" w:rsidRPr="0064125A" w:rsidRDefault="00997F82">
            <w:pPr>
              <w:keepNext/>
              <w:spacing w:before="120" w:after="120" w:line="240" w:lineRule="auto"/>
              <w:ind w:right="85"/>
              <w:rPr>
                <w:rFonts w:ascii="Arial" w:hAnsi="Arial" w:cs="Arial"/>
                <w:b/>
                <w:sz w:val="20"/>
                <w:szCs w:val="20"/>
                <w:rPrChange w:id="296" w:author="Ladislav Sisák" w:date="2023-03-17T16:38:00Z">
                  <w:rPr/>
                </w:rPrChange>
              </w:rPr>
              <w:pPrChange w:id="297" w:author="Ladislav Sisák" w:date="2023-03-17T16:38:00Z">
                <w:pPr>
                  <w:pStyle w:val="Odsekzoznamu"/>
                  <w:keepNext/>
                  <w:numPr>
                    <w:numId w:val="6"/>
                  </w:numPr>
                  <w:spacing w:before="120" w:after="120" w:line="240" w:lineRule="auto"/>
                  <w:ind w:left="504" w:right="85" w:hanging="357"/>
                  <w:contextualSpacing w:val="0"/>
                </w:pPr>
              </w:pPrChange>
            </w:pPr>
            <w:commentRangeStart w:id="298"/>
            <w:del w:id="299" w:author="Ladislav Sisák" w:date="2023-03-17T16:37:00Z">
              <w:r w:rsidRPr="0064125A" w:rsidDel="0064125A">
                <w:rPr>
                  <w:rFonts w:ascii="Arial" w:hAnsi="Arial" w:cs="Arial"/>
                  <w:b/>
                  <w:sz w:val="20"/>
                  <w:szCs w:val="20"/>
                  <w:rPrChange w:id="300" w:author="Ladislav Sisák" w:date="2023-03-17T16:38:00Z">
                    <w:rPr/>
                  </w:rPrChange>
                </w:rPr>
                <w:delText>Podmienka, že žiadateľ má schválený program rozvoja a príslušnú územnoplánovaciu dokumentáciu</w:delText>
              </w:r>
              <w:commentRangeEnd w:id="298"/>
              <w:r w:rsidRPr="006D71F3" w:rsidDel="0064125A">
                <w:commentReference w:id="298"/>
              </w:r>
            </w:del>
          </w:p>
        </w:tc>
      </w:tr>
      <w:tr w:rsidR="00997F82" w:rsidRPr="006A79F0" w14:paraId="4282C78F" w14:textId="77777777" w:rsidTr="00687273">
        <w:tc>
          <w:tcPr>
            <w:tcW w:w="9776" w:type="dxa"/>
            <w:shd w:val="clear" w:color="auto" w:fill="auto"/>
          </w:tcPr>
          <w:p w14:paraId="3F6BD66B" w14:textId="14756F53" w:rsidR="00997F82" w:rsidDel="0064125A" w:rsidRDefault="00997F82" w:rsidP="0010394B">
            <w:pPr>
              <w:pStyle w:val="Odsekzoznamu"/>
              <w:widowControl w:val="0"/>
              <w:spacing w:before="120" w:after="120" w:line="240" w:lineRule="auto"/>
              <w:ind w:left="85" w:right="85"/>
              <w:contextualSpacing w:val="0"/>
              <w:jc w:val="both"/>
              <w:rPr>
                <w:del w:id="301" w:author="Ladislav Sisák" w:date="2023-03-17T16:37:00Z"/>
                <w:rFonts w:ascii="Arial" w:hAnsi="Arial" w:cs="Arial"/>
                <w:b/>
                <w:bCs/>
                <w:sz w:val="20"/>
                <w:szCs w:val="20"/>
              </w:rPr>
            </w:pPr>
            <w:del w:id="302" w:author="Ladislav Sisák" w:date="2023-03-17T16:37:00Z">
              <w:r w:rsidRPr="00971A5F" w:rsidDel="0064125A">
                <w:rPr>
                  <w:rFonts w:ascii="Arial" w:hAnsi="Arial" w:cs="Arial"/>
                  <w:b/>
                  <w:bCs/>
                  <w:sz w:val="20"/>
                  <w:szCs w:val="20"/>
                </w:rPr>
                <w:delText>Opis podmienky</w:delText>
              </w:r>
              <w:r w:rsidDel="0064125A">
                <w:rPr>
                  <w:rFonts w:ascii="Arial" w:hAnsi="Arial" w:cs="Arial"/>
                  <w:b/>
                  <w:bCs/>
                  <w:sz w:val="20"/>
                  <w:szCs w:val="20"/>
                </w:rPr>
                <w:delText>:</w:delText>
              </w:r>
            </w:del>
          </w:p>
          <w:p w14:paraId="270D9E3D" w14:textId="51C622B3" w:rsidR="00997F82" w:rsidDel="0064125A" w:rsidRDefault="00997F82" w:rsidP="0010394B">
            <w:pPr>
              <w:pStyle w:val="Odsekzoznamu"/>
              <w:widowControl w:val="0"/>
              <w:spacing w:before="120" w:after="120" w:line="240" w:lineRule="auto"/>
              <w:ind w:left="85" w:right="85"/>
              <w:contextualSpacing w:val="0"/>
              <w:jc w:val="both"/>
              <w:rPr>
                <w:del w:id="303" w:author="Ladislav Sisák" w:date="2023-03-17T16:37:00Z"/>
                <w:rFonts w:ascii="Arial" w:hAnsi="Arial" w:cs="Arial"/>
                <w:bCs/>
                <w:sz w:val="20"/>
                <w:szCs w:val="20"/>
              </w:rPr>
            </w:pPr>
            <w:del w:id="304" w:author="Ladislav Sisák" w:date="2023-03-17T16:37:00Z">
              <w:r w:rsidRPr="00A047C9" w:rsidDel="0064125A">
                <w:rPr>
                  <w:rFonts w:ascii="Arial" w:hAnsi="Arial" w:cs="Arial"/>
                  <w:bCs/>
                  <w:sz w:val="20"/>
                  <w:szCs w:val="20"/>
                </w:rPr>
                <w:delText>Žiadateľ</w:delText>
              </w:r>
              <w:commentRangeStart w:id="305"/>
              <w:r w:rsidRPr="00A047C9" w:rsidDel="0064125A">
                <w:rPr>
                  <w:rFonts w:ascii="Arial" w:hAnsi="Arial" w:cs="Arial"/>
                  <w:bCs/>
                  <w:sz w:val="20"/>
                  <w:szCs w:val="20"/>
                </w:rPr>
                <w:delText>, ktorým je obec</w:delText>
              </w:r>
              <w:r w:rsidR="00FD76F1" w:rsidDel="0064125A">
                <w:rPr>
                  <w:rFonts w:ascii="Arial" w:hAnsi="Arial" w:cs="Arial"/>
                  <w:bCs/>
                  <w:sz w:val="20"/>
                  <w:szCs w:val="20"/>
                </w:rPr>
                <w:delText>,</w:delText>
              </w:r>
              <w:r w:rsidDel="0064125A">
                <w:rPr>
                  <w:rFonts w:ascii="Arial" w:hAnsi="Arial" w:cs="Arial"/>
                  <w:bCs/>
                  <w:sz w:val="20"/>
                  <w:szCs w:val="20"/>
                </w:rPr>
                <w:delText xml:space="preserve"> </w:delText>
              </w:r>
              <w:commentRangeEnd w:id="305"/>
              <w:r w:rsidR="00C302E3" w:rsidDel="0064125A">
                <w:rPr>
                  <w:rStyle w:val="Odkaznakomentr"/>
                  <w:rFonts w:eastAsia="Times New Roman" w:cs="Times New Roman"/>
                </w:rPr>
                <w:commentReference w:id="305"/>
              </w:r>
              <w:r w:rsidRPr="00A047C9" w:rsidDel="0064125A">
                <w:rPr>
                  <w:rFonts w:ascii="Arial" w:hAnsi="Arial" w:cs="Arial"/>
                  <w:bCs/>
                  <w:sz w:val="20"/>
                  <w:szCs w:val="20"/>
                </w:rPr>
                <w:delText xml:space="preserve">musí mať </w:delText>
              </w:r>
              <w:r w:rsidR="00A32ED0" w:rsidDel="0064125A">
                <w:rPr>
                  <w:rFonts w:ascii="Arial" w:hAnsi="Arial" w:cs="Arial"/>
                  <w:bCs/>
                  <w:sz w:val="20"/>
                  <w:szCs w:val="20"/>
                </w:rPr>
                <w:delText xml:space="preserve">najneskôr ku dňu predloženia ŽoPr </w:delText>
              </w:r>
              <w:r w:rsidRPr="00A047C9" w:rsidDel="0064125A">
                <w:rPr>
                  <w:rFonts w:ascii="Arial" w:hAnsi="Arial" w:cs="Arial"/>
                  <w:bCs/>
                  <w:sz w:val="20"/>
                  <w:szCs w:val="20"/>
                </w:rPr>
                <w:delText xml:space="preserve">schválený program rozvoja </w:delText>
              </w:r>
              <w:r w:rsidRPr="00732429" w:rsidDel="0064125A">
                <w:rPr>
                  <w:rFonts w:ascii="Arial" w:hAnsi="Arial" w:cs="Arial"/>
                  <w:bCs/>
                  <w:sz w:val="20"/>
                  <w:szCs w:val="20"/>
                </w:rPr>
                <w:delText>obce/spoločný program rozvoja obcí</w:delText>
              </w:r>
              <w:r w:rsidRPr="00A047C9" w:rsidDel="0064125A">
                <w:rPr>
                  <w:rFonts w:ascii="Arial" w:hAnsi="Arial" w:cs="Arial"/>
                  <w:bCs/>
                  <w:sz w:val="20"/>
                  <w:szCs w:val="20"/>
                </w:rPr>
                <w:delText xml:space="preserve"> a</w:delText>
              </w:r>
              <w:r w:rsidDel="0064125A">
                <w:rPr>
                  <w:rFonts w:ascii="Arial" w:hAnsi="Arial" w:cs="Arial"/>
                  <w:bCs/>
                  <w:sz w:val="20"/>
                  <w:szCs w:val="20"/>
                </w:rPr>
                <w:delText> </w:delText>
              </w:r>
              <w:r w:rsidRPr="00A047C9" w:rsidDel="0064125A">
                <w:rPr>
                  <w:rFonts w:ascii="Arial" w:hAnsi="Arial" w:cs="Arial"/>
                  <w:bCs/>
                  <w:sz w:val="20"/>
                  <w:szCs w:val="20"/>
                </w:rPr>
                <w:delText>príslušnú územnoplánovaciu dokumentáciu v</w:delText>
              </w:r>
              <w:r w:rsidDel="0064125A">
                <w:rPr>
                  <w:rFonts w:ascii="Arial" w:hAnsi="Arial" w:cs="Arial"/>
                  <w:bCs/>
                  <w:sz w:val="20"/>
                  <w:szCs w:val="20"/>
                </w:rPr>
                <w:delText> </w:delText>
              </w:r>
              <w:r w:rsidRPr="00A047C9" w:rsidDel="0064125A">
                <w:rPr>
                  <w:rFonts w:ascii="Arial" w:hAnsi="Arial" w:cs="Arial"/>
                  <w:bCs/>
                  <w:sz w:val="20"/>
                  <w:szCs w:val="20"/>
                </w:rPr>
                <w:delText>súlade s ustanovením § 8 ods. 6/§ 8a ods. 4 (obec) zákona o</w:delText>
              </w:r>
              <w:r w:rsidDel="0064125A">
                <w:rPr>
                  <w:rFonts w:ascii="Arial" w:hAnsi="Arial" w:cs="Arial"/>
                  <w:bCs/>
                  <w:sz w:val="20"/>
                  <w:szCs w:val="20"/>
                </w:rPr>
                <w:delText> </w:delText>
              </w:r>
              <w:r w:rsidRPr="00A047C9" w:rsidDel="0064125A">
                <w:rPr>
                  <w:rFonts w:ascii="Arial" w:hAnsi="Arial" w:cs="Arial"/>
                  <w:bCs/>
                  <w:sz w:val="20"/>
                  <w:szCs w:val="20"/>
                </w:rPr>
                <w:delText>podpore regionálneho rozvoja.</w:delText>
              </w:r>
            </w:del>
          </w:p>
          <w:p w14:paraId="507C5C0E" w14:textId="37AD2E98" w:rsidR="00997F82" w:rsidDel="0064125A" w:rsidRDefault="00997F82" w:rsidP="0010394B">
            <w:pPr>
              <w:pStyle w:val="Odsekzoznamu"/>
              <w:keepNext/>
              <w:widowControl w:val="0"/>
              <w:spacing w:before="240" w:after="120" w:line="240" w:lineRule="auto"/>
              <w:ind w:left="85" w:right="85"/>
              <w:contextualSpacing w:val="0"/>
              <w:jc w:val="both"/>
              <w:rPr>
                <w:del w:id="306" w:author="Ladislav Sisák" w:date="2023-03-17T16:37:00Z"/>
                <w:rFonts w:ascii="Arial" w:hAnsi="Arial" w:cs="Arial"/>
                <w:b/>
                <w:bCs/>
                <w:sz w:val="20"/>
                <w:szCs w:val="20"/>
              </w:rPr>
            </w:pPr>
            <w:del w:id="307" w:author="Ladislav Sisák" w:date="2023-03-17T16:37:00Z">
              <w:r w:rsidDel="0064125A">
                <w:rPr>
                  <w:rFonts w:ascii="Arial" w:hAnsi="Arial" w:cs="Arial"/>
                  <w:b/>
                  <w:bCs/>
                  <w:sz w:val="20"/>
                  <w:szCs w:val="20"/>
                </w:rPr>
                <w:delText>Forma preukázania:</w:delText>
              </w:r>
            </w:del>
          </w:p>
          <w:p w14:paraId="4DE47361" w14:textId="247F7001" w:rsidR="00997F82" w:rsidDel="0064125A" w:rsidRDefault="00997F82" w:rsidP="0010394B">
            <w:pPr>
              <w:pStyle w:val="Odsekzoznamu"/>
              <w:keepNext/>
              <w:widowControl w:val="0"/>
              <w:spacing w:before="120" w:after="120" w:line="240" w:lineRule="auto"/>
              <w:ind w:left="85" w:right="85"/>
              <w:contextualSpacing w:val="0"/>
              <w:jc w:val="both"/>
              <w:rPr>
                <w:del w:id="308" w:author="Ladislav Sisák" w:date="2023-03-17T16:37:00Z"/>
                <w:rFonts w:ascii="Arial" w:hAnsi="Arial" w:cs="Arial"/>
                <w:bCs/>
                <w:sz w:val="20"/>
                <w:szCs w:val="20"/>
              </w:rPr>
            </w:pPr>
            <w:del w:id="309" w:author="Ladislav Sisák" w:date="2023-03-17T16:37:00Z">
              <w:r w:rsidRPr="002F75C7" w:rsidDel="0064125A">
                <w:rPr>
                  <w:rFonts w:ascii="Arial" w:hAnsi="Arial" w:cs="Arial"/>
                  <w:bCs/>
                  <w:sz w:val="20"/>
                  <w:szCs w:val="20"/>
                </w:rPr>
                <w:delText>Osobitná príloha ŽoPr - Uznesenie, resp. výpis z uznesenia o schválení programu rozvoja a príslušnej územnoplánovacej dokumentácie (ak nie sú zverejnené na webovom sídle obce).</w:delText>
              </w:r>
            </w:del>
          </w:p>
          <w:p w14:paraId="502B3876" w14:textId="132988E7" w:rsidR="00997F82" w:rsidRPr="001F15D0" w:rsidDel="0064125A" w:rsidRDefault="00997F82" w:rsidP="0010394B">
            <w:pPr>
              <w:pStyle w:val="Odsekzoznamu"/>
              <w:keepNext/>
              <w:widowControl w:val="0"/>
              <w:spacing w:before="120" w:after="120" w:line="240" w:lineRule="auto"/>
              <w:ind w:left="85" w:right="85"/>
              <w:contextualSpacing w:val="0"/>
              <w:jc w:val="both"/>
              <w:rPr>
                <w:del w:id="310" w:author="Ladislav Sisák" w:date="2023-03-17T16:37:00Z"/>
                <w:rFonts w:ascii="Arial" w:hAnsi="Arial" w:cs="Arial"/>
                <w:bCs/>
                <w:sz w:val="20"/>
                <w:szCs w:val="20"/>
              </w:rPr>
            </w:pPr>
            <w:bookmarkStart w:id="311" w:name="_Hlk500340843"/>
            <w:del w:id="312" w:author="Ladislav Sisák" w:date="2023-03-17T16:37:00Z">
              <w:r w:rsidRPr="001F15D0" w:rsidDel="0064125A">
                <w:rPr>
                  <w:rFonts w:ascii="Arial" w:hAnsi="Arial" w:cs="Arial"/>
                  <w:bCs/>
                  <w:sz w:val="20"/>
                  <w:szCs w:val="20"/>
                </w:rPr>
                <w:delText>V prípade, ak sú príslušné uznesenia zverejnené na webovom sídle obce</w:delText>
              </w:r>
              <w:r w:rsidR="007A0A8D" w:rsidDel="0064125A">
                <w:rPr>
                  <w:rFonts w:ascii="Arial" w:hAnsi="Arial" w:cs="Arial"/>
                  <w:bCs/>
                  <w:sz w:val="20"/>
                  <w:szCs w:val="20"/>
                </w:rPr>
                <w:delText>,</w:delText>
              </w:r>
              <w:r w:rsidRPr="009771B1" w:rsidDel="0064125A">
                <w:rPr>
                  <w:rFonts w:ascii="Arial" w:hAnsi="Arial" w:cs="Arial"/>
                  <w:bCs/>
                  <w:sz w:val="20"/>
                  <w:szCs w:val="20"/>
                </w:rPr>
                <w:delText xml:space="preserve"> uvedie žiadateľ v časti </w:delText>
              </w:r>
              <w:r w:rsidRPr="00D01EF0" w:rsidDel="0064125A">
                <w:rPr>
                  <w:rFonts w:ascii="Arial" w:hAnsi="Arial" w:cs="Arial"/>
                  <w:bCs/>
                  <w:sz w:val="20"/>
                  <w:szCs w:val="20"/>
                </w:rPr>
                <w:delText>10</w:delText>
              </w:r>
              <w:r w:rsidRPr="001F15D0" w:rsidDel="0064125A">
                <w:rPr>
                  <w:rFonts w:ascii="Arial" w:hAnsi="Arial" w:cs="Arial"/>
                  <w:bCs/>
                  <w:sz w:val="20"/>
                  <w:szCs w:val="20"/>
                </w:rPr>
                <w:delText xml:space="preserve"> Formulára ŽoPr odkaz (link, resp. hypert</w:delText>
              </w:r>
              <w:r w:rsidR="003E1496" w:rsidDel="0064125A">
                <w:rPr>
                  <w:rFonts w:ascii="Arial" w:hAnsi="Arial" w:cs="Arial"/>
                  <w:bCs/>
                  <w:sz w:val="20"/>
                  <w:szCs w:val="20"/>
                </w:rPr>
                <w:delText>e</w:delText>
              </w:r>
              <w:r w:rsidRPr="001F15D0" w:rsidDel="0064125A">
                <w:rPr>
                  <w:rFonts w:ascii="Arial" w:hAnsi="Arial" w:cs="Arial"/>
                  <w:bCs/>
                  <w:sz w:val="20"/>
                  <w:szCs w:val="20"/>
                </w:rPr>
                <w:delText>xtový odkaz) na tieto dokumenty.</w:delText>
              </w:r>
            </w:del>
          </w:p>
          <w:p w14:paraId="2521FA1C" w14:textId="0BA2247A" w:rsidR="00997F82" w:rsidDel="0064125A" w:rsidRDefault="00997F82" w:rsidP="0010394B">
            <w:pPr>
              <w:pStyle w:val="Odsekzoznamu"/>
              <w:keepNext/>
              <w:widowControl w:val="0"/>
              <w:spacing w:before="120" w:after="120" w:line="240" w:lineRule="auto"/>
              <w:ind w:left="85" w:right="85"/>
              <w:contextualSpacing w:val="0"/>
              <w:jc w:val="both"/>
              <w:rPr>
                <w:del w:id="313" w:author="Ladislav Sisák" w:date="2023-03-17T16:37:00Z"/>
                <w:rFonts w:ascii="Arial" w:hAnsi="Arial" w:cs="Arial"/>
                <w:bCs/>
                <w:sz w:val="20"/>
                <w:szCs w:val="20"/>
              </w:rPr>
            </w:pPr>
            <w:del w:id="314" w:author="Ladislav Sisák" w:date="2023-03-17T16:37:00Z">
              <w:r w:rsidRPr="009771B1" w:rsidDel="0064125A">
                <w:rPr>
                  <w:rFonts w:ascii="Arial" w:hAnsi="Arial" w:cs="Arial"/>
                  <w:bCs/>
                  <w:sz w:val="20"/>
                  <w:szCs w:val="20"/>
                </w:rPr>
                <w:delText xml:space="preserve">Žiadateľ (obec), ktorý nie je povinný mať vypracovanú územnoplánovaciu dokumentáciu (§ 11 Stavebného zákona), je povinný v časti </w:delText>
              </w:r>
              <w:r w:rsidRPr="00D01EF0" w:rsidDel="0064125A">
                <w:rPr>
                  <w:rFonts w:ascii="Arial" w:hAnsi="Arial" w:cs="Arial"/>
                  <w:bCs/>
                  <w:sz w:val="20"/>
                  <w:szCs w:val="20"/>
                </w:rPr>
                <w:delText>10</w:delText>
              </w:r>
              <w:r w:rsidRPr="001F15D0" w:rsidDel="0064125A">
                <w:rPr>
                  <w:rFonts w:ascii="Arial" w:hAnsi="Arial" w:cs="Arial"/>
                  <w:bCs/>
                  <w:sz w:val="20"/>
                  <w:szCs w:val="20"/>
                </w:rPr>
                <w:delText xml:space="preserve"> Formulára ŽoPr poskytnúť čestné vyhlásenie žiadateľa v</w:delText>
              </w:r>
              <w:r w:rsidDel="0064125A">
                <w:rPr>
                  <w:rFonts w:ascii="Arial" w:hAnsi="Arial" w:cs="Arial"/>
                  <w:bCs/>
                  <w:sz w:val="20"/>
                  <w:szCs w:val="20"/>
                </w:rPr>
                <w:delText> </w:delText>
              </w:r>
              <w:r w:rsidRPr="001F15D0" w:rsidDel="0064125A">
                <w:rPr>
                  <w:rFonts w:ascii="Arial" w:hAnsi="Arial" w:cs="Arial"/>
                  <w:bCs/>
                  <w:sz w:val="20"/>
                  <w:szCs w:val="20"/>
                </w:rPr>
                <w:delText>rámci ktorej vyhlási, že v zmysle § 11 Stavebného</w:delText>
              </w:r>
              <w:r w:rsidRPr="00A047C9" w:rsidDel="0064125A">
                <w:rPr>
                  <w:rFonts w:ascii="Arial" w:hAnsi="Arial" w:cs="Arial"/>
                  <w:bCs/>
                  <w:sz w:val="20"/>
                  <w:szCs w:val="20"/>
                </w:rPr>
                <w:delText xml:space="preserve"> zákona nie j</w:delText>
              </w:r>
              <w:r w:rsidDel="0064125A">
                <w:rPr>
                  <w:rFonts w:ascii="Arial" w:hAnsi="Arial" w:cs="Arial"/>
                  <w:bCs/>
                  <w:sz w:val="20"/>
                  <w:szCs w:val="20"/>
                </w:rPr>
                <w:delText>e povinný mať územný plán obce.</w:delText>
              </w:r>
            </w:del>
          </w:p>
          <w:bookmarkEnd w:id="311"/>
          <w:p w14:paraId="2384C596" w14:textId="08E289D3" w:rsidR="00997F82" w:rsidRPr="00337B8D" w:rsidDel="0064125A" w:rsidRDefault="00997F82" w:rsidP="0010394B">
            <w:pPr>
              <w:pStyle w:val="Odsekzoznamu"/>
              <w:keepNext/>
              <w:widowControl w:val="0"/>
              <w:spacing w:before="240" w:after="120" w:line="240" w:lineRule="auto"/>
              <w:ind w:left="85" w:right="85"/>
              <w:contextualSpacing w:val="0"/>
              <w:jc w:val="both"/>
              <w:rPr>
                <w:del w:id="315" w:author="Ladislav Sisák" w:date="2023-03-17T16:37:00Z"/>
                <w:rFonts w:ascii="Arial" w:hAnsi="Arial" w:cs="Arial"/>
                <w:b/>
                <w:bCs/>
                <w:sz w:val="20"/>
                <w:szCs w:val="20"/>
              </w:rPr>
            </w:pPr>
            <w:del w:id="316" w:author="Ladislav Sisák" w:date="2023-03-17T16:37:00Z">
              <w:r w:rsidDel="0064125A">
                <w:rPr>
                  <w:rFonts w:ascii="Arial" w:hAnsi="Arial" w:cs="Arial"/>
                  <w:b/>
                  <w:bCs/>
                  <w:sz w:val="20"/>
                  <w:szCs w:val="20"/>
                </w:rPr>
                <w:delText>Spôsob overenia:</w:delText>
              </w:r>
            </w:del>
          </w:p>
          <w:p w14:paraId="379CD4EC" w14:textId="7074F5CA" w:rsidR="00997F82" w:rsidDel="0064125A" w:rsidRDefault="00997F82" w:rsidP="0010394B">
            <w:pPr>
              <w:pStyle w:val="Odsekzoznamu"/>
              <w:keepNext/>
              <w:widowControl w:val="0"/>
              <w:spacing w:before="120" w:after="120" w:line="240" w:lineRule="auto"/>
              <w:ind w:left="85" w:right="85"/>
              <w:contextualSpacing w:val="0"/>
              <w:jc w:val="both"/>
              <w:rPr>
                <w:del w:id="317" w:author="Ladislav Sisák" w:date="2023-03-17T16:37:00Z"/>
                <w:rFonts w:ascii="Arial" w:hAnsi="Arial" w:cs="Arial"/>
                <w:bCs/>
                <w:sz w:val="20"/>
                <w:szCs w:val="20"/>
              </w:rPr>
            </w:pPr>
            <w:del w:id="318" w:author="Ladislav Sisák" w:date="2023-03-17T16:37:00Z">
              <w:r w:rsidRPr="00337B8D" w:rsidDel="0064125A">
                <w:rPr>
                  <w:rFonts w:ascii="Arial" w:hAnsi="Arial" w:cs="Arial"/>
                  <w:bCs/>
                  <w:sz w:val="20"/>
                  <w:szCs w:val="20"/>
                </w:rPr>
                <w:delText>MAS overí podmienku na základe údajov uvedených v</w:delText>
              </w:r>
              <w:r w:rsidDel="0064125A">
                <w:rPr>
                  <w:rFonts w:ascii="Arial" w:hAnsi="Arial" w:cs="Arial"/>
                  <w:bCs/>
                  <w:sz w:val="20"/>
                  <w:szCs w:val="20"/>
                </w:rPr>
                <w:delText> </w:delText>
              </w:r>
              <w:r w:rsidRPr="00337B8D" w:rsidDel="0064125A">
                <w:rPr>
                  <w:rFonts w:ascii="Arial" w:hAnsi="Arial" w:cs="Arial"/>
                  <w:bCs/>
                  <w:sz w:val="20"/>
                  <w:szCs w:val="20"/>
                </w:rPr>
                <w:delText>Uznesení</w:delText>
              </w:r>
              <w:r w:rsidDel="0064125A">
                <w:rPr>
                  <w:rFonts w:ascii="Arial" w:hAnsi="Arial" w:cs="Arial"/>
                  <w:bCs/>
                  <w:sz w:val="20"/>
                  <w:szCs w:val="20"/>
                </w:rPr>
                <w:delText xml:space="preserve"> zastupiteľstva</w:delText>
              </w:r>
              <w:r w:rsidRPr="00337B8D" w:rsidDel="0064125A">
                <w:rPr>
                  <w:rFonts w:ascii="Arial" w:hAnsi="Arial" w:cs="Arial"/>
                  <w:bCs/>
                  <w:sz w:val="20"/>
                  <w:szCs w:val="20"/>
                </w:rPr>
                <w:delText xml:space="preserve"> (výpise z uznesenia) o schválení programu rozvoja a príslušnej územnoplánovacej dokumentácie a čestného vyhlásenie žiadateľa (v</w:delText>
              </w:r>
              <w:r w:rsidDel="0064125A">
                <w:rPr>
                  <w:rFonts w:ascii="Arial" w:hAnsi="Arial" w:cs="Arial"/>
                  <w:bCs/>
                  <w:sz w:val="20"/>
                  <w:szCs w:val="20"/>
                </w:rPr>
                <w:delText> prípade</w:delText>
              </w:r>
              <w:r w:rsidRPr="00337B8D" w:rsidDel="0064125A">
                <w:rPr>
                  <w:rFonts w:ascii="Arial" w:hAnsi="Arial" w:cs="Arial"/>
                  <w:bCs/>
                  <w:sz w:val="20"/>
                  <w:szCs w:val="20"/>
                </w:rPr>
                <w:delText xml:space="preserve"> aplikácie § 11 stavebného zákona).</w:delText>
              </w:r>
            </w:del>
          </w:p>
          <w:p w14:paraId="16A13BE0" w14:textId="519E8A8D" w:rsidR="00997F82" w:rsidRPr="003F7AA5"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del w:id="319" w:author="Ladislav Sisák" w:date="2023-03-17T16:37:00Z">
              <w:r w:rsidDel="0064125A">
                <w:rPr>
                  <w:rFonts w:ascii="Arial" w:hAnsi="Arial" w:cs="Arial"/>
                  <w:bCs/>
                  <w:sz w:val="20"/>
                  <w:szCs w:val="20"/>
                </w:rPr>
                <w:delText>V prípade pochybností (alebo ak MAS nebude schopná podmienku overiť z verejných zdrojov) je MAS oprávnená dožiadať listinnú formu Uznesenia (výpisu z uznesenia).</w:delText>
              </w:r>
            </w:del>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commentRangeStart w:id="320"/>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commentRangeEnd w:id="320"/>
            <w:r w:rsidR="0067735B">
              <w:rPr>
                <w:rStyle w:val="Odkaznakomentr"/>
                <w:rFonts w:eastAsia="Times New Roman" w:cs="Times New Roman"/>
              </w:rPr>
              <w:commentReference w:id="320"/>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E8564F9"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w:t>
            </w:r>
            <w:r w:rsidR="0067735B">
              <w:rPr>
                <w:rFonts w:ascii="Arial" w:hAnsi="Arial" w:cs="Arial"/>
                <w:bCs/>
                <w:sz w:val="20"/>
                <w:szCs w:val="20"/>
              </w:rPr>
              <w:t>,</w:t>
            </w:r>
            <w:r w:rsidRPr="00734B69">
              <w:rPr>
                <w:rFonts w:ascii="Arial" w:hAnsi="Arial" w:cs="Arial"/>
                <w:bCs/>
                <w:sz w:val="20"/>
                <w:szCs w:val="20"/>
              </w:rPr>
              <w:t xml:space="preserve">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w:t>
            </w:r>
            <w:commentRangeStart w:id="321"/>
            <w:r w:rsidRPr="00734B69">
              <w:rPr>
                <w:rFonts w:ascii="Arial" w:hAnsi="Arial" w:cs="Arial"/>
                <w:bCs/>
                <w:sz w:val="20"/>
                <w:szCs w:val="20"/>
              </w:rPr>
              <w:t xml:space="preserve">ani prokurista/i, </w:t>
            </w:r>
            <w:commentRangeEnd w:id="321"/>
            <w:r w:rsidR="00A53783">
              <w:rPr>
                <w:rStyle w:val="Odkaznakomentr"/>
                <w:rFonts w:eastAsia="Times New Roman" w:cs="Times New Roman"/>
              </w:rPr>
              <w:commentReference w:id="321"/>
            </w:r>
            <w:r w:rsidRPr="00734B69">
              <w:rPr>
                <w:rFonts w:ascii="Arial" w:hAnsi="Arial" w:cs="Arial"/>
                <w:bCs/>
                <w:sz w:val="20"/>
                <w:szCs w:val="20"/>
              </w:rPr>
              <w:t>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lastRenderedPageBreak/>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1A14193B"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1018B2CB" w14:textId="7492134F" w:rsidR="0067735B" w:rsidRPr="0067735B" w:rsidDel="0064125A" w:rsidRDefault="0067735B" w:rsidP="0067735B">
            <w:pPr>
              <w:widowControl w:val="0"/>
              <w:spacing w:before="120" w:after="120" w:line="240" w:lineRule="auto"/>
              <w:jc w:val="both"/>
              <w:rPr>
                <w:del w:id="322" w:author="Ladislav Sisák" w:date="2023-03-17T16:39:00Z"/>
                <w:rFonts w:ascii="Arial" w:hAnsi="Arial" w:cs="Arial"/>
                <w:bCs/>
                <w:sz w:val="20"/>
                <w:szCs w:val="20"/>
              </w:rPr>
            </w:pPr>
            <w:del w:id="323" w:author="Ladislav Sisák" w:date="2023-03-17T16:39:00Z">
              <w:r w:rsidDel="0064125A">
                <w:rPr>
                  <w:rFonts w:ascii="Arial" w:hAnsi="Arial" w:cs="Arial"/>
                  <w:bCs/>
                  <w:sz w:val="20"/>
                  <w:szCs w:val="20"/>
                </w:rPr>
                <w:delText>Podmienka sa nevzťahuje na štatutárny orgán obce.</w:delText>
              </w:r>
            </w:del>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B3A018" w14:textId="6FECC9FB" w:rsidR="00C94378" w:rsidDel="0064125A" w:rsidRDefault="00997F82" w:rsidP="00CA18C8">
            <w:pPr>
              <w:pStyle w:val="Odsekzoznamu"/>
              <w:widowControl w:val="0"/>
              <w:spacing w:before="60" w:after="60" w:line="240" w:lineRule="auto"/>
              <w:ind w:left="85" w:right="85"/>
              <w:contextualSpacing w:val="0"/>
              <w:jc w:val="both"/>
              <w:rPr>
                <w:del w:id="324" w:author="Ladislav Sisák" w:date="2023-03-17T16:40:00Z"/>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del w:id="325" w:author="Ladislav Sisák" w:date="2023-03-17T16:40:00Z">
              <w:r w:rsidR="00236E5C" w:rsidDel="0064125A">
                <w:rPr>
                  <w:rFonts w:ascii="Arial" w:hAnsi="Arial" w:cs="Arial"/>
                  <w:bCs/>
                  <w:sz w:val="20"/>
                  <w:szCs w:val="20"/>
                </w:rPr>
                <w:delText>alebo</w:delText>
              </w:r>
            </w:del>
          </w:p>
          <w:p w14:paraId="72E73C48" w14:textId="2E80DECE" w:rsidR="00C94378" w:rsidDel="0064125A" w:rsidRDefault="00C94378">
            <w:pPr>
              <w:pStyle w:val="Odsekzoznamu"/>
              <w:widowControl w:val="0"/>
              <w:spacing w:before="60" w:after="60" w:line="240" w:lineRule="auto"/>
              <w:ind w:left="85" w:right="85"/>
              <w:contextualSpacing w:val="0"/>
              <w:jc w:val="both"/>
              <w:rPr>
                <w:del w:id="326" w:author="Ladislav Sisák" w:date="2023-03-17T16:38:00Z"/>
                <w:rFonts w:ascii="Arial" w:hAnsi="Arial" w:cs="Arial"/>
                <w:bCs/>
                <w:sz w:val="20"/>
                <w:szCs w:val="20"/>
              </w:rPr>
            </w:pPr>
            <w:del w:id="327" w:author="Ladislav Sisák" w:date="2023-03-17T16:38:00Z">
              <w:r w:rsidDel="0064125A">
                <w:rPr>
                  <w:rFonts w:ascii="Arial" w:hAnsi="Arial" w:cs="Arial"/>
                  <w:bCs/>
                  <w:sz w:val="20"/>
                  <w:szCs w:val="20"/>
                </w:rPr>
                <w:delText>-</w:delText>
              </w:r>
              <w:r w:rsidR="00236E5C" w:rsidDel="0064125A">
                <w:rPr>
                  <w:rFonts w:ascii="Arial" w:hAnsi="Arial" w:cs="Arial"/>
                  <w:bCs/>
                  <w:sz w:val="20"/>
                  <w:szCs w:val="20"/>
                </w:rPr>
                <w:delText xml:space="preserve"> </w:delText>
              </w:r>
              <w:commentRangeStart w:id="328"/>
              <w:r w:rsidDel="0064125A">
                <w:rPr>
                  <w:rFonts w:ascii="Arial" w:hAnsi="Arial" w:cs="Arial"/>
                  <w:bCs/>
                  <w:sz w:val="20"/>
                  <w:szCs w:val="20"/>
                </w:rPr>
                <w:delText>Údaje na vyžiadanie</w:delText>
              </w:r>
              <w:r w:rsidR="00236E5C" w:rsidDel="0064125A">
                <w:rPr>
                  <w:rFonts w:ascii="Arial" w:hAnsi="Arial" w:cs="Arial"/>
                  <w:bCs/>
                  <w:sz w:val="20"/>
                  <w:szCs w:val="20"/>
                </w:rPr>
                <w:delText xml:space="preserve"> výpisu z registra trestov </w:delText>
              </w:r>
              <w:commentRangeEnd w:id="328"/>
              <w:r w:rsidDel="0064125A">
                <w:rPr>
                  <w:rStyle w:val="Odkaznakomentr"/>
                  <w:rFonts w:eastAsia="Times New Roman" w:cs="Times New Roman"/>
                </w:rPr>
                <w:commentReference w:id="328"/>
              </w:r>
            </w:del>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1B481113" w:rsidR="00997F82" w:rsidRPr="00337B8D" w:rsidDel="0064125A" w:rsidRDefault="00997F82">
            <w:pPr>
              <w:pStyle w:val="Odsekzoznamu"/>
              <w:widowControl w:val="0"/>
              <w:spacing w:before="60" w:after="60" w:line="240" w:lineRule="auto"/>
              <w:ind w:left="85" w:right="85"/>
              <w:jc w:val="both"/>
              <w:rPr>
                <w:del w:id="329" w:author="Ladislav Sisák" w:date="2023-03-17T16:40:00Z"/>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del w:id="330" w:author="Ladislav Sisák" w:date="2023-03-17T16:40:00Z">
              <w:r w:rsidR="00236E5C" w:rsidDel="0064125A">
                <w:rPr>
                  <w:rFonts w:ascii="Arial" w:hAnsi="Arial" w:cs="Arial"/>
                  <w:bCs/>
                  <w:sz w:val="20"/>
                  <w:szCs w:val="20"/>
                </w:rPr>
                <w:delText xml:space="preserve">, </w:delText>
              </w:r>
              <w:commentRangeStart w:id="331"/>
              <w:r w:rsidR="00236E5C" w:rsidDel="0064125A">
                <w:rPr>
                  <w:rFonts w:ascii="Arial" w:hAnsi="Arial" w:cs="Arial"/>
                  <w:bCs/>
                  <w:sz w:val="20"/>
                  <w:szCs w:val="20"/>
                </w:rPr>
                <w:delText xml:space="preserve">resp. výpisov získaných prostredníctvom portálu OVERSI, ak žiadateľ predloží </w:delText>
              </w:r>
              <w:r w:rsidR="00C94378" w:rsidDel="0064125A">
                <w:rPr>
                  <w:rFonts w:ascii="Arial" w:hAnsi="Arial" w:cs="Arial"/>
                  <w:bCs/>
                  <w:sz w:val="20"/>
                  <w:szCs w:val="20"/>
                </w:rPr>
                <w:delText xml:space="preserve">údaje na vyžiadanie výpisu z registra trestov </w:delText>
              </w:r>
              <w:r w:rsidR="005609FD" w:rsidDel="0064125A">
                <w:rPr>
                  <w:rFonts w:ascii="Arial" w:hAnsi="Arial" w:cs="Arial"/>
                  <w:bCs/>
                  <w:sz w:val="20"/>
                  <w:szCs w:val="20"/>
                </w:rPr>
                <w:delText>z</w:delText>
              </w:r>
              <w:r w:rsidR="00236E5C" w:rsidDel="0064125A">
                <w:rPr>
                  <w:rFonts w:ascii="Arial" w:hAnsi="Arial" w:cs="Arial"/>
                  <w:bCs/>
                  <w:sz w:val="20"/>
                  <w:szCs w:val="20"/>
                </w:rPr>
                <w:delText>a príslušné fyzické osoby.</w:delText>
              </w:r>
              <w:commentRangeEnd w:id="331"/>
              <w:r w:rsidR="00C94378" w:rsidDel="0064125A">
                <w:rPr>
                  <w:rStyle w:val="Odkaznakomentr"/>
                  <w:rFonts w:eastAsia="Times New Roman" w:cs="Times New Roman"/>
                </w:rPr>
                <w:commentReference w:id="331"/>
              </w:r>
            </w:del>
          </w:p>
          <w:p w14:paraId="251E9716" w14:textId="77777777" w:rsidR="0064125A" w:rsidRDefault="0064125A" w:rsidP="0064125A">
            <w:pPr>
              <w:pStyle w:val="Odsekzoznamu"/>
              <w:widowControl w:val="0"/>
              <w:spacing w:before="60" w:after="60" w:line="240" w:lineRule="auto"/>
              <w:ind w:left="85" w:right="85"/>
              <w:jc w:val="both"/>
              <w:rPr>
                <w:ins w:id="332" w:author="Ladislav Sisák" w:date="2023-03-17T16:40:00Z"/>
                <w:rFonts w:ascii="Arial" w:hAnsi="Arial" w:cs="Arial"/>
                <w:bCs/>
                <w:sz w:val="20"/>
                <w:szCs w:val="20"/>
              </w:rPr>
            </w:pPr>
            <w:ins w:id="333" w:author="Ladislav Sisák" w:date="2023-03-17T16:40:00Z">
              <w:r>
                <w:rPr>
                  <w:rFonts w:ascii="Arial" w:hAnsi="Arial" w:cs="Arial"/>
                  <w:bCs/>
                  <w:sz w:val="20"/>
                  <w:szCs w:val="20"/>
                </w:rPr>
                <w:t xml:space="preserve">. </w:t>
              </w:r>
            </w:ins>
          </w:p>
          <w:p w14:paraId="2179F26F" w14:textId="18F90AC3" w:rsidR="00997F82" w:rsidRPr="00925544" w:rsidRDefault="00997F82">
            <w:pPr>
              <w:pStyle w:val="Odsekzoznamu"/>
              <w:widowControl w:val="0"/>
              <w:spacing w:before="60" w:after="60" w:line="240" w:lineRule="auto"/>
              <w:ind w:left="85" w:right="85"/>
              <w:jc w:val="both"/>
              <w:rPr>
                <w:rFonts w:ascii="Arial" w:hAnsi="Arial" w:cs="Arial"/>
                <w:bCs/>
                <w:sz w:val="20"/>
                <w:szCs w:val="20"/>
              </w:rPr>
              <w:pPrChange w:id="334" w:author="Ladislav Sisák" w:date="2023-03-17T16:40:00Z">
                <w:pPr>
                  <w:pStyle w:val="Odsekzoznamu"/>
                  <w:widowControl w:val="0"/>
                  <w:spacing w:after="120" w:line="240" w:lineRule="auto"/>
                  <w:ind w:left="85" w:right="85"/>
                  <w:contextualSpacing w:val="0"/>
                  <w:jc w:val="both"/>
                </w:pPr>
              </w:pPrChange>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335" w:name="_Hlk34590566"/>
            <w:commentRangeStart w:id="336"/>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commentRangeEnd w:id="336"/>
            <w:r w:rsidRPr="006D71F3">
              <w:rPr>
                <w:rFonts w:ascii="Arial" w:hAnsi="Arial" w:cs="Arial"/>
                <w:b/>
                <w:sz w:val="20"/>
                <w:szCs w:val="20"/>
              </w:rPr>
              <w:commentReference w:id="336"/>
            </w:r>
            <w:bookmarkEnd w:id="335"/>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46805326" w:rsidR="00997F82" w:rsidRPr="00D43DC3" w:rsidDel="002737F4" w:rsidRDefault="00421F08" w:rsidP="0036248B">
            <w:pPr>
              <w:pStyle w:val="Odsekzoznamu"/>
              <w:spacing w:before="120" w:after="120" w:line="240" w:lineRule="auto"/>
              <w:ind w:left="85" w:right="85"/>
              <w:jc w:val="both"/>
              <w:rPr>
                <w:del w:id="337" w:author="Ladislav Sisák" w:date="2023-03-17T16:41:00Z"/>
                <w:rFonts w:ascii="Arial" w:hAnsi="Arial" w:cs="Arial"/>
                <w:bCs/>
                <w:sz w:val="20"/>
                <w:szCs w:val="20"/>
              </w:rPr>
            </w:pPr>
            <w:commentRangeStart w:id="338"/>
            <w:del w:id="339" w:author="Ladislav Sisák" w:date="2023-03-17T16:41:00Z">
              <w:r w:rsidDel="002737F4">
                <w:rPr>
                  <w:rFonts w:ascii="Arial" w:hAnsi="Arial" w:cs="Arial"/>
                  <w:bCs/>
                  <w:sz w:val="20"/>
                  <w:szCs w:val="20"/>
                </w:rPr>
                <w:delText>S</w:delText>
              </w:r>
              <w:r w:rsidR="00997F82" w:rsidRPr="007E17AF" w:rsidDel="002737F4">
                <w:rPr>
                  <w:rFonts w:ascii="Arial" w:hAnsi="Arial" w:cs="Arial"/>
                  <w:bCs/>
                  <w:sz w:val="20"/>
                  <w:szCs w:val="20"/>
                </w:rPr>
                <w:delText> ohľadom na oprávnené právne formy žiadateľov sa táto podmienka nevzťahuje na</w:delText>
              </w:r>
              <w:r w:rsidR="00997F82" w:rsidDel="002737F4">
                <w:rPr>
                  <w:rFonts w:ascii="Arial" w:hAnsi="Arial" w:cs="Arial"/>
                  <w:bCs/>
                  <w:sz w:val="20"/>
                  <w:szCs w:val="20"/>
                </w:rPr>
                <w:delText xml:space="preserve"> </w:delText>
              </w:r>
              <w:r w:rsidR="00997F82" w:rsidRPr="00D43DC3" w:rsidDel="002737F4">
                <w:rPr>
                  <w:rFonts w:ascii="Arial" w:hAnsi="Arial" w:cs="Arial"/>
                  <w:bCs/>
                  <w:sz w:val="20"/>
                  <w:szCs w:val="20"/>
                </w:rPr>
                <w:delText>obce podľa zákona č.</w:delText>
              </w:r>
              <w:r w:rsidR="00687273" w:rsidDel="002737F4">
                <w:rPr>
                  <w:rFonts w:ascii="Arial" w:hAnsi="Arial" w:cs="Arial"/>
                  <w:bCs/>
                  <w:sz w:val="20"/>
                  <w:szCs w:val="20"/>
                </w:rPr>
                <w:delText> </w:delText>
              </w:r>
              <w:r w:rsidR="00997F82" w:rsidRPr="00D43DC3" w:rsidDel="002737F4">
                <w:rPr>
                  <w:rFonts w:ascii="Arial" w:hAnsi="Arial" w:cs="Arial"/>
                  <w:bCs/>
                  <w:sz w:val="20"/>
                  <w:szCs w:val="20"/>
                </w:rPr>
                <w:delText>369/1990 Zb. o obecnom zriadení</w:delText>
              </w:r>
              <w:r w:rsidR="004F2597" w:rsidDel="002737F4">
                <w:rPr>
                  <w:rFonts w:ascii="Arial" w:hAnsi="Arial" w:cs="Arial"/>
                  <w:bCs/>
                  <w:sz w:val="20"/>
                  <w:szCs w:val="20"/>
                </w:rPr>
                <w:delText>.</w:delText>
              </w:r>
              <w:commentRangeEnd w:id="338"/>
              <w:r w:rsidR="00997F82" w:rsidDel="002737F4">
                <w:rPr>
                  <w:rStyle w:val="Odkaznakomentr"/>
                  <w:rFonts w:eastAsia="Times New Roman" w:cs="Times New Roman"/>
                </w:rPr>
                <w:commentReference w:id="338"/>
              </w:r>
            </w:del>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5"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commentRangeStart w:id="340"/>
            <w:r>
              <w:rPr>
                <w:rFonts w:ascii="Arial" w:hAnsi="Arial" w:cs="Arial"/>
                <w:b/>
                <w:sz w:val="20"/>
                <w:szCs w:val="20"/>
              </w:rPr>
              <w:t>Oprávnenosť aktivít projektu</w:t>
            </w:r>
            <w:commentRangeEnd w:id="340"/>
            <w:r w:rsidRPr="006D71F3">
              <w:rPr>
                <w:rFonts w:ascii="Arial" w:hAnsi="Arial" w:cs="Arial"/>
                <w:b/>
                <w:sz w:val="20"/>
                <w:szCs w:val="20"/>
              </w:rPr>
              <w:commentReference w:id="340"/>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20684A34" w:rsidR="00997F82" w:rsidRDefault="00FD44C8" w:rsidP="00FD44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w:t>
            </w:r>
            <w:r>
              <w:rPr>
                <w:rFonts w:ascii="Arial" w:hAnsi="Arial" w:cs="Arial"/>
                <w:bCs/>
                <w:sz w:val="20"/>
                <w:szCs w:val="20"/>
              </w:rPr>
              <w:t xml:space="preserve">s aktivitou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ins w:id="341" w:author="Ladislav Sisák" w:date="2023-03-17T16:41:00Z">
                  <w:r w:rsidR="002737F4">
                    <w:rPr>
                      <w:rFonts w:ascii="Arial" w:hAnsi="Arial" w:cs="Arial"/>
                      <w:sz w:val="22"/>
                    </w:rPr>
                    <w:t>A1 Podpora podnikania a inovácií</w:t>
                  </w:r>
                </w:ins>
              </w:sdtContent>
            </w:sdt>
            <w:r>
              <w:rPr>
                <w:rFonts w:ascii="Arial" w:hAnsi="Arial" w:cs="Arial"/>
                <w:sz w:val="22"/>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k, ako je zadefinovaná v</w:t>
            </w:r>
            <w:r w:rsidR="00997F82" w:rsidRPr="00041560">
              <w:rPr>
                <w:rFonts w:ascii="Arial" w:hAnsi="Arial" w:cs="Arial"/>
                <w:bCs/>
                <w:sz w:val="20"/>
                <w:szCs w:val="20"/>
              </w:rPr>
              <w:t xml:space="preserve"> príloh</w:t>
            </w:r>
            <w:r>
              <w:rPr>
                <w:rFonts w:ascii="Arial" w:hAnsi="Arial" w:cs="Arial"/>
                <w:bCs/>
                <w:sz w:val="20"/>
                <w:szCs w:val="20"/>
              </w:rPr>
              <w:t>e</w:t>
            </w:r>
            <w:r w:rsidR="00997F82" w:rsidRPr="00026CF2">
              <w:rPr>
                <w:rFonts w:ascii="Arial" w:hAnsi="Arial" w:cs="Arial"/>
                <w:bCs/>
                <w:sz w:val="20"/>
                <w:szCs w:val="20"/>
              </w:rPr>
              <w:t xml:space="preserve"> č. 2 výzvy Špecifikácia rozsahu oprávnen</w:t>
            </w:r>
            <w:r>
              <w:rPr>
                <w:rFonts w:ascii="Arial" w:hAnsi="Arial" w:cs="Arial"/>
                <w:bCs/>
                <w:sz w:val="20"/>
                <w:szCs w:val="20"/>
              </w:rPr>
              <w:t>ej</w:t>
            </w:r>
            <w:r w:rsidR="00997F82" w:rsidRPr="002276A7">
              <w:rPr>
                <w:rFonts w:ascii="Arial" w:hAnsi="Arial" w:cs="Arial"/>
                <w:bCs/>
                <w:sz w:val="20"/>
                <w:szCs w:val="20"/>
              </w:rPr>
              <w:t xml:space="preserve"> aktiv</w:t>
            </w:r>
            <w:r>
              <w:rPr>
                <w:rFonts w:ascii="Arial" w:hAnsi="Arial" w:cs="Arial"/>
                <w:bCs/>
                <w:sz w:val="20"/>
                <w:szCs w:val="20"/>
              </w:rPr>
              <w:t>i</w:t>
            </w:r>
            <w:r w:rsidR="00997F82" w:rsidRPr="00041560">
              <w:rPr>
                <w:rFonts w:ascii="Arial" w:hAnsi="Arial" w:cs="Arial"/>
                <w:bCs/>
                <w:sz w:val="20"/>
                <w:szCs w:val="20"/>
              </w:rPr>
              <w:t>t</w:t>
            </w:r>
            <w:r>
              <w:rPr>
                <w:rFonts w:ascii="Arial" w:hAnsi="Arial" w:cs="Arial"/>
                <w:bCs/>
                <w:sz w:val="20"/>
                <w:szCs w:val="20"/>
              </w:rPr>
              <w:t>y</w:t>
            </w:r>
            <w:r w:rsidR="00997F82" w:rsidRPr="00041560">
              <w:rPr>
                <w:rFonts w:ascii="Arial" w:hAnsi="Arial" w:cs="Arial"/>
                <w:bCs/>
                <w:sz w:val="20"/>
                <w:szCs w:val="20"/>
              </w:rPr>
              <w:t xml:space="preserve"> a oprávnených výdavkov.</w:t>
            </w:r>
          </w:p>
          <w:p w14:paraId="66A5052A" w14:textId="22D135C2" w:rsidR="005B5763" w:rsidRPr="00261B74" w:rsidRDefault="00165E3E" w:rsidP="00FA7A1A">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 xml:space="preserve">ukončiť </w:t>
            </w:r>
            <w:r w:rsidR="00CD1027" w:rsidRPr="00406EAA">
              <w:rPr>
                <w:rFonts w:ascii="Arial" w:hAnsi="Arial" w:cs="Arial"/>
                <w:bCs/>
                <w:sz w:val="20"/>
                <w:szCs w:val="20"/>
              </w:rPr>
              <w:t>realizáciu projektu</w:t>
            </w:r>
            <w:r w:rsidRPr="00406EAA">
              <w:rPr>
                <w:rFonts w:ascii="Arial" w:hAnsi="Arial" w:cs="Arial"/>
                <w:bCs/>
                <w:sz w:val="20"/>
                <w:szCs w:val="20"/>
              </w:rPr>
              <w:t xml:space="preserve"> </w:t>
            </w:r>
            <w:r w:rsidR="00A37AF2" w:rsidRPr="00406EAA">
              <w:rPr>
                <w:rFonts w:ascii="Arial" w:hAnsi="Arial" w:cs="Arial"/>
                <w:bCs/>
                <w:sz w:val="20"/>
                <w:szCs w:val="20"/>
              </w:rPr>
              <w:t xml:space="preserve">a predložiť záverečnú žiadosť o platbu </w:t>
            </w:r>
            <w:r w:rsidRPr="00406EAA">
              <w:rPr>
                <w:rFonts w:ascii="Arial" w:hAnsi="Arial" w:cs="Arial"/>
                <w:bCs/>
                <w:sz w:val="20"/>
                <w:szCs w:val="20"/>
              </w:rPr>
              <w:t>do 9 mesiacov</w:t>
            </w:r>
            <w:r w:rsidR="00DD3DA5">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sidR="007F283C">
              <w:rPr>
                <w:rFonts w:ascii="Arial" w:hAnsi="Arial" w:cs="Arial"/>
                <w:bCs/>
                <w:sz w:val="20"/>
                <w:szCs w:val="20"/>
              </w:rPr>
              <w:t xml:space="preserve">, najneskôr však </w:t>
            </w:r>
            <w:r>
              <w:rPr>
                <w:rFonts w:ascii="Arial" w:hAnsi="Arial" w:cs="Arial"/>
                <w:bCs/>
                <w:sz w:val="20"/>
                <w:szCs w:val="20"/>
              </w:rPr>
              <w:t xml:space="preserve">do </w:t>
            </w:r>
            <w:ins w:id="342" w:author="Ladislav Sisák" w:date="2023-03-17T16:42:00Z">
              <w:r w:rsidR="002737F4">
                <w:rPr>
                  <w:rFonts w:ascii="Arial" w:hAnsi="Arial" w:cs="Arial"/>
                  <w:bCs/>
                  <w:sz w:val="20"/>
                  <w:szCs w:val="20"/>
                </w:rPr>
                <w:t>30.1</w:t>
              </w:r>
            </w:ins>
            <w:ins w:id="343" w:author="LS" w:date="2023-04-12T22:01:00Z">
              <w:r w:rsidR="00870C10">
                <w:rPr>
                  <w:rFonts w:ascii="Arial" w:hAnsi="Arial" w:cs="Arial"/>
                  <w:bCs/>
                  <w:sz w:val="20"/>
                  <w:szCs w:val="20"/>
                </w:rPr>
                <w:t>1</w:t>
              </w:r>
            </w:ins>
            <w:ins w:id="344" w:author="Ladislav Sisák" w:date="2023-03-17T16:42:00Z">
              <w:r w:rsidR="002737F4">
                <w:rPr>
                  <w:rFonts w:ascii="Arial" w:hAnsi="Arial" w:cs="Arial"/>
                  <w:bCs/>
                  <w:sz w:val="20"/>
                  <w:szCs w:val="20"/>
                </w:rPr>
                <w:t>.2023</w:t>
              </w:r>
            </w:ins>
            <w:commentRangeStart w:id="345"/>
            <w:del w:id="346" w:author="Ladislav Sisák" w:date="2023-03-17T16:42:00Z">
              <w:r w:rsidR="00294AA0" w:rsidDel="002737F4">
                <w:rPr>
                  <w:rFonts w:ascii="Arial" w:hAnsi="Arial" w:cs="Arial"/>
                  <w:bCs/>
                  <w:sz w:val="20"/>
                  <w:szCs w:val="20"/>
                </w:rPr>
                <w:delText>DD.MM.</w:delText>
              </w:r>
              <w:r w:rsidR="006E3DF9" w:rsidDel="002737F4">
                <w:rPr>
                  <w:rFonts w:ascii="Arial" w:hAnsi="Arial" w:cs="Arial"/>
                  <w:bCs/>
                  <w:sz w:val="20"/>
                  <w:szCs w:val="20"/>
                </w:rPr>
                <w:delText>RRRR</w:delText>
              </w:r>
              <w:commentRangeEnd w:id="345"/>
              <w:r w:rsidRPr="00261B74" w:rsidDel="002737F4">
                <w:rPr>
                  <w:rFonts w:ascii="Arial" w:hAnsi="Arial" w:cs="Arial"/>
                  <w:bCs/>
                  <w:sz w:val="20"/>
                  <w:szCs w:val="20"/>
                </w:rPr>
                <w:commentReference w:id="345"/>
              </w:r>
            </w:del>
            <w:r>
              <w:rPr>
                <w:rFonts w:ascii="Arial" w:hAnsi="Arial" w:cs="Arial"/>
                <w:bCs/>
                <w:sz w:val="20"/>
                <w:szCs w:val="20"/>
              </w:rPr>
              <w:t>.</w:t>
            </w:r>
            <w:r w:rsidR="00261B74">
              <w:rPr>
                <w:rFonts w:ascii="Arial" w:hAnsi="Arial" w:cs="Arial"/>
                <w:bCs/>
                <w:sz w:val="20"/>
                <w:szCs w:val="20"/>
              </w:rPr>
              <w:t xml:space="preserve"> </w:t>
            </w:r>
            <w:r w:rsidR="005B5763" w:rsidRPr="00261B74">
              <w:rPr>
                <w:rFonts w:ascii="Arial" w:hAnsi="Arial" w:cs="Arial"/>
                <w:bCs/>
                <w:sz w:val="20"/>
                <w:szCs w:val="20"/>
              </w:rPr>
              <w:t xml:space="preserve">Realizácia </w:t>
            </w:r>
            <w:r w:rsidR="00A37AF2">
              <w:rPr>
                <w:rFonts w:ascii="Arial" w:hAnsi="Arial" w:cs="Arial"/>
                <w:bCs/>
                <w:sz w:val="20"/>
                <w:szCs w:val="20"/>
              </w:rPr>
              <w:t>p</w:t>
            </w:r>
            <w:r w:rsidR="005B5763" w:rsidRPr="00261B74">
              <w:rPr>
                <w:rFonts w:ascii="Arial" w:hAnsi="Arial" w:cs="Arial"/>
                <w:bCs/>
                <w:sz w:val="20"/>
                <w:szCs w:val="20"/>
              </w:rPr>
              <w:t xml:space="preserve">rojektu sa považuje za ukončenú v kalendárny deň, keď bol </w:t>
            </w:r>
            <w:r w:rsidR="005B5763" w:rsidRPr="005B5763">
              <w:rPr>
                <w:rFonts w:ascii="Arial" w:hAnsi="Arial" w:cs="Arial"/>
                <w:bCs/>
                <w:sz w:val="20"/>
                <w:szCs w:val="20"/>
              </w:rPr>
              <w:t>predmet p</w:t>
            </w:r>
            <w:r w:rsidR="005B5763" w:rsidRPr="00261B74">
              <w:rPr>
                <w:rFonts w:ascii="Arial" w:hAnsi="Arial" w:cs="Arial"/>
                <w:bCs/>
                <w:sz w:val="20"/>
                <w:szCs w:val="20"/>
              </w:rPr>
              <w:t>rojektu riadne dodaný (dodané všetky tovary, poskytnuté všetky služby a/alebo zrealizované všetky stavebné práce, ktoré tvoria predmet projektu)</w:t>
            </w:r>
            <w:r w:rsidR="005B5763" w:rsidRPr="00261B74">
              <w:rPr>
                <w:rFonts w:ascii="Arial" w:hAnsi="Arial" w:cs="Arial"/>
                <w:sz w:val="20"/>
                <w:szCs w:val="20"/>
              </w:rPr>
              <w:t>.</w:t>
            </w:r>
          </w:p>
          <w:p w14:paraId="06B0E9FE" w14:textId="77777777" w:rsidR="00997F82" w:rsidRDefault="00997F82" w:rsidP="00C03B95">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149D70A" w:rsidR="00997F82" w:rsidRDefault="00997F82" w:rsidP="00041560">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8CB74C6" w14:textId="5E06ED91" w:rsidR="00165E3E" w:rsidRPr="00337B8D" w:rsidDel="002737F4" w:rsidRDefault="00165E3E" w:rsidP="00DD3EE2">
            <w:pPr>
              <w:pStyle w:val="Odsekzoznamu"/>
              <w:widowControl w:val="0"/>
              <w:spacing w:after="120" w:line="240" w:lineRule="auto"/>
              <w:ind w:left="85" w:right="85"/>
              <w:contextualSpacing w:val="0"/>
              <w:jc w:val="both"/>
              <w:rPr>
                <w:del w:id="347" w:author="Ladislav Sisák" w:date="2023-03-17T16:42:00Z"/>
                <w:rFonts w:ascii="Arial" w:hAnsi="Arial" w:cs="Arial"/>
                <w:bCs/>
                <w:sz w:val="20"/>
                <w:szCs w:val="20"/>
              </w:rPr>
            </w:pPr>
            <w:r w:rsidRPr="009771B1">
              <w:rPr>
                <w:rFonts w:ascii="Arial" w:hAnsi="Arial" w:cs="Arial"/>
                <w:bCs/>
                <w:sz w:val="20"/>
                <w:szCs w:val="20"/>
              </w:rPr>
              <w:lastRenderedPageBreak/>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sidR="00AC7E7E">
              <w:rPr>
                <w:rFonts w:ascii="Arial" w:hAnsi="Arial" w:cs="Arial"/>
                <w:bCs/>
                <w:sz w:val="20"/>
                <w:szCs w:val="20"/>
              </w:rPr>
              <w:t>realizáciu projektu</w:t>
            </w:r>
            <w:r w:rsidRPr="009771B1">
              <w:rPr>
                <w:rFonts w:ascii="Arial" w:hAnsi="Arial" w:cs="Arial"/>
                <w:bCs/>
                <w:sz w:val="20"/>
                <w:szCs w:val="20"/>
              </w:rPr>
              <w:t xml:space="preserve"> </w:t>
            </w:r>
            <w:r w:rsidR="00406EAA">
              <w:rPr>
                <w:rFonts w:ascii="Arial" w:hAnsi="Arial" w:cs="Arial"/>
                <w:bCs/>
                <w:sz w:val="20"/>
                <w:szCs w:val="20"/>
              </w:rPr>
              <w:t xml:space="preserve">a predloží záverečnú žiadosť o platbu (žiadosť o poskytnutie refundácie alebo </w:t>
            </w:r>
            <w:proofErr w:type="spellStart"/>
            <w:r w:rsidR="00406EAA">
              <w:rPr>
                <w:rFonts w:ascii="Arial" w:hAnsi="Arial" w:cs="Arial"/>
                <w:bCs/>
                <w:sz w:val="20"/>
                <w:szCs w:val="20"/>
              </w:rPr>
              <w:t>predfinancovania</w:t>
            </w:r>
            <w:proofErr w:type="spellEnd"/>
            <w:r w:rsidR="00406EAA">
              <w:rPr>
                <w:rFonts w:ascii="Arial" w:hAnsi="Arial" w:cs="Arial"/>
                <w:bCs/>
                <w:sz w:val="20"/>
                <w:szCs w:val="20"/>
              </w:rPr>
              <w:t xml:space="preserv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91071C">
              <w:rPr>
                <w:rFonts w:ascii="Arial" w:hAnsi="Arial" w:cs="Arial"/>
                <w:bCs/>
                <w:sz w:val="20"/>
                <w:szCs w:val="20"/>
              </w:rPr>
              <w:t>DD</w:t>
            </w:r>
            <w:ins w:id="348" w:author="Ladislav Sisák" w:date="2023-03-17T16:42:00Z">
              <w:r w:rsidR="002737F4">
                <w:rPr>
                  <w:rFonts w:ascii="Arial" w:hAnsi="Arial" w:cs="Arial"/>
                  <w:bCs/>
                  <w:sz w:val="20"/>
                  <w:szCs w:val="20"/>
                </w:rPr>
                <w:t xml:space="preserve"> 30.1</w:t>
              </w:r>
            </w:ins>
            <w:ins w:id="349" w:author="LS" w:date="2023-04-12T22:01:00Z">
              <w:r w:rsidR="00870C10">
                <w:rPr>
                  <w:rFonts w:ascii="Arial" w:hAnsi="Arial" w:cs="Arial"/>
                  <w:bCs/>
                  <w:sz w:val="20"/>
                  <w:szCs w:val="20"/>
                </w:rPr>
                <w:t>1</w:t>
              </w:r>
            </w:ins>
            <w:ins w:id="350" w:author="Ladislav Sisák" w:date="2023-03-17T16:42:00Z">
              <w:r w:rsidR="002737F4">
                <w:rPr>
                  <w:rFonts w:ascii="Arial" w:hAnsi="Arial" w:cs="Arial"/>
                  <w:bCs/>
                  <w:sz w:val="20"/>
                  <w:szCs w:val="20"/>
                </w:rPr>
                <w:t>.2023.</w:t>
              </w:r>
            </w:ins>
            <w:commentRangeStart w:id="351"/>
            <w:del w:id="352" w:author="Ladislav Sisák" w:date="2023-03-17T16:42:00Z">
              <w:r w:rsidDel="002737F4">
                <w:rPr>
                  <w:rFonts w:ascii="Arial" w:hAnsi="Arial" w:cs="Arial"/>
                  <w:bCs/>
                  <w:sz w:val="20"/>
                  <w:szCs w:val="20"/>
                </w:rPr>
                <w:delText>.</w:delText>
              </w:r>
              <w:r w:rsidR="0091071C" w:rsidDel="002737F4">
                <w:rPr>
                  <w:rFonts w:ascii="Arial" w:hAnsi="Arial" w:cs="Arial"/>
                  <w:bCs/>
                  <w:sz w:val="20"/>
                  <w:szCs w:val="20"/>
                </w:rPr>
                <w:delText>MM</w:delText>
              </w:r>
              <w:r w:rsidDel="002737F4">
                <w:rPr>
                  <w:rFonts w:ascii="Arial" w:hAnsi="Arial" w:cs="Arial"/>
                  <w:bCs/>
                  <w:sz w:val="20"/>
                  <w:szCs w:val="20"/>
                </w:rPr>
                <w:delText>.</w:delText>
              </w:r>
              <w:r w:rsidR="006E3DF9" w:rsidDel="002737F4">
                <w:rPr>
                  <w:rFonts w:ascii="Arial" w:hAnsi="Arial" w:cs="Arial"/>
                  <w:bCs/>
                  <w:sz w:val="20"/>
                  <w:szCs w:val="20"/>
                </w:rPr>
                <w:delText>RRRR</w:delText>
              </w:r>
              <w:commentRangeEnd w:id="351"/>
              <w:r w:rsidR="00026CF2" w:rsidDel="002737F4">
                <w:rPr>
                  <w:rStyle w:val="Odkaznakomentr"/>
                  <w:rFonts w:eastAsia="Times New Roman" w:cs="Times New Roman"/>
                </w:rPr>
                <w:commentReference w:id="351"/>
              </w:r>
              <w:r w:rsidDel="002737F4">
                <w:rPr>
                  <w:rFonts w:ascii="Arial" w:hAnsi="Arial" w:cs="Arial"/>
                  <w:bCs/>
                  <w:sz w:val="20"/>
                  <w:szCs w:val="20"/>
                </w:rPr>
                <w:delText>.</w:delText>
              </w:r>
            </w:del>
          </w:p>
          <w:p w14:paraId="1E3FECB1" w14:textId="77777777" w:rsidR="002737F4" w:rsidRDefault="002737F4" w:rsidP="00DD3EE2">
            <w:pPr>
              <w:pStyle w:val="Odsekzoznamu"/>
              <w:keepNext/>
              <w:spacing w:before="240" w:after="120" w:line="240" w:lineRule="auto"/>
              <w:ind w:left="85" w:right="85"/>
              <w:contextualSpacing w:val="0"/>
              <w:jc w:val="both"/>
              <w:rPr>
                <w:ins w:id="353" w:author="Ladislav Sisák" w:date="2023-03-17T16:42:00Z"/>
                <w:rFonts w:ascii="Arial" w:hAnsi="Arial" w:cs="Arial"/>
                <w:b/>
                <w:bCs/>
                <w:sz w:val="20"/>
                <w:szCs w:val="20"/>
              </w:rPr>
            </w:pPr>
          </w:p>
          <w:p w14:paraId="2A5A5862" w14:textId="56087A12"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61795CF" w:rsidR="00997F82" w:rsidRPr="00971A5F" w:rsidRDefault="00997F82" w:rsidP="00B657D5">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B657D5" w:rsidRPr="00855874">
              <w:rPr>
                <w:rFonts w:ascii="Arial" w:hAnsi="Arial" w:cs="Arial"/>
                <w:bCs/>
                <w:sz w:val="20"/>
                <w:szCs w:val="20"/>
              </w:rPr>
              <w:t xml:space="preserve"> overí znenie čestného vyhlásenia, ktoré tvorí súčasť formulára ŽoPr</w:t>
            </w:r>
            <w:r w:rsidR="00B657D5">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r w:rsidR="00B657D5">
              <w:rPr>
                <w:rFonts w:ascii="Arial" w:hAnsi="Arial" w:cs="Arial"/>
                <w:bCs/>
                <w:sz w:val="20"/>
                <w:szCs w:val="20"/>
              </w:rPr>
              <w:t xml:space="preserve"> </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1D6D9771" w:rsidR="00997F82" w:rsidRPr="00263E87" w:rsidRDefault="00997F82" w:rsidP="00FA7A1A">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sidRPr="00263E87">
              <w:rPr>
                <w:rFonts w:ascii="Arial" w:hAnsi="Arial" w:cs="Arial"/>
                <w:b/>
                <w:sz w:val="20"/>
                <w:szCs w:val="20"/>
              </w:rPr>
              <w:lastRenderedPageBreak/>
              <w:t xml:space="preserve">Podmienka, že žiadateľ nezačal </w:t>
            </w:r>
            <w:r w:rsidR="008E7809" w:rsidRPr="006E3DF9">
              <w:rPr>
                <w:rFonts w:ascii="Arial" w:hAnsi="Arial" w:cs="Arial"/>
                <w:b/>
                <w:sz w:val="20"/>
                <w:szCs w:val="20"/>
              </w:rPr>
              <w:t>realizáciu</w:t>
            </w:r>
            <w:r w:rsidR="00AC7E7E" w:rsidRPr="006E3DF9">
              <w:rPr>
                <w:rFonts w:ascii="Arial" w:hAnsi="Arial" w:cs="Arial"/>
                <w:b/>
                <w:sz w:val="20"/>
                <w:szCs w:val="20"/>
              </w:rPr>
              <w:t xml:space="preserve"> </w:t>
            </w:r>
            <w:r w:rsidRPr="006E3DF9">
              <w:rPr>
                <w:rFonts w:ascii="Arial" w:hAnsi="Arial" w:cs="Arial"/>
                <w:b/>
                <w:sz w:val="20"/>
                <w:szCs w:val="20"/>
              </w:rPr>
              <w:t>projekt</w:t>
            </w:r>
            <w:r w:rsidR="008E7809" w:rsidRPr="006E3DF9">
              <w:rPr>
                <w:rFonts w:ascii="Arial" w:hAnsi="Arial" w:cs="Arial"/>
                <w:b/>
                <w:sz w:val="20"/>
                <w:szCs w:val="20"/>
              </w:rPr>
              <w:t>u</w:t>
            </w:r>
            <w:r w:rsidRPr="00263E87">
              <w:rPr>
                <w:rFonts w:ascii="Arial" w:hAnsi="Arial" w:cs="Arial"/>
                <w:b/>
                <w:sz w:val="20"/>
                <w:szCs w:val="20"/>
              </w:rPr>
              <w:t xml:space="preserve"> pred </w:t>
            </w:r>
            <w:r w:rsidR="004A2FB5" w:rsidRPr="00263E87">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Opis podmienky:</w:t>
            </w:r>
          </w:p>
          <w:p w14:paraId="7D79A197" w14:textId="6E022942"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Žiadateľ nesmie začať </w:t>
            </w:r>
            <w:r w:rsidR="008E7809"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8E7809"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predložením ŽoPr na MAS</w:t>
            </w:r>
            <w:r w:rsidRPr="00406EAA">
              <w:rPr>
                <w:rFonts w:ascii="Arial" w:hAnsi="Arial" w:cs="Arial"/>
                <w:bCs/>
                <w:sz w:val="20"/>
                <w:szCs w:val="20"/>
              </w:rPr>
              <w:t>.</w:t>
            </w:r>
          </w:p>
          <w:p w14:paraId="3E390E2C" w14:textId="652B72F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Pod začatím </w:t>
            </w:r>
            <w:r w:rsidR="008E7809" w:rsidRPr="00406EAA">
              <w:rPr>
                <w:rFonts w:ascii="Arial" w:hAnsi="Arial" w:cs="Arial"/>
                <w:bCs/>
                <w:sz w:val="20"/>
                <w:szCs w:val="20"/>
              </w:rPr>
              <w:t xml:space="preserve">realizácie projektu </w:t>
            </w:r>
            <w:r w:rsidRPr="00406EAA">
              <w:rPr>
                <w:rFonts w:ascii="Arial" w:hAnsi="Arial" w:cs="Arial"/>
                <w:bCs/>
                <w:sz w:val="20"/>
                <w:szCs w:val="20"/>
              </w:rPr>
              <w:t>sa rozumie:</w:t>
            </w:r>
          </w:p>
          <w:p w14:paraId="2DE1929D" w14:textId="77777777" w:rsidR="00997F82" w:rsidRPr="00406EAA" w:rsidRDefault="00997F82" w:rsidP="00FA7A1A">
            <w:pPr>
              <w:pStyle w:val="Odsekzoznamu"/>
              <w:widowControl w:val="0"/>
              <w:numPr>
                <w:ilvl w:val="0"/>
                <w:numId w:val="15"/>
              </w:numPr>
              <w:spacing w:before="60" w:after="60" w:line="240" w:lineRule="auto"/>
              <w:ind w:right="85"/>
              <w:jc w:val="both"/>
              <w:rPr>
                <w:rFonts w:ascii="Arial" w:hAnsi="Arial" w:cs="Arial"/>
                <w:bCs/>
                <w:sz w:val="20"/>
                <w:szCs w:val="20"/>
              </w:rPr>
            </w:pPr>
            <w:r w:rsidRPr="00406EAA">
              <w:rPr>
                <w:rFonts w:ascii="Arial" w:hAnsi="Arial" w:cs="Arial"/>
                <w:bCs/>
                <w:sz w:val="20"/>
                <w:szCs w:val="20"/>
              </w:rPr>
              <w:t>začatie stavebných prác alebo</w:t>
            </w:r>
          </w:p>
          <w:p w14:paraId="41C268B4" w14:textId="6F017E19" w:rsidR="00997F82" w:rsidRPr="00406EAA" w:rsidRDefault="00997F82" w:rsidP="00FA7A1A">
            <w:pPr>
              <w:pStyle w:val="Odsekzoznamu"/>
              <w:widowControl w:val="0"/>
              <w:numPr>
                <w:ilvl w:val="0"/>
                <w:numId w:val="15"/>
              </w:numPr>
              <w:spacing w:before="60" w:after="60" w:line="240" w:lineRule="auto"/>
              <w:ind w:right="85" w:hanging="357"/>
              <w:contextualSpacing w:val="0"/>
              <w:jc w:val="both"/>
              <w:rPr>
                <w:rFonts w:ascii="Arial" w:hAnsi="Arial" w:cs="Arial"/>
                <w:bCs/>
                <w:sz w:val="20"/>
                <w:szCs w:val="20"/>
              </w:rPr>
            </w:pPr>
            <w:r w:rsidRPr="00406EAA">
              <w:rPr>
                <w:rFonts w:ascii="Arial" w:hAnsi="Arial" w:cs="Arial"/>
                <w:bCs/>
                <w:sz w:val="20"/>
                <w:szCs w:val="20"/>
              </w:rPr>
              <w:t>prvý právny záväzok objednať tovar alebo službu</w:t>
            </w:r>
            <w:r w:rsidR="009D7EA2" w:rsidRPr="00406EAA">
              <w:rPr>
                <w:rFonts w:ascii="Arial" w:hAnsi="Arial" w:cs="Arial"/>
                <w:bCs/>
                <w:sz w:val="20"/>
                <w:szCs w:val="20"/>
              </w:rPr>
              <w:t>.</w:t>
            </w:r>
          </w:p>
          <w:p w14:paraId="5A3788CC" w14:textId="2FDD5D44"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Prípravné práce ako napr. vypracovanie projektovej dokumentácie a úkony súvisiace so získavaním povolení a realizácia verejného obstarávania sa nepoklad</w:t>
            </w:r>
            <w:r w:rsidR="00CF32C2" w:rsidRPr="00406EAA">
              <w:rPr>
                <w:rFonts w:ascii="Arial" w:hAnsi="Arial" w:cs="Arial"/>
                <w:bCs/>
                <w:sz w:val="20"/>
                <w:szCs w:val="20"/>
              </w:rPr>
              <w:t>ajú</w:t>
            </w:r>
            <w:r w:rsidRPr="00406EAA">
              <w:rPr>
                <w:rFonts w:ascii="Arial" w:hAnsi="Arial" w:cs="Arial"/>
                <w:bCs/>
                <w:sz w:val="20"/>
                <w:szCs w:val="20"/>
              </w:rPr>
              <w:t xml:space="preserve"> za </w:t>
            </w:r>
            <w:r w:rsidR="00CF32C2" w:rsidRPr="00406EAA">
              <w:rPr>
                <w:rFonts w:ascii="Arial" w:hAnsi="Arial" w:cs="Arial"/>
                <w:bCs/>
                <w:sz w:val="20"/>
                <w:szCs w:val="20"/>
              </w:rPr>
              <w:t>realizáciu projektu</w:t>
            </w:r>
            <w:r w:rsidRPr="00406EAA">
              <w:rPr>
                <w:rFonts w:ascii="Arial" w:hAnsi="Arial" w:cs="Arial"/>
                <w:bCs/>
                <w:sz w:val="20"/>
                <w:szCs w:val="20"/>
              </w:rPr>
              <w:t>.</w:t>
            </w:r>
          </w:p>
          <w:p w14:paraId="39733C18" w14:textId="35F248EB" w:rsidR="00997F82" w:rsidRPr="00406EAA" w:rsidRDefault="00F0694A" w:rsidP="00FA7A1A">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MAS</w:t>
            </w:r>
            <w:r w:rsidR="00997F82" w:rsidRPr="00406EAA">
              <w:rPr>
                <w:rFonts w:ascii="Arial" w:hAnsi="Arial" w:cs="Arial"/>
                <w:bCs/>
                <w:sz w:val="20"/>
                <w:szCs w:val="20"/>
              </w:rPr>
              <w:t xml:space="preserve"> </w:t>
            </w:r>
            <w:r>
              <w:rPr>
                <w:rFonts w:ascii="Arial" w:hAnsi="Arial" w:cs="Arial"/>
                <w:bCs/>
                <w:sz w:val="20"/>
                <w:szCs w:val="20"/>
              </w:rPr>
              <w:t xml:space="preserve">dáva </w:t>
            </w:r>
            <w:r w:rsidR="00997F82" w:rsidRPr="00406EAA">
              <w:rPr>
                <w:rFonts w:ascii="Arial" w:hAnsi="Arial" w:cs="Arial"/>
                <w:bCs/>
                <w:sz w:val="20"/>
                <w:szCs w:val="20"/>
              </w:rPr>
              <w:t>žiadateľovi</w:t>
            </w:r>
            <w:r>
              <w:rPr>
                <w:rFonts w:ascii="Arial" w:hAnsi="Arial" w:cs="Arial"/>
                <w:bCs/>
                <w:sz w:val="20"/>
                <w:szCs w:val="20"/>
              </w:rPr>
              <w:t xml:space="preserve"> na zváženie odkonzultovať s MAS možnosť</w:t>
            </w:r>
            <w:r w:rsidR="00997F82" w:rsidRPr="00406EAA">
              <w:rPr>
                <w:rFonts w:ascii="Arial" w:hAnsi="Arial" w:cs="Arial"/>
                <w:bCs/>
                <w:sz w:val="20"/>
                <w:szCs w:val="20"/>
              </w:rPr>
              <w:t>, aby:</w:t>
            </w:r>
          </w:p>
          <w:p w14:paraId="14D549E0" w14:textId="0F6D787E"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naviazal účinnosť zmluvy s dodávateľom na odkladaciu podmienku tak, aby nevznikli pochybnosti o tom, či </w:t>
            </w:r>
            <w:r w:rsidR="00CF32C2" w:rsidRPr="00406EAA">
              <w:rPr>
                <w:rFonts w:ascii="Arial" w:hAnsi="Arial" w:cs="Arial"/>
                <w:bCs/>
                <w:sz w:val="20"/>
                <w:szCs w:val="20"/>
              </w:rPr>
              <w:t xml:space="preserve">realizácia projektu </w:t>
            </w:r>
            <w:r w:rsidRPr="00406EAA">
              <w:rPr>
                <w:rFonts w:ascii="Arial" w:hAnsi="Arial" w:cs="Arial"/>
                <w:bCs/>
                <w:sz w:val="20"/>
                <w:szCs w:val="20"/>
              </w:rPr>
              <w:t>začal</w:t>
            </w:r>
            <w:r w:rsidR="00CF32C2" w:rsidRPr="00406EAA">
              <w:rPr>
                <w:rFonts w:ascii="Arial" w:hAnsi="Arial" w:cs="Arial"/>
                <w:bCs/>
                <w:sz w:val="20"/>
                <w:szCs w:val="20"/>
              </w:rPr>
              <w:t>a</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ŽoPr na MAS </w:t>
            </w:r>
            <w:r w:rsidRPr="00406EAA">
              <w:rPr>
                <w:rFonts w:ascii="Arial" w:hAnsi="Arial" w:cs="Arial"/>
                <w:bCs/>
                <w:sz w:val="20"/>
                <w:szCs w:val="20"/>
              </w:rPr>
              <w:t>napr.:</w:t>
            </w:r>
          </w:p>
          <w:p w14:paraId="557FD218" w14:textId="1FAB3A39"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naviazať účinnosť zmluvy s dodávateľom na </w:t>
            </w:r>
            <w:r w:rsidR="003814F9" w:rsidRPr="00406EAA">
              <w:rPr>
                <w:rFonts w:ascii="Arial" w:hAnsi="Arial" w:cs="Arial"/>
                <w:bCs/>
                <w:sz w:val="20"/>
                <w:szCs w:val="20"/>
              </w:rPr>
              <w:t xml:space="preserve">moment predloženia </w:t>
            </w:r>
            <w:r w:rsidR="003E3619" w:rsidRPr="00406EAA">
              <w:rPr>
                <w:rFonts w:ascii="Arial" w:hAnsi="Arial" w:cs="Arial"/>
                <w:bCs/>
                <w:sz w:val="20"/>
                <w:szCs w:val="20"/>
              </w:rPr>
              <w:t xml:space="preserve">ŽoPr </w:t>
            </w:r>
            <w:r w:rsidR="003814F9" w:rsidRPr="00406EAA">
              <w:rPr>
                <w:rFonts w:ascii="Arial" w:hAnsi="Arial" w:cs="Arial"/>
                <w:bCs/>
                <w:sz w:val="20"/>
                <w:szCs w:val="20"/>
              </w:rPr>
              <w:t>na MAS</w:t>
            </w:r>
            <w:r w:rsidRPr="00406EAA">
              <w:rPr>
                <w:rFonts w:ascii="Arial" w:hAnsi="Arial" w:cs="Arial"/>
                <w:bCs/>
                <w:sz w:val="20"/>
                <w:szCs w:val="20"/>
              </w:rPr>
              <w:t>,</w:t>
            </w:r>
          </w:p>
          <w:p w14:paraId="23ABB3A5" w14:textId="6A3928BB"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naviazať účinnosť zmluvy s dodávateľom na výsledok kontroly verejného obstarávania</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t>obstarávania bez identifikácie nedostatkov vo verejnom obstarávaní</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t>obstarávaní,</w:t>
            </w:r>
          </w:p>
          <w:p w14:paraId="0D177B04" w14:textId="77777777" w:rsidR="00997F82" w:rsidRPr="00406EAA" w:rsidRDefault="00997F82" w:rsidP="00FA7A1A">
            <w:pPr>
              <w:widowControl w:val="0"/>
              <w:spacing w:before="120" w:after="120" w:line="240" w:lineRule="auto"/>
              <w:ind w:left="505" w:right="85"/>
              <w:jc w:val="both"/>
              <w:rPr>
                <w:rFonts w:ascii="Arial" w:hAnsi="Arial" w:cs="Arial"/>
                <w:b/>
                <w:bCs/>
                <w:sz w:val="20"/>
                <w:szCs w:val="20"/>
              </w:rPr>
            </w:pPr>
            <w:r w:rsidRPr="00406EAA">
              <w:rPr>
                <w:rFonts w:ascii="Arial" w:hAnsi="Arial" w:cs="Arial"/>
                <w:b/>
                <w:bCs/>
                <w:sz w:val="20"/>
                <w:szCs w:val="20"/>
              </w:rPr>
              <w:t>alebo</w:t>
            </w:r>
          </w:p>
          <w:p w14:paraId="58D6F329" w14:textId="26532BF9"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3814F9" w:rsidRPr="00406EAA">
              <w:rPr>
                <w:rFonts w:ascii="Arial" w:hAnsi="Arial" w:cs="Arial"/>
                <w:bCs/>
                <w:sz w:val="20"/>
                <w:szCs w:val="20"/>
              </w:rPr>
              <w:t>predložení ŽoPr na MAS.</w:t>
            </w:r>
          </w:p>
          <w:p w14:paraId="493B5A43"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Forma preukázania:</w:t>
            </w:r>
          </w:p>
          <w:p w14:paraId="0502AB8A" w14:textId="1DBF060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bookmarkStart w:id="354" w:name="_Hlk500341825"/>
            <w:r w:rsidRPr="00406EAA">
              <w:rPr>
                <w:rFonts w:ascii="Arial" w:hAnsi="Arial" w:cs="Arial"/>
                <w:bCs/>
                <w:sz w:val="20"/>
                <w:szCs w:val="20"/>
              </w:rPr>
              <w:t>Informácie uvedené v </w:t>
            </w:r>
            <w:r w:rsidR="00CF32C2" w:rsidRPr="00406EAA">
              <w:rPr>
                <w:rFonts w:ascii="Arial" w:hAnsi="Arial" w:cs="Arial"/>
                <w:bCs/>
                <w:sz w:val="20"/>
                <w:szCs w:val="20"/>
              </w:rPr>
              <w:t>ŽoPr</w:t>
            </w:r>
            <w:r w:rsidRPr="00406EAA">
              <w:rPr>
                <w:rFonts w:ascii="Arial" w:hAnsi="Arial" w:cs="Arial"/>
                <w:bCs/>
                <w:sz w:val="20"/>
                <w:szCs w:val="20"/>
              </w:rPr>
              <w:t>. Žiadateľ v časti 10 Formulára ŽoPr čestne vyhlási, že nezač</w:t>
            </w:r>
            <w:r w:rsidR="003E3619" w:rsidRPr="00406EAA">
              <w:rPr>
                <w:rFonts w:ascii="Arial" w:hAnsi="Arial" w:cs="Arial"/>
                <w:bCs/>
                <w:sz w:val="20"/>
                <w:szCs w:val="20"/>
              </w:rPr>
              <w:t>al</w:t>
            </w:r>
            <w:r w:rsidR="00006FA3" w:rsidRPr="00406EAA">
              <w:rPr>
                <w:rFonts w:ascii="Arial" w:hAnsi="Arial" w:cs="Arial"/>
                <w:bCs/>
                <w:sz w:val="20"/>
                <w:szCs w:val="20"/>
              </w:rPr>
              <w:t xml:space="preserve"> </w:t>
            </w:r>
            <w:r w:rsidR="00D672A0"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D672A0"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predložením ŽoPr na MAS</w:t>
            </w:r>
            <w:r w:rsidRPr="00406EAA">
              <w:rPr>
                <w:rFonts w:ascii="Arial" w:hAnsi="Arial" w:cs="Arial"/>
                <w:bCs/>
                <w:sz w:val="20"/>
                <w:szCs w:val="20"/>
              </w:rPr>
              <w:t>.</w:t>
            </w:r>
          </w:p>
          <w:bookmarkEnd w:id="354"/>
          <w:p w14:paraId="527B6F86"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Spôsob overenia:</w:t>
            </w:r>
          </w:p>
          <w:p w14:paraId="64724FD4"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0D566AF" w14:textId="16A85093" w:rsidR="002737F4" w:rsidRDefault="00997F82" w:rsidP="002737F4">
            <w:pPr>
              <w:spacing w:after="0"/>
              <w:ind w:left="85" w:right="85"/>
              <w:jc w:val="both"/>
              <w:rPr>
                <w:ins w:id="355" w:author="Ladislav Sisák" w:date="2023-03-17T16:43:00Z"/>
                <w:rFonts w:ascii="Arial" w:hAnsi="Arial" w:cs="Arial"/>
                <w:bCs/>
                <w:sz w:val="20"/>
                <w:szCs w:val="20"/>
              </w:rPr>
            </w:pPr>
            <w:commentRangeStart w:id="356"/>
            <w:r w:rsidRPr="001B037E">
              <w:rPr>
                <w:rFonts w:ascii="Arial" w:hAnsi="Arial" w:cs="Arial"/>
                <w:bCs/>
                <w:sz w:val="20"/>
                <w:szCs w:val="20"/>
              </w:rPr>
              <w:t>Žiadateľ je povinný realizovať projekt na území MAS</w:t>
            </w:r>
            <w:ins w:id="357" w:author="Ladislav Sisák" w:date="2023-03-17T16:44:00Z">
              <w:r w:rsidR="002737F4">
                <w:rPr>
                  <w:rFonts w:ascii="Arial" w:hAnsi="Arial" w:cs="Arial"/>
                  <w:bCs/>
                  <w:sz w:val="20"/>
                  <w:szCs w:val="20"/>
                </w:rPr>
                <w:t>, k</w:t>
              </w:r>
            </w:ins>
            <w:del w:id="358" w:author="Ladislav Sisák" w:date="2023-03-17T16:43:00Z">
              <w:r w:rsidDel="002737F4">
                <w:rPr>
                  <w:rFonts w:ascii="Arial" w:hAnsi="Arial" w:cs="Arial"/>
                  <w:bCs/>
                  <w:sz w:val="20"/>
                  <w:szCs w:val="20"/>
                </w:rPr>
                <w:delText>.</w:delText>
              </w:r>
              <w:commentRangeEnd w:id="356"/>
              <w:r w:rsidDel="002737F4">
                <w:rPr>
                  <w:rStyle w:val="Odkaznakomentr"/>
                  <w:rFonts w:eastAsia="Times New Roman" w:cs="Times New Roman"/>
                </w:rPr>
                <w:commentReference w:id="356"/>
              </w:r>
            </w:del>
            <w:ins w:id="359" w:author="Ladislav Sisák" w:date="2023-03-17T16:43:00Z">
              <w:r w:rsidR="002737F4">
                <w:rPr>
                  <w:rFonts w:ascii="Arial" w:hAnsi="Arial" w:cs="Arial"/>
                  <w:bCs/>
                  <w:sz w:val="20"/>
                  <w:szCs w:val="20"/>
                </w:rPr>
                <w:t xml:space="preserve">toré je tvorené obcami: </w:t>
              </w:r>
            </w:ins>
          </w:p>
          <w:p w14:paraId="65D10BD5" w14:textId="77777777" w:rsidR="002737F4" w:rsidRPr="00DC25E1" w:rsidRDefault="002737F4" w:rsidP="002737F4">
            <w:pPr>
              <w:spacing w:after="0"/>
              <w:ind w:left="85" w:right="85"/>
              <w:jc w:val="both"/>
              <w:rPr>
                <w:ins w:id="360" w:author="Ladislav Sisák" w:date="2023-03-17T16:43:00Z"/>
                <w:rFonts w:ascii="Arial" w:hAnsi="Arial" w:cs="Arial"/>
                <w:bCs/>
                <w:sz w:val="20"/>
                <w:szCs w:val="20"/>
              </w:rPr>
            </w:pPr>
            <w:ins w:id="361" w:author="Ladislav Sisák" w:date="2023-03-17T16:43:00Z">
              <w:r>
                <w:rPr>
                  <w:rFonts w:ascii="Arial" w:hAnsi="Arial" w:cs="Arial"/>
                  <w:bCs/>
                  <w:sz w:val="20"/>
                  <w:szCs w:val="20"/>
                </w:rPr>
                <w:t xml:space="preserve">- </w:t>
              </w:r>
              <w:r w:rsidRPr="00DC25E1">
                <w:rPr>
                  <w:rFonts w:ascii="Arial" w:hAnsi="Arial" w:cs="Arial"/>
                  <w:bCs/>
                  <w:sz w:val="20"/>
                  <w:szCs w:val="20"/>
                </w:rPr>
                <w:t xml:space="preserve">Poprad, </w:t>
              </w:r>
            </w:ins>
          </w:p>
          <w:p w14:paraId="1FBFD66E" w14:textId="77777777" w:rsidR="002737F4" w:rsidRPr="00DC25E1" w:rsidRDefault="002737F4" w:rsidP="002737F4">
            <w:pPr>
              <w:spacing w:after="0"/>
              <w:ind w:left="85" w:right="85"/>
              <w:jc w:val="both"/>
              <w:rPr>
                <w:ins w:id="362" w:author="Ladislav Sisák" w:date="2023-03-17T16:43:00Z"/>
                <w:rFonts w:ascii="Arial" w:hAnsi="Arial" w:cs="Arial"/>
                <w:bCs/>
                <w:sz w:val="20"/>
                <w:szCs w:val="20"/>
              </w:rPr>
            </w:pPr>
            <w:ins w:id="363" w:author="Ladislav Sisák" w:date="2023-03-17T16:43:00Z">
              <w:r w:rsidRPr="00DC25E1">
                <w:rPr>
                  <w:rFonts w:ascii="Arial" w:hAnsi="Arial" w:cs="Arial"/>
                  <w:bCs/>
                  <w:sz w:val="20"/>
                  <w:szCs w:val="20"/>
                </w:rPr>
                <w:t>- Svit,</w:t>
              </w:r>
            </w:ins>
          </w:p>
          <w:p w14:paraId="1D91EA98" w14:textId="77777777" w:rsidR="002737F4" w:rsidRPr="00DC25E1" w:rsidRDefault="002737F4" w:rsidP="002737F4">
            <w:pPr>
              <w:spacing w:after="0"/>
              <w:ind w:left="85" w:right="85"/>
              <w:jc w:val="both"/>
              <w:rPr>
                <w:ins w:id="364" w:author="Ladislav Sisák" w:date="2023-03-17T16:43:00Z"/>
                <w:rFonts w:ascii="Arial" w:hAnsi="Arial" w:cs="Arial"/>
                <w:bCs/>
                <w:sz w:val="20"/>
                <w:szCs w:val="20"/>
              </w:rPr>
            </w:pPr>
            <w:ins w:id="365" w:author="Ladislav Sisák" w:date="2023-03-17T16:43:00Z">
              <w:r w:rsidRPr="00DC25E1">
                <w:rPr>
                  <w:rFonts w:ascii="Arial" w:hAnsi="Arial" w:cs="Arial"/>
                  <w:bCs/>
                  <w:sz w:val="20"/>
                  <w:szCs w:val="20"/>
                </w:rPr>
                <w:t>- Vysoké Tatry,</w:t>
              </w:r>
            </w:ins>
          </w:p>
          <w:p w14:paraId="01E17847" w14:textId="77777777" w:rsidR="002737F4" w:rsidRPr="00DC25E1" w:rsidRDefault="002737F4" w:rsidP="002737F4">
            <w:pPr>
              <w:spacing w:after="0"/>
              <w:ind w:left="85" w:right="85"/>
              <w:jc w:val="both"/>
              <w:rPr>
                <w:ins w:id="366" w:author="Ladislav Sisák" w:date="2023-03-17T16:43:00Z"/>
                <w:rFonts w:ascii="Arial" w:hAnsi="Arial" w:cs="Arial"/>
                <w:bCs/>
                <w:sz w:val="20"/>
                <w:szCs w:val="20"/>
              </w:rPr>
            </w:pPr>
            <w:ins w:id="367" w:author="Ladislav Sisák" w:date="2023-03-17T16:43:00Z">
              <w:r w:rsidRPr="00DC25E1">
                <w:rPr>
                  <w:rFonts w:ascii="Arial" w:hAnsi="Arial" w:cs="Arial"/>
                  <w:bCs/>
                  <w:sz w:val="20"/>
                  <w:szCs w:val="20"/>
                </w:rPr>
                <w:t>- Batizovce,</w:t>
              </w:r>
            </w:ins>
          </w:p>
          <w:p w14:paraId="41CFF1F7" w14:textId="77777777" w:rsidR="002737F4" w:rsidRPr="00DC25E1" w:rsidRDefault="002737F4" w:rsidP="002737F4">
            <w:pPr>
              <w:spacing w:after="0"/>
              <w:ind w:left="85" w:right="85"/>
              <w:jc w:val="both"/>
              <w:rPr>
                <w:ins w:id="368" w:author="Ladislav Sisák" w:date="2023-03-17T16:43:00Z"/>
                <w:rFonts w:ascii="Arial" w:hAnsi="Arial" w:cs="Arial"/>
                <w:bCs/>
                <w:sz w:val="20"/>
                <w:szCs w:val="20"/>
              </w:rPr>
            </w:pPr>
            <w:ins w:id="369" w:author="Ladislav Sisák" w:date="2023-03-17T16:43:00Z">
              <w:r w:rsidRPr="00DC25E1">
                <w:rPr>
                  <w:rFonts w:ascii="Arial" w:hAnsi="Arial" w:cs="Arial"/>
                  <w:bCs/>
                  <w:sz w:val="20"/>
                  <w:szCs w:val="20"/>
                </w:rPr>
                <w:t>- Gerlachov,</w:t>
              </w:r>
            </w:ins>
          </w:p>
          <w:p w14:paraId="61827715" w14:textId="77777777" w:rsidR="002737F4" w:rsidRPr="00DC25E1" w:rsidRDefault="002737F4" w:rsidP="002737F4">
            <w:pPr>
              <w:spacing w:after="0"/>
              <w:ind w:left="85" w:right="85"/>
              <w:jc w:val="both"/>
              <w:rPr>
                <w:ins w:id="370" w:author="Ladislav Sisák" w:date="2023-03-17T16:43:00Z"/>
                <w:rFonts w:ascii="Arial" w:hAnsi="Arial" w:cs="Arial"/>
                <w:bCs/>
                <w:sz w:val="20"/>
                <w:szCs w:val="20"/>
              </w:rPr>
            </w:pPr>
            <w:ins w:id="371" w:author="Ladislav Sisák" w:date="2023-03-17T16:43:00Z">
              <w:r w:rsidRPr="00DC25E1">
                <w:rPr>
                  <w:rFonts w:ascii="Arial" w:hAnsi="Arial" w:cs="Arial"/>
                  <w:bCs/>
                  <w:sz w:val="20"/>
                  <w:szCs w:val="20"/>
                </w:rPr>
                <w:t>- Liptovská Teplička,</w:t>
              </w:r>
            </w:ins>
          </w:p>
          <w:p w14:paraId="651F561D" w14:textId="77777777" w:rsidR="002737F4" w:rsidRPr="00DC25E1" w:rsidRDefault="002737F4" w:rsidP="002737F4">
            <w:pPr>
              <w:spacing w:after="0"/>
              <w:ind w:left="85" w:right="85"/>
              <w:jc w:val="both"/>
              <w:rPr>
                <w:ins w:id="372" w:author="Ladislav Sisák" w:date="2023-03-17T16:43:00Z"/>
                <w:rFonts w:ascii="Arial" w:hAnsi="Arial" w:cs="Arial"/>
                <w:bCs/>
                <w:sz w:val="20"/>
                <w:szCs w:val="20"/>
              </w:rPr>
            </w:pPr>
            <w:ins w:id="373" w:author="Ladislav Sisák" w:date="2023-03-17T16:43:00Z">
              <w:r w:rsidRPr="00DC25E1">
                <w:rPr>
                  <w:rFonts w:ascii="Arial" w:hAnsi="Arial" w:cs="Arial"/>
                  <w:bCs/>
                  <w:sz w:val="20"/>
                  <w:szCs w:val="20"/>
                </w:rPr>
                <w:t>- Mengusovce,</w:t>
              </w:r>
            </w:ins>
          </w:p>
          <w:p w14:paraId="7E378F8A" w14:textId="77777777" w:rsidR="002737F4" w:rsidRPr="00DC25E1" w:rsidRDefault="002737F4" w:rsidP="002737F4">
            <w:pPr>
              <w:spacing w:after="0"/>
              <w:ind w:left="85" w:right="85"/>
              <w:jc w:val="both"/>
              <w:rPr>
                <w:ins w:id="374" w:author="Ladislav Sisák" w:date="2023-03-17T16:43:00Z"/>
                <w:rFonts w:ascii="Arial" w:hAnsi="Arial" w:cs="Arial"/>
                <w:bCs/>
                <w:sz w:val="20"/>
                <w:szCs w:val="20"/>
              </w:rPr>
            </w:pPr>
            <w:ins w:id="375" w:author="Ladislav Sisák" w:date="2023-03-17T16:43:00Z">
              <w:r w:rsidRPr="00DC25E1">
                <w:rPr>
                  <w:rFonts w:ascii="Arial" w:hAnsi="Arial" w:cs="Arial"/>
                  <w:bCs/>
                  <w:sz w:val="20"/>
                  <w:szCs w:val="20"/>
                </w:rPr>
                <w:t xml:space="preserve">- Mlynčeky, </w:t>
              </w:r>
            </w:ins>
          </w:p>
          <w:p w14:paraId="348AAEC0" w14:textId="77777777" w:rsidR="002737F4" w:rsidRPr="00DC25E1" w:rsidRDefault="002737F4" w:rsidP="002737F4">
            <w:pPr>
              <w:spacing w:after="0"/>
              <w:ind w:left="85" w:right="85"/>
              <w:jc w:val="both"/>
              <w:rPr>
                <w:ins w:id="376" w:author="Ladislav Sisák" w:date="2023-03-17T16:43:00Z"/>
                <w:rFonts w:ascii="Arial" w:hAnsi="Arial" w:cs="Arial"/>
                <w:bCs/>
                <w:sz w:val="20"/>
                <w:szCs w:val="20"/>
              </w:rPr>
            </w:pPr>
            <w:ins w:id="377" w:author="Ladislav Sisák" w:date="2023-03-17T16:43:00Z">
              <w:r w:rsidRPr="00DC25E1">
                <w:rPr>
                  <w:rFonts w:ascii="Arial" w:hAnsi="Arial" w:cs="Arial"/>
                  <w:bCs/>
                  <w:sz w:val="20"/>
                  <w:szCs w:val="20"/>
                </w:rPr>
                <w:t>- Mlynica,</w:t>
              </w:r>
            </w:ins>
          </w:p>
          <w:p w14:paraId="475EBAEA" w14:textId="77777777" w:rsidR="002737F4" w:rsidRPr="00DC25E1" w:rsidRDefault="002737F4" w:rsidP="002737F4">
            <w:pPr>
              <w:spacing w:after="0"/>
              <w:ind w:left="85" w:right="85"/>
              <w:jc w:val="both"/>
              <w:rPr>
                <w:ins w:id="378" w:author="Ladislav Sisák" w:date="2023-03-17T16:43:00Z"/>
                <w:rFonts w:ascii="Arial" w:hAnsi="Arial" w:cs="Arial"/>
                <w:bCs/>
                <w:sz w:val="20"/>
                <w:szCs w:val="20"/>
              </w:rPr>
            </w:pPr>
            <w:ins w:id="379" w:author="Ladislav Sisák" w:date="2023-03-17T16:43:00Z">
              <w:r w:rsidRPr="00DC25E1">
                <w:rPr>
                  <w:rFonts w:ascii="Arial" w:hAnsi="Arial" w:cs="Arial"/>
                  <w:bCs/>
                  <w:sz w:val="20"/>
                  <w:szCs w:val="20"/>
                </w:rPr>
                <w:t>- Nová Lesná,</w:t>
              </w:r>
            </w:ins>
          </w:p>
          <w:p w14:paraId="18358192" w14:textId="77777777" w:rsidR="002737F4" w:rsidRPr="00DC25E1" w:rsidRDefault="002737F4" w:rsidP="002737F4">
            <w:pPr>
              <w:spacing w:after="0"/>
              <w:ind w:left="85" w:right="85"/>
              <w:jc w:val="both"/>
              <w:rPr>
                <w:ins w:id="380" w:author="Ladislav Sisák" w:date="2023-03-17T16:43:00Z"/>
                <w:rFonts w:ascii="Arial" w:hAnsi="Arial" w:cs="Arial"/>
                <w:bCs/>
                <w:sz w:val="20"/>
                <w:szCs w:val="20"/>
              </w:rPr>
            </w:pPr>
            <w:ins w:id="381" w:author="Ladislav Sisák" w:date="2023-03-17T16:43:00Z">
              <w:r w:rsidRPr="00DC25E1">
                <w:rPr>
                  <w:rFonts w:ascii="Arial" w:hAnsi="Arial" w:cs="Arial"/>
                  <w:bCs/>
                  <w:sz w:val="20"/>
                  <w:szCs w:val="20"/>
                </w:rPr>
                <w:t>- Stará Lesná,</w:t>
              </w:r>
            </w:ins>
          </w:p>
          <w:p w14:paraId="57B87A5B" w14:textId="77777777" w:rsidR="002737F4" w:rsidRPr="00DC25E1" w:rsidRDefault="002737F4" w:rsidP="002737F4">
            <w:pPr>
              <w:spacing w:after="0"/>
              <w:ind w:left="85" w:right="85"/>
              <w:jc w:val="both"/>
              <w:rPr>
                <w:ins w:id="382" w:author="Ladislav Sisák" w:date="2023-03-17T16:43:00Z"/>
                <w:rFonts w:ascii="Arial" w:hAnsi="Arial" w:cs="Arial"/>
                <w:bCs/>
                <w:sz w:val="20"/>
                <w:szCs w:val="20"/>
              </w:rPr>
            </w:pPr>
            <w:ins w:id="383" w:author="Ladislav Sisák" w:date="2023-03-17T16:43:00Z">
              <w:r w:rsidRPr="00DC25E1">
                <w:rPr>
                  <w:rFonts w:ascii="Arial" w:hAnsi="Arial" w:cs="Arial"/>
                  <w:bCs/>
                  <w:sz w:val="20"/>
                  <w:szCs w:val="20"/>
                </w:rPr>
                <w:t>- Štôla,</w:t>
              </w:r>
            </w:ins>
          </w:p>
          <w:p w14:paraId="5B3AD75D" w14:textId="77777777" w:rsidR="002737F4" w:rsidRPr="00DC25E1" w:rsidRDefault="002737F4" w:rsidP="002737F4">
            <w:pPr>
              <w:spacing w:after="0"/>
              <w:ind w:left="85" w:right="85"/>
              <w:jc w:val="both"/>
              <w:rPr>
                <w:ins w:id="384" w:author="Ladislav Sisák" w:date="2023-03-17T16:43:00Z"/>
                <w:rFonts w:ascii="Arial" w:hAnsi="Arial" w:cs="Arial"/>
                <w:bCs/>
                <w:sz w:val="20"/>
                <w:szCs w:val="20"/>
              </w:rPr>
            </w:pPr>
            <w:ins w:id="385" w:author="Ladislav Sisák" w:date="2023-03-17T16:43:00Z">
              <w:r w:rsidRPr="00DC25E1">
                <w:rPr>
                  <w:rFonts w:ascii="Arial" w:hAnsi="Arial" w:cs="Arial"/>
                  <w:bCs/>
                  <w:sz w:val="20"/>
                  <w:szCs w:val="20"/>
                </w:rPr>
                <w:t>- Štrba,</w:t>
              </w:r>
            </w:ins>
          </w:p>
          <w:p w14:paraId="7B64F09C" w14:textId="77777777" w:rsidR="002737F4" w:rsidRPr="00DC25E1" w:rsidRDefault="002737F4" w:rsidP="002737F4">
            <w:pPr>
              <w:spacing w:after="0"/>
              <w:ind w:left="85" w:right="85"/>
              <w:jc w:val="both"/>
              <w:rPr>
                <w:ins w:id="386" w:author="Ladislav Sisák" w:date="2023-03-17T16:43:00Z"/>
                <w:rFonts w:ascii="Arial" w:hAnsi="Arial" w:cs="Arial"/>
                <w:bCs/>
                <w:sz w:val="20"/>
                <w:szCs w:val="20"/>
              </w:rPr>
            </w:pPr>
            <w:ins w:id="387" w:author="Ladislav Sisák" w:date="2023-03-17T16:43:00Z">
              <w:r w:rsidRPr="00DC25E1">
                <w:rPr>
                  <w:rFonts w:ascii="Arial" w:hAnsi="Arial" w:cs="Arial"/>
                  <w:bCs/>
                  <w:sz w:val="20"/>
                  <w:szCs w:val="20"/>
                </w:rPr>
                <w:t>- Veľká Lomnica,</w:t>
              </w:r>
            </w:ins>
          </w:p>
          <w:p w14:paraId="6A6F8B1A" w14:textId="77777777" w:rsidR="002737F4" w:rsidRPr="001F406E" w:rsidRDefault="002737F4" w:rsidP="002737F4">
            <w:pPr>
              <w:spacing w:after="0"/>
              <w:ind w:left="85" w:right="85"/>
              <w:jc w:val="both"/>
              <w:rPr>
                <w:ins w:id="388" w:author="Ladislav Sisák" w:date="2023-03-17T16:43:00Z"/>
                <w:rFonts w:ascii="Arial" w:hAnsi="Arial" w:cs="Arial"/>
                <w:bCs/>
                <w:sz w:val="20"/>
                <w:szCs w:val="20"/>
              </w:rPr>
            </w:pPr>
            <w:ins w:id="389" w:author="Ladislav Sisák" w:date="2023-03-17T16:43:00Z">
              <w:r w:rsidRPr="00DC25E1">
                <w:rPr>
                  <w:rFonts w:ascii="Arial" w:hAnsi="Arial" w:cs="Arial"/>
                  <w:bCs/>
                  <w:sz w:val="20"/>
                  <w:szCs w:val="20"/>
                </w:rPr>
                <w:lastRenderedPageBreak/>
                <w:t>- Veľký Slavkov.</w:t>
              </w:r>
            </w:ins>
          </w:p>
          <w:p w14:paraId="14F23444" w14:textId="432439F1" w:rsidR="00997F82" w:rsidRPr="001B037E" w:rsidDel="002737F4" w:rsidRDefault="00997F82" w:rsidP="00A55D6C">
            <w:pPr>
              <w:pStyle w:val="Odsekzoznamu"/>
              <w:spacing w:before="120" w:after="120" w:line="240" w:lineRule="auto"/>
              <w:ind w:left="85" w:right="85"/>
              <w:contextualSpacing w:val="0"/>
              <w:jc w:val="both"/>
              <w:rPr>
                <w:del w:id="390" w:author="Ladislav Sisák" w:date="2023-03-17T16:44:00Z"/>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5DB35855" w:rsidR="00997F82" w:rsidRPr="001B037E" w:rsidRDefault="00997F82" w:rsidP="008E170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4450A6EB"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w:t>
            </w:r>
            <w:r w:rsidR="008E170C">
              <w:rPr>
                <w:rFonts w:ascii="Arial" w:hAnsi="Arial" w:cs="Arial"/>
                <w:bCs/>
                <w:sz w:val="20"/>
                <w:szCs w:val="20"/>
              </w:rPr>
              <w:t> </w:t>
            </w:r>
            <w:r w:rsidRPr="00536E5F">
              <w:rPr>
                <w:rFonts w:ascii="Arial" w:hAnsi="Arial" w:cs="Arial"/>
                <w:bCs/>
                <w:sz w:val="20"/>
                <w:szCs w:val="20"/>
              </w:rPr>
              <w:t>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42FC94B"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 xml:space="preserve">definovaním plánovaných hodnôt relevantných merateľných ukazovateľov. </w:t>
            </w:r>
            <w:bookmarkStart w:id="391"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rámci formulára ŽoPr uvedie, že prispieva k</w:t>
            </w:r>
            <w:r w:rsidR="008E170C">
              <w:rPr>
                <w:rFonts w:ascii="Arial" w:hAnsi="Arial" w:cs="Arial"/>
                <w:bCs/>
                <w:sz w:val="20"/>
                <w:szCs w:val="20"/>
              </w:rPr>
              <w:t> </w:t>
            </w:r>
            <w:r w:rsidRPr="001F15D0">
              <w:rPr>
                <w:rFonts w:ascii="Arial" w:hAnsi="Arial" w:cs="Arial"/>
                <w:bCs/>
                <w:sz w:val="20"/>
                <w:szCs w:val="20"/>
              </w:rPr>
              <w:t xml:space="preserve">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391"/>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F988733" w14:textId="50077004" w:rsidR="00263E87"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8E170C">
              <w:rPr>
                <w:rFonts w:ascii="Arial" w:hAnsi="Arial" w:cs="Arial"/>
                <w:bCs/>
                <w:sz w:val="20"/>
                <w:szCs w:val="20"/>
              </w:rPr>
              <w:t>ej</w:t>
            </w:r>
            <w:r w:rsidRPr="00AA50FD">
              <w:rPr>
                <w:rFonts w:ascii="Arial" w:hAnsi="Arial" w:cs="Arial"/>
                <w:bCs/>
                <w:sz w:val="20"/>
                <w:szCs w:val="20"/>
              </w:rPr>
              <w:t xml:space="preserve"> aktiv</w:t>
            </w:r>
            <w:r w:rsidR="008E170C">
              <w:rPr>
                <w:rFonts w:ascii="Arial" w:hAnsi="Arial" w:cs="Arial"/>
                <w:bCs/>
                <w:sz w:val="20"/>
                <w:szCs w:val="20"/>
              </w:rPr>
              <w:t>i</w:t>
            </w:r>
            <w:r w:rsidRPr="00AA50FD">
              <w:rPr>
                <w:rFonts w:ascii="Arial" w:hAnsi="Arial" w:cs="Arial"/>
                <w:bCs/>
                <w:sz w:val="20"/>
                <w:szCs w:val="20"/>
              </w:rPr>
              <w:t>t</w:t>
            </w:r>
            <w:r w:rsidR="008E170C">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147C63CE" w:rsidR="00997F82" w:rsidRDefault="00263E87"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1CDE0C6C" w14:textId="682860CC" w:rsidR="00997F82" w:rsidRDefault="00997F82" w:rsidP="00FC1DEF">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lastRenderedPageBreak/>
              <w:t>Stavebné práce, tovary a služby</w:t>
            </w:r>
            <w:r w:rsidRPr="00771033">
              <w:rPr>
                <w:rFonts w:ascii="Arial" w:hAnsi="Arial" w:cs="Arial"/>
                <w:bCs/>
                <w:sz w:val="20"/>
                <w:szCs w:val="20"/>
              </w:rPr>
              <w:t xml:space="preserve"> musia byť obstarané v súlade so zákonom </w:t>
            </w:r>
            <w:r w:rsidR="00FC1DEF">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FC1DEF">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4DE1942E" w14:textId="65787722" w:rsidR="00E94ED7" w:rsidRDefault="00000000" w:rsidP="00687273">
            <w:pPr>
              <w:pStyle w:val="Odsekzoznamu"/>
              <w:spacing w:before="120" w:after="120" w:line="240" w:lineRule="auto"/>
              <w:ind w:left="85" w:right="85"/>
              <w:contextualSpacing w:val="0"/>
              <w:jc w:val="both"/>
              <w:rPr>
                <w:rFonts w:ascii="Arial" w:hAnsi="Arial" w:cs="Arial"/>
                <w:bCs/>
                <w:sz w:val="20"/>
                <w:szCs w:val="20"/>
              </w:rPr>
            </w:pPr>
            <w:hyperlink r:id="rId16" w:history="1">
              <w:r w:rsidR="00FD44C8"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FA7A1A">
            <w:pPr>
              <w:pStyle w:val="Odsekzoznamu"/>
              <w:keepNext/>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14EEE">
      <w:pPr>
        <w:pStyle w:val="Nadpis3"/>
        <w:keepNext w:val="0"/>
        <w:keepLines w:val="0"/>
        <w:widowControl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14EEE">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AC7E7E">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6E3DF9">
            <w:pPr>
              <w:pStyle w:val="Odsekzoznamu"/>
              <w:keepNext/>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commentRangeStart w:id="392"/>
            <w:r w:rsidRPr="00477345">
              <w:rPr>
                <w:rFonts w:ascii="Arial" w:hAnsi="Arial" w:cs="Arial"/>
                <w:bCs/>
                <w:sz w:val="20"/>
                <w:szCs w:val="20"/>
              </w:rPr>
              <w:t>Finančná analýza projektu</w:t>
            </w:r>
            <w:r>
              <w:rPr>
                <w:rFonts w:ascii="Arial" w:hAnsi="Arial" w:cs="Arial"/>
                <w:bCs/>
                <w:sz w:val="20"/>
                <w:szCs w:val="20"/>
              </w:rPr>
              <w:t>.</w:t>
            </w:r>
            <w:commentRangeEnd w:id="392"/>
            <w:r w:rsidR="00081FA8">
              <w:rPr>
                <w:rStyle w:val="Odkaznakomentr"/>
                <w:rFonts w:eastAsia="Times New Roman" w:cs="Times New Roman"/>
              </w:rPr>
              <w:commentReference w:id="392"/>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commentRangeStart w:id="393"/>
            <w:r>
              <w:rPr>
                <w:rFonts w:ascii="Arial" w:hAnsi="Arial" w:cs="Arial"/>
                <w:b/>
                <w:sz w:val="20"/>
                <w:szCs w:val="20"/>
              </w:rPr>
              <w:t>Podmienky vyplývajúce zo schémy pomoci</w:t>
            </w:r>
            <w:commentRangeEnd w:id="393"/>
            <w:r w:rsidRPr="006D71F3">
              <w:rPr>
                <w:rFonts w:ascii="Arial" w:hAnsi="Arial" w:cs="Arial"/>
                <w:b/>
                <w:sz w:val="20"/>
                <w:szCs w:val="20"/>
              </w:rPr>
              <w:commentReference w:id="393"/>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71B62171" w:rsidR="00997F82" w:rsidRPr="005723C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w:t>
            </w:r>
            <w:r w:rsidRPr="005723CC">
              <w:rPr>
                <w:rFonts w:ascii="Arial" w:hAnsi="Arial" w:cs="Arial"/>
                <w:bCs/>
                <w:sz w:val="20"/>
                <w:szCs w:val="20"/>
              </w:rPr>
              <w:t xml:space="preserve">pomoci v rámci tejto výzvy je poskytnutím pomoci de </w:t>
            </w:r>
            <w:proofErr w:type="spellStart"/>
            <w:r w:rsidRPr="005723CC">
              <w:rPr>
                <w:rFonts w:ascii="Arial" w:hAnsi="Arial" w:cs="Arial"/>
                <w:bCs/>
                <w:sz w:val="20"/>
                <w:szCs w:val="20"/>
              </w:rPr>
              <w:t>minimis</w:t>
            </w:r>
            <w:proofErr w:type="spellEnd"/>
            <w:r w:rsidRPr="005723CC">
              <w:rPr>
                <w:rFonts w:ascii="Arial" w:hAnsi="Arial" w:cs="Arial"/>
                <w:bCs/>
                <w:sz w:val="20"/>
                <w:szCs w:val="20"/>
              </w:rPr>
              <w:t xml:space="preserve"> z IROP v súlade so schémou pomoci, ktorá je dostupná na webovom sídle </w:t>
            </w:r>
            <w:hyperlink r:id="rId17" w:history="1">
              <w:r w:rsidR="00E94ED7" w:rsidRPr="00FA7A1A">
                <w:rPr>
                  <w:rStyle w:val="Hypertextovprepojenie"/>
                  <w:sz w:val="20"/>
                </w:rPr>
                <w:t>https://www.mirri.gov.sk/mpsr/irop-programove-obdobie-2014-2020/clld/programove-dokumenty/statna-pomoc/index.html</w:t>
              </w:r>
            </w:hyperlink>
            <w:r w:rsidR="00E94ED7" w:rsidRPr="0025535C">
              <w:rPr>
                <w:rFonts w:ascii="Arial" w:hAnsi="Arial" w:cs="Arial"/>
                <w:bCs/>
                <w:sz w:val="20"/>
                <w:szCs w:val="20"/>
              </w:rPr>
              <w:t>.</w:t>
            </w:r>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5723CC">
              <w:rPr>
                <w:rFonts w:ascii="Arial" w:hAnsi="Arial" w:cs="Arial"/>
                <w:bCs/>
                <w:sz w:val="20"/>
                <w:szCs w:val="20"/>
              </w:rPr>
              <w:lastRenderedPageBreak/>
              <w:t xml:space="preserve">Žiadateľ </w:t>
            </w:r>
            <w:r w:rsidRPr="00DD6618">
              <w:rPr>
                <w:rFonts w:ascii="Arial" w:hAnsi="Arial" w:cs="Arial"/>
                <w:bCs/>
                <w:sz w:val="20"/>
                <w:szCs w:val="20"/>
              </w:rPr>
              <w:t>je povinný okrem podmienok</w:t>
            </w:r>
            <w:r w:rsidRPr="00A5524B">
              <w:rPr>
                <w:rFonts w:ascii="Arial" w:hAnsi="Arial" w:cs="Arial"/>
                <w:bCs/>
                <w:sz w:val="20"/>
                <w:szCs w:val="20"/>
              </w:rPr>
              <w:t xml:space="preserve">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40A58FC7"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8E170C">
              <w:rPr>
                <w:rFonts w:ascii="Arial" w:hAnsi="Arial" w:cs="Arial"/>
                <w:bCs/>
                <w:sz w:val="20"/>
                <w:szCs w:val="20"/>
              </w:rPr>
              <w:t>é</w:t>
            </w:r>
            <w:r w:rsidRPr="00B33449">
              <w:rPr>
                <w:rFonts w:ascii="Arial" w:hAnsi="Arial" w:cs="Arial"/>
                <w:bCs/>
                <w:sz w:val="20"/>
                <w:szCs w:val="20"/>
              </w:rPr>
              <w:t>m</w:t>
            </w:r>
            <w:r w:rsidR="008E170C">
              <w:rPr>
                <w:rFonts w:ascii="Arial" w:hAnsi="Arial" w:cs="Arial"/>
                <w:bCs/>
                <w:sz w:val="20"/>
                <w:szCs w:val="20"/>
              </w:rPr>
              <w:t>u</w:t>
            </w:r>
            <w:r w:rsidRPr="00B33449">
              <w:rPr>
                <w:rFonts w:ascii="Arial" w:hAnsi="Arial" w:cs="Arial"/>
                <w:bCs/>
                <w:sz w:val="20"/>
                <w:szCs w:val="20"/>
              </w:rPr>
              <w:t xml:space="preserve">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4A52F248"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268326B7" w:rsidR="00997F82" w:rsidRPr="00C5183D" w:rsidRDefault="00F37E7A" w:rsidP="00F37E7A">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MAS overí splnenie podmienok</w:t>
            </w:r>
            <w:r w:rsidR="00997F82" w:rsidRPr="00C5183D">
              <w:rPr>
                <w:rFonts w:ascii="Arial" w:hAnsi="Arial" w:cs="Arial"/>
                <w:bCs/>
                <w:sz w:val="20"/>
                <w:szCs w:val="20"/>
              </w:rPr>
              <w:t xml:space="preserve"> na základe údajov verejne dostupných na webovom sídle </w:t>
            </w:r>
            <w:r w:rsidR="00EE255D" w:rsidRPr="00F37E7A">
              <w:rPr>
                <w:rFonts w:ascii="Arial" w:hAnsi="Arial" w:cs="Arial"/>
                <w:bCs/>
                <w:sz w:val="20"/>
                <w:szCs w:val="20"/>
              </w:rPr>
              <w:t>Protimonopolného úradu Slovenskej republiky:</w:t>
            </w:r>
            <w:r w:rsidR="00997F82" w:rsidRPr="00F37E7A">
              <w:rPr>
                <w:rFonts w:ascii="Arial" w:hAnsi="Arial" w:cs="Arial"/>
                <w:bCs/>
                <w:sz w:val="20"/>
                <w:szCs w:val="20"/>
              </w:rPr>
              <w:t xml:space="preserve"> </w:t>
            </w:r>
            <w:r w:rsidR="00EE255D" w:rsidRPr="007240A3">
              <w:rPr>
                <w:rFonts w:ascii="Arial" w:hAnsi="Arial" w:cs="Arial"/>
                <w:sz w:val="20"/>
                <w:szCs w:val="20"/>
              </w:rPr>
              <w:t>https://www.antimon.gov.sk/rozhodnutia-europskej-komisie-prikazujuce-slovenskej-republike-vymahat-neopravnene-poskytnutu-a-nezlucitelnu-statnu-pomoc/?csrt=13893992393057977797</w:t>
            </w:r>
            <w:r w:rsidR="00997F82" w:rsidRPr="00FA7A1A">
              <w:rPr>
                <w:rFonts w:ascii="Arial Narrow" w:hAnsi="Arial Narrow" w:cs="Arial"/>
                <w:bCs/>
                <w:sz w:val="20"/>
                <w:szCs w:val="20"/>
              </w:rPr>
              <w:t>.</w:t>
            </w:r>
          </w:p>
        </w:tc>
      </w:tr>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536F6D67" w:rsidR="00997F82" w:rsidRPr="006D71F3" w:rsidRDefault="009A65F5">
            <w:pPr>
              <w:pStyle w:val="Odsekzoznamu"/>
              <w:keepNext/>
              <w:spacing w:before="120" w:after="120" w:line="240" w:lineRule="auto"/>
              <w:ind w:left="504" w:right="85"/>
              <w:contextualSpacing w:val="0"/>
              <w:rPr>
                <w:rFonts w:ascii="Arial" w:hAnsi="Arial" w:cs="Arial"/>
                <w:b/>
                <w:sz w:val="20"/>
                <w:szCs w:val="20"/>
              </w:rPr>
              <w:pPrChange w:id="394" w:author="Ladislav Sisák" w:date="2023-03-17T16:46:00Z">
                <w:pPr>
                  <w:pStyle w:val="Odsekzoznamu"/>
                  <w:keepNext/>
                  <w:numPr>
                    <w:numId w:val="6"/>
                  </w:numPr>
                  <w:spacing w:before="120" w:after="120" w:line="240" w:lineRule="auto"/>
                  <w:ind w:left="504" w:right="85" w:hanging="357"/>
                  <w:contextualSpacing w:val="0"/>
                </w:pPr>
              </w:pPrChange>
            </w:pPr>
            <w:del w:id="395" w:author="Ladislav Sisák" w:date="2023-03-17T16:46:00Z">
              <w:r w:rsidRPr="00404DBD" w:rsidDel="002737F4">
                <w:rPr>
                  <w:rFonts w:ascii="Arial" w:hAnsi="Arial" w:cs="Arial"/>
                  <w:b/>
                  <w:sz w:val="20"/>
                  <w:szCs w:val="20"/>
                </w:rPr>
                <w:lastRenderedPageBreak/>
                <w:delText>Podmienky týkajúce sa štátnej pomoci</w:delText>
              </w:r>
              <w:commentRangeStart w:id="396"/>
              <w:commentRangeEnd w:id="396"/>
              <w:r w:rsidRPr="006D71F3" w:rsidDel="002737F4">
                <w:rPr>
                  <w:rFonts w:ascii="Arial" w:hAnsi="Arial" w:cs="Arial"/>
                  <w:b/>
                  <w:sz w:val="20"/>
                  <w:szCs w:val="20"/>
                </w:rPr>
                <w:commentReference w:id="396"/>
              </w:r>
            </w:del>
          </w:p>
        </w:tc>
      </w:tr>
      <w:tr w:rsidR="00997F82" w:rsidRPr="006A79F0" w14:paraId="0560A98C" w14:textId="77777777" w:rsidTr="00687273">
        <w:tc>
          <w:tcPr>
            <w:tcW w:w="9776" w:type="dxa"/>
            <w:shd w:val="clear" w:color="auto" w:fill="auto"/>
          </w:tcPr>
          <w:p w14:paraId="01A5DA2E" w14:textId="4278F502" w:rsidR="00997F82" w:rsidRPr="00EE0748" w:rsidDel="002737F4" w:rsidRDefault="00997F82" w:rsidP="009A65F5">
            <w:pPr>
              <w:pStyle w:val="Odsekzoznamu"/>
              <w:spacing w:before="120" w:after="120" w:line="240" w:lineRule="auto"/>
              <w:ind w:left="85" w:right="85"/>
              <w:contextualSpacing w:val="0"/>
              <w:jc w:val="both"/>
              <w:rPr>
                <w:del w:id="397" w:author="Ladislav Sisák" w:date="2023-03-17T16:46:00Z"/>
                <w:rFonts w:ascii="Arial" w:hAnsi="Arial" w:cs="Arial"/>
                <w:b/>
                <w:bCs/>
                <w:sz w:val="20"/>
                <w:szCs w:val="20"/>
              </w:rPr>
            </w:pPr>
            <w:del w:id="398" w:author="Ladislav Sisák" w:date="2023-03-17T16:46:00Z">
              <w:r w:rsidRPr="00EE0748" w:rsidDel="002737F4">
                <w:rPr>
                  <w:rFonts w:ascii="Arial" w:hAnsi="Arial" w:cs="Arial"/>
                  <w:b/>
                  <w:bCs/>
                  <w:sz w:val="20"/>
                  <w:szCs w:val="20"/>
                </w:rPr>
                <w:delText>Opis podmienky:</w:delText>
              </w:r>
            </w:del>
          </w:p>
          <w:p w14:paraId="5437DD6E" w14:textId="5AEFBAD5" w:rsidR="0008289A" w:rsidRPr="00016DEA" w:rsidDel="002737F4" w:rsidRDefault="00997F82" w:rsidP="009A65F5">
            <w:pPr>
              <w:spacing w:before="120" w:after="120" w:line="240" w:lineRule="auto"/>
              <w:ind w:left="85" w:right="85"/>
              <w:jc w:val="both"/>
              <w:rPr>
                <w:del w:id="399" w:author="Ladislav Sisák" w:date="2023-03-17T16:46:00Z"/>
                <w:rFonts w:ascii="Arial" w:hAnsi="Arial" w:cs="Arial"/>
                <w:sz w:val="20"/>
                <w:szCs w:val="20"/>
                <w:lang w:eastAsia="en-US"/>
              </w:rPr>
            </w:pPr>
            <w:del w:id="400" w:author="Ladislav Sisák" w:date="2023-03-17T16:46:00Z">
              <w:r w:rsidRPr="00377989" w:rsidDel="002737F4">
                <w:rPr>
                  <w:rFonts w:ascii="Arial" w:hAnsi="Arial" w:cs="Arial"/>
                  <w:sz w:val="20"/>
                  <w:szCs w:val="20"/>
                  <w:lang w:eastAsia="en-US"/>
                </w:rPr>
                <w:delText xml:space="preserve">Príspevok poskytovaný na oprávnenú aktivitu v rámci tejto výzvy nie je poskytovaním </w:delText>
              </w:r>
              <w:r w:rsidRPr="00016DEA" w:rsidDel="002737F4">
                <w:rPr>
                  <w:rFonts w:ascii="Arial" w:hAnsi="Arial" w:cs="Arial"/>
                  <w:sz w:val="20"/>
                  <w:szCs w:val="20"/>
                  <w:lang w:eastAsia="en-US"/>
                </w:rPr>
                <w:delText xml:space="preserve">štátnej pomoci (ani pomoci de minimis), keďže </w:delText>
              </w:r>
              <w:r w:rsidR="0008289A" w:rsidRPr="00016DEA" w:rsidDel="002737F4">
                <w:rPr>
                  <w:rFonts w:ascii="Arial" w:hAnsi="Arial" w:cs="Arial"/>
                  <w:sz w:val="20"/>
                  <w:szCs w:val="20"/>
                  <w:lang w:eastAsia="en-US"/>
                </w:rPr>
                <w:delText xml:space="preserve">nie sú splnené všetky podmienky v zmysle čl. 107 ods. 1 Zmluvy o Európskej únii. </w:delText>
              </w:r>
            </w:del>
          </w:p>
          <w:p w14:paraId="59560469" w14:textId="23018659" w:rsidR="0008289A" w:rsidRPr="00EE0748" w:rsidDel="002737F4" w:rsidRDefault="0008289A" w:rsidP="009A65F5">
            <w:pPr>
              <w:spacing w:before="120" w:after="120" w:line="240" w:lineRule="auto"/>
              <w:ind w:left="85" w:right="85"/>
              <w:jc w:val="both"/>
              <w:rPr>
                <w:del w:id="401" w:author="Ladislav Sisák" w:date="2023-03-17T16:46:00Z"/>
                <w:rFonts w:ascii="Arial" w:hAnsi="Arial" w:cs="Arial"/>
                <w:sz w:val="20"/>
                <w:szCs w:val="20"/>
                <w:lang w:eastAsia="en-US"/>
              </w:rPr>
            </w:pPr>
            <w:commentRangeStart w:id="402"/>
            <w:del w:id="403" w:author="Ladislav Sisák" w:date="2023-03-17T16:46:00Z">
              <w:r w:rsidRPr="00016DEA" w:rsidDel="002737F4">
                <w:rPr>
                  <w:rFonts w:ascii="Arial" w:hAnsi="Arial" w:cs="Arial"/>
                  <w:sz w:val="20"/>
                  <w:szCs w:val="20"/>
                  <w:lang w:eastAsia="en-US"/>
                </w:rPr>
                <w:delText>Podpora je zameraná na investície do</w:delText>
              </w:r>
              <w:r w:rsidRPr="00687273" w:rsidDel="002737F4">
                <w:delText xml:space="preserve"> </w:delText>
              </w:r>
              <w:r w:rsidRPr="00687273" w:rsidDel="002737F4">
                <w:rPr>
                  <w:rFonts w:ascii="Arial" w:hAnsi="Arial" w:cs="Arial"/>
                  <w:sz w:val="20"/>
                  <w:szCs w:val="20"/>
                  <w:lang w:eastAsia="en-US"/>
                </w:rPr>
                <w:delText>infraštruktúry otvorenej na využívanie pre širokú verejnosť</w:delText>
              </w:r>
              <w:r w:rsidR="00FB755C" w:rsidRPr="00EE0748" w:rsidDel="002737F4">
                <w:rPr>
                  <w:rFonts w:ascii="Arial" w:hAnsi="Arial" w:cs="Arial"/>
                  <w:sz w:val="20"/>
                  <w:szCs w:val="20"/>
                  <w:lang w:eastAsia="en-US"/>
                </w:rPr>
                <w:delText xml:space="preserve"> bez toho, aby mala negatívny vplyv na </w:delText>
              </w:r>
              <w:r w:rsidR="003E6697" w:rsidRPr="00EE0748" w:rsidDel="002737F4">
                <w:rPr>
                  <w:rFonts w:ascii="Arial" w:hAnsi="Arial" w:cs="Arial"/>
                  <w:sz w:val="20"/>
                  <w:szCs w:val="20"/>
                  <w:lang w:eastAsia="en-US"/>
                </w:rPr>
                <w:delText>aktuálnu</w:delText>
              </w:r>
              <w:r w:rsidR="00FB755C" w:rsidRPr="00EE0748" w:rsidDel="002737F4">
                <w:rPr>
                  <w:rFonts w:ascii="Arial" w:hAnsi="Arial" w:cs="Arial"/>
                  <w:sz w:val="20"/>
                  <w:szCs w:val="20"/>
                  <w:lang w:eastAsia="en-US"/>
                </w:rPr>
                <w:delText xml:space="preserve"> ponuku služieb</w:delText>
              </w:r>
              <w:r w:rsidR="003E6697" w:rsidRPr="00EE0748" w:rsidDel="002737F4">
                <w:rPr>
                  <w:rFonts w:ascii="Arial" w:hAnsi="Arial" w:cs="Arial"/>
                  <w:sz w:val="20"/>
                  <w:szCs w:val="20"/>
                  <w:lang w:eastAsia="en-US"/>
                </w:rPr>
                <w:delText>, resp. potenciálne investície v danej oblasti</w:delText>
              </w:r>
              <w:r w:rsidR="00FB755C" w:rsidRPr="00EE0748" w:rsidDel="002737F4">
                <w:rPr>
                  <w:rFonts w:ascii="Arial" w:hAnsi="Arial" w:cs="Arial"/>
                  <w:sz w:val="20"/>
                  <w:szCs w:val="20"/>
                  <w:lang w:eastAsia="en-US"/>
                </w:rPr>
                <w:delText xml:space="preserve"> (nesmie vytvárať konkurenciu</w:delText>
              </w:r>
              <w:r w:rsidR="003E6697" w:rsidRPr="00EE0748" w:rsidDel="002737F4">
                <w:rPr>
                  <w:rFonts w:ascii="Arial" w:hAnsi="Arial" w:cs="Arial"/>
                  <w:sz w:val="20"/>
                  <w:szCs w:val="20"/>
                  <w:lang w:eastAsia="en-US"/>
                </w:rPr>
                <w:delText>, ktorá vytláča trhovo fungujúcich poskytovateľov služieb z danej oblasti</w:delText>
              </w:r>
              <w:r w:rsidR="00FB755C" w:rsidRPr="00EE0748" w:rsidDel="002737F4">
                <w:rPr>
                  <w:rFonts w:ascii="Arial" w:hAnsi="Arial" w:cs="Arial"/>
                  <w:sz w:val="20"/>
                  <w:szCs w:val="20"/>
                  <w:lang w:eastAsia="en-US"/>
                </w:rPr>
                <w:delText>)</w:delText>
              </w:r>
              <w:r w:rsidRPr="00EE0748" w:rsidDel="002737F4">
                <w:rPr>
                  <w:rFonts w:ascii="Arial" w:hAnsi="Arial" w:cs="Arial"/>
                  <w:sz w:val="20"/>
                  <w:szCs w:val="20"/>
                  <w:lang w:eastAsia="en-US"/>
                </w:rPr>
                <w:delText>.</w:delText>
              </w:r>
              <w:r w:rsidR="004C09DA" w:rsidRPr="00EE0748" w:rsidDel="002737F4">
                <w:rPr>
                  <w:rFonts w:ascii="Arial" w:hAnsi="Arial" w:cs="Arial"/>
                  <w:sz w:val="20"/>
                  <w:szCs w:val="20"/>
                  <w:lang w:eastAsia="en-US"/>
                </w:rPr>
                <w:delText xml:space="preserve"> V prípade, že je užívanie infraštruktúry spoplatnené, poplatky sú stanovené ex-ante, na základe transparentne </w:delText>
              </w:r>
              <w:r w:rsidR="004C09DA" w:rsidRPr="00377989" w:rsidDel="002737F4">
                <w:rPr>
                  <w:rFonts w:ascii="Arial" w:hAnsi="Arial" w:cs="Arial"/>
                  <w:sz w:val="20"/>
                  <w:szCs w:val="20"/>
                  <w:lang w:eastAsia="en-US"/>
                </w:rPr>
                <w:delText xml:space="preserve">stanovených podmienok, </w:delText>
              </w:r>
              <w:r w:rsidR="004C09DA" w:rsidRPr="00016DEA" w:rsidDel="002737F4">
                <w:rPr>
                  <w:rFonts w:ascii="Arial" w:hAnsi="Arial" w:cs="Arial"/>
                  <w:sz w:val="20"/>
                  <w:szCs w:val="20"/>
                  <w:lang w:eastAsia="en-US"/>
                </w:rPr>
                <w:delText>rovnakým spôsobom pre všetkých potenciálnych užívateľov bez poskytovania potenciálnej výhody.</w:delText>
              </w:r>
              <w:r w:rsidRPr="00016DEA" w:rsidDel="002737F4">
                <w:rPr>
                  <w:rFonts w:ascii="Arial" w:hAnsi="Arial" w:cs="Arial"/>
                  <w:sz w:val="20"/>
                  <w:szCs w:val="20"/>
                  <w:lang w:eastAsia="en-US"/>
                </w:rPr>
                <w:delText xml:space="preserve"> </w:delText>
              </w:r>
              <w:commentRangeEnd w:id="402"/>
              <w:r w:rsidR="003E6697" w:rsidRPr="00EE0748" w:rsidDel="002737F4">
                <w:rPr>
                  <w:rStyle w:val="Odkaznakomentr"/>
                  <w:rFonts w:eastAsia="Times New Roman" w:cs="Times New Roman"/>
                </w:rPr>
                <w:commentReference w:id="402"/>
              </w:r>
            </w:del>
          </w:p>
          <w:p w14:paraId="224F1995" w14:textId="2BF12D8A" w:rsidR="00882C9E" w:rsidRPr="00EE0748" w:rsidDel="002737F4" w:rsidRDefault="00882C9E" w:rsidP="009A65F5">
            <w:pPr>
              <w:spacing w:before="120" w:after="120" w:line="240" w:lineRule="auto"/>
              <w:ind w:left="85" w:right="85"/>
              <w:jc w:val="both"/>
              <w:rPr>
                <w:del w:id="404" w:author="Ladislav Sisák" w:date="2023-03-17T16:46:00Z"/>
                <w:rFonts w:ascii="Arial" w:hAnsi="Arial" w:cs="Arial"/>
                <w:sz w:val="20"/>
                <w:szCs w:val="20"/>
                <w:lang w:eastAsia="en-US"/>
              </w:rPr>
            </w:pPr>
            <w:commentRangeStart w:id="405"/>
            <w:del w:id="406" w:author="Ladislav Sisák" w:date="2023-03-17T16:46:00Z">
              <w:r w:rsidRPr="00EE0748" w:rsidDel="002737F4">
                <w:rPr>
                  <w:rFonts w:ascii="Arial" w:hAnsi="Arial" w:cs="Arial"/>
                  <w:sz w:val="20"/>
                  <w:szCs w:val="20"/>
                  <w:lang w:eastAsia="en-US"/>
                </w:rPr>
                <w:delText>Podpora je zameraná výlučne na poskytovanie sociálnych komunitných služieb na miestnej úrovni (výlučne alebo v prevažnej miere hradených z verejných zdrojov), ktoré nepredstavujú hospodársku činnosť.</w:delText>
              </w:r>
              <w:commentRangeEnd w:id="405"/>
              <w:r w:rsidRPr="00EE0748" w:rsidDel="002737F4">
                <w:rPr>
                  <w:rStyle w:val="Odkaznakomentr"/>
                  <w:rFonts w:eastAsia="Times New Roman" w:cs="Times New Roman"/>
                </w:rPr>
                <w:commentReference w:id="405"/>
              </w:r>
            </w:del>
          </w:p>
          <w:p w14:paraId="38E7F3F1" w14:textId="5199C22F" w:rsidR="00EE0748" w:rsidRPr="002B6031" w:rsidDel="002737F4" w:rsidRDefault="00EE0748" w:rsidP="00EE0748">
            <w:pPr>
              <w:spacing w:before="120" w:after="120" w:line="240" w:lineRule="auto"/>
              <w:ind w:left="85" w:right="85"/>
              <w:jc w:val="both"/>
              <w:rPr>
                <w:del w:id="407" w:author="Ladislav Sisák" w:date="2023-03-17T16:46:00Z"/>
                <w:rFonts w:ascii="Arial" w:hAnsi="Arial" w:cs="Arial"/>
                <w:sz w:val="20"/>
                <w:szCs w:val="20"/>
                <w:lang w:eastAsia="en-US"/>
              </w:rPr>
            </w:pPr>
            <w:del w:id="408" w:author="Ladislav Sisák" w:date="2023-03-17T16:46:00Z">
              <w:r w:rsidRPr="002B6031" w:rsidDel="002737F4">
                <w:rPr>
                  <w:rFonts w:ascii="Arial" w:hAnsi="Arial" w:cs="Arial"/>
                  <w:sz w:val="20"/>
                  <w:szCs w:val="20"/>
                  <w:lang w:eastAsia="en-US"/>
                </w:rPr>
                <w:delText xml:space="preserve">Ak žiadateľ / užívateľ </w:delText>
              </w:r>
              <w:r w:rsidDel="002737F4">
                <w:rPr>
                  <w:rFonts w:ascii="Arial" w:hAnsi="Arial" w:cs="Arial"/>
                  <w:sz w:val="20"/>
                  <w:szCs w:val="20"/>
                  <w:lang w:eastAsia="en-US"/>
                </w:rPr>
                <w:delText xml:space="preserve">nezachová </w:delText>
              </w:r>
              <w:r w:rsidRPr="002B6031" w:rsidDel="002737F4">
                <w:rPr>
                  <w:rFonts w:ascii="Arial" w:hAnsi="Arial" w:cs="Arial"/>
                  <w:sz w:val="20"/>
                  <w:szCs w:val="20"/>
                  <w:lang w:eastAsia="en-US"/>
                </w:rPr>
                <w:delText xml:space="preserve">charakter svojho projektu, ktorý </w:delText>
              </w:r>
              <w:r w:rsidDel="002737F4">
                <w:rPr>
                  <w:rFonts w:ascii="Arial" w:hAnsi="Arial" w:cs="Arial"/>
                  <w:sz w:val="20"/>
                  <w:szCs w:val="20"/>
                  <w:lang w:eastAsia="en-US"/>
                </w:rPr>
                <w:delText xml:space="preserve">(v zmysle podmienok tejto výzvy) </w:delText>
              </w:r>
              <w:r w:rsidRPr="002B6031" w:rsidDel="002737F4">
                <w:rPr>
                  <w:rFonts w:ascii="Arial" w:hAnsi="Arial" w:cs="Arial"/>
                  <w:sz w:val="20"/>
                  <w:szCs w:val="20"/>
                  <w:lang w:eastAsia="en-US"/>
                </w:rPr>
                <w:delText xml:space="preserve">nepredstavuje štátnu </w:delText>
              </w:r>
              <w:r w:rsidRPr="00732429" w:rsidDel="002737F4">
                <w:rPr>
                  <w:rFonts w:ascii="Arial" w:hAnsi="Arial" w:cs="Arial"/>
                  <w:sz w:val="20"/>
                  <w:szCs w:val="20"/>
                  <w:lang w:eastAsia="en-US"/>
                </w:rPr>
                <w:delText xml:space="preserve">pomoc (pomoc de minimis), </w:delText>
              </w:r>
              <w:r w:rsidRPr="00E922AD" w:rsidDel="002737F4">
                <w:rPr>
                  <w:rFonts w:ascii="Arial" w:hAnsi="Arial" w:cs="Arial"/>
                  <w:sz w:val="20"/>
                  <w:szCs w:val="20"/>
                  <w:lang w:eastAsia="en-US"/>
                </w:rPr>
                <w:delText>nesie za svoje konanie plnú právnu zodpovednosť v</w:delText>
              </w:r>
              <w:r w:rsidR="008E170C" w:rsidDel="002737F4">
                <w:rPr>
                  <w:rFonts w:ascii="Arial" w:hAnsi="Arial" w:cs="Arial"/>
                  <w:sz w:val="20"/>
                  <w:szCs w:val="20"/>
                  <w:lang w:eastAsia="en-US"/>
                </w:rPr>
                <w:delText> </w:delText>
              </w:r>
              <w:r w:rsidRPr="00E922AD" w:rsidDel="002737F4">
                <w:rPr>
                  <w:rFonts w:ascii="Arial" w:hAnsi="Arial" w:cs="Arial"/>
                  <w:sz w:val="20"/>
                  <w:szCs w:val="20"/>
                  <w:lang w:eastAsia="en-US"/>
                </w:rPr>
                <w:delText>súvislosti s porušením pravidiel týkajúcich sa štátnej pomoci (pomoci d</w:delText>
              </w:r>
              <w:r w:rsidRPr="00ED17B7" w:rsidDel="002737F4">
                <w:rPr>
                  <w:rFonts w:ascii="Arial" w:hAnsi="Arial" w:cs="Arial"/>
                  <w:sz w:val="20"/>
                  <w:szCs w:val="20"/>
                  <w:lang w:eastAsia="en-US"/>
                </w:rPr>
                <w:delText>e minimis).</w:delText>
              </w:r>
              <w:r w:rsidRPr="002B6031" w:rsidDel="002737F4">
                <w:rPr>
                  <w:rFonts w:ascii="Arial" w:hAnsi="Arial" w:cs="Arial"/>
                  <w:sz w:val="20"/>
                  <w:szCs w:val="20"/>
                  <w:lang w:eastAsia="en-US"/>
                </w:rPr>
                <w:delText xml:space="preserve"> </w:delText>
              </w:r>
            </w:del>
          </w:p>
          <w:p w14:paraId="607CA396" w14:textId="6B1F60E3" w:rsidR="00EE0748" w:rsidRPr="00EE0748" w:rsidDel="002737F4" w:rsidRDefault="00EE0748" w:rsidP="00EE0748">
            <w:pPr>
              <w:spacing w:before="120" w:after="120" w:line="240" w:lineRule="auto"/>
              <w:ind w:left="85" w:right="85"/>
              <w:jc w:val="both"/>
              <w:rPr>
                <w:del w:id="409" w:author="Ladislav Sisák" w:date="2023-03-17T16:46:00Z"/>
                <w:rFonts w:ascii="Arial" w:hAnsi="Arial" w:cs="Arial"/>
                <w:sz w:val="20"/>
                <w:szCs w:val="20"/>
                <w:lang w:eastAsia="en-US"/>
              </w:rPr>
            </w:pPr>
            <w:del w:id="410" w:author="Ladislav Sisák" w:date="2023-03-17T16:46:00Z">
              <w:r w:rsidRPr="002B6031" w:rsidDel="002737F4">
                <w:rPr>
                  <w:rFonts w:ascii="Arial" w:hAnsi="Arial" w:cs="Arial"/>
                  <w:sz w:val="20"/>
                  <w:szCs w:val="20"/>
                  <w:lang w:eastAsia="en-US"/>
                </w:rPr>
                <w:delText xml:space="preserve">Žiadateľ berie na vedomie, že rovnaké právne následky </w:delText>
              </w:r>
              <w:r w:rsidRPr="00EE0748" w:rsidDel="002737F4">
                <w:rPr>
                  <w:rFonts w:ascii="Arial" w:hAnsi="Arial" w:cs="Arial"/>
                  <w:sz w:val="20"/>
                  <w:szCs w:val="20"/>
                  <w:lang w:eastAsia="en-US"/>
                </w:rPr>
                <w:delText>nastanú aj v prípade, ak v rámci projektu dôjde k</w:delText>
              </w:r>
              <w:r w:rsidR="00687273" w:rsidDel="002737F4">
                <w:rPr>
                  <w:rFonts w:ascii="Arial" w:hAnsi="Arial" w:cs="Arial"/>
                  <w:sz w:val="20"/>
                  <w:szCs w:val="20"/>
                  <w:lang w:eastAsia="en-US"/>
                </w:rPr>
                <w:delText> </w:delText>
              </w:r>
              <w:r w:rsidRPr="00EE0748" w:rsidDel="002737F4">
                <w:rPr>
                  <w:rFonts w:ascii="Arial" w:hAnsi="Arial" w:cs="Arial"/>
                  <w:sz w:val="20"/>
                  <w:szCs w:val="20"/>
                  <w:lang w:eastAsia="en-US"/>
                </w:rPr>
                <w:delTex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delText>
              </w:r>
              <w:r w:rsidDel="002737F4">
                <w:rPr>
                  <w:rFonts w:ascii="Arial" w:hAnsi="Arial" w:cs="Arial"/>
                  <w:sz w:val="20"/>
                  <w:szCs w:val="20"/>
                  <w:lang w:eastAsia="en-US"/>
                </w:rPr>
                <w:delText> </w:delText>
              </w:r>
              <w:r w:rsidRPr="00EE0748" w:rsidDel="002737F4">
                <w:rPr>
                  <w:rFonts w:ascii="Arial" w:hAnsi="Arial" w:cs="Arial"/>
                  <w:sz w:val="20"/>
                  <w:szCs w:val="20"/>
                  <w:lang w:eastAsia="en-US"/>
                </w:rPr>
                <w:delText xml:space="preserve">súvislosti s ním poskytovateľ </w:delText>
              </w:r>
              <w:r w:rsidR="00377989" w:rsidDel="002737F4">
                <w:rPr>
                  <w:rFonts w:ascii="Arial" w:hAnsi="Arial" w:cs="Arial"/>
                  <w:sz w:val="20"/>
                  <w:szCs w:val="20"/>
                  <w:lang w:eastAsia="en-US"/>
                </w:rPr>
                <w:delText xml:space="preserve">(subjekt verejnej správy) </w:delText>
              </w:r>
              <w:r w:rsidRPr="00EE0748" w:rsidDel="002737F4">
                <w:rPr>
                  <w:rFonts w:ascii="Arial" w:hAnsi="Arial" w:cs="Arial"/>
                  <w:sz w:val="20"/>
                  <w:szCs w:val="20"/>
                  <w:lang w:eastAsia="en-US"/>
                </w:rPr>
                <w:delText>priamo alebo nepriamo z</w:delText>
              </w:r>
              <w:r w:rsidR="00377989" w:rsidDel="002737F4">
                <w:rPr>
                  <w:rFonts w:ascii="Arial" w:hAnsi="Arial" w:cs="Arial"/>
                  <w:sz w:val="20"/>
                  <w:szCs w:val="20"/>
                  <w:lang w:eastAsia="en-US"/>
                </w:rPr>
                <w:delText xml:space="preserve"> verejných zdrojov </w:delText>
              </w:r>
              <w:r w:rsidDel="002737F4">
                <w:rPr>
                  <w:rFonts w:ascii="Arial" w:hAnsi="Arial" w:cs="Arial"/>
                  <w:sz w:val="20"/>
                  <w:szCs w:val="20"/>
                  <w:lang w:eastAsia="en-US"/>
                </w:rPr>
                <w:delText>hospodárskemu subjektu</w:delText>
              </w:r>
              <w:r w:rsidRPr="00EE0748" w:rsidDel="002737F4">
                <w:rPr>
                  <w:rFonts w:ascii="Arial" w:hAnsi="Arial" w:cs="Arial"/>
                  <w:sz w:val="20"/>
                  <w:szCs w:val="20"/>
                  <w:lang w:eastAsia="en-US"/>
                </w:rPr>
                <w:delText>.</w:delText>
              </w:r>
              <w:r w:rsidR="00377989" w:rsidDel="002737F4">
                <w:rPr>
                  <w:rStyle w:val="Odkaznapoznmkupodiarou"/>
                  <w:rFonts w:ascii="Arial" w:hAnsi="Arial" w:cs="Arial"/>
                  <w:sz w:val="20"/>
                  <w:szCs w:val="20"/>
                  <w:lang w:eastAsia="en-US"/>
                </w:rPr>
                <w:footnoteReference w:id="3"/>
              </w:r>
            </w:del>
          </w:p>
          <w:p w14:paraId="4F2D14B2" w14:textId="24A59F5C" w:rsidR="004C09DA" w:rsidRPr="00EE0748" w:rsidDel="002737F4" w:rsidRDefault="004C09DA" w:rsidP="009A65F5">
            <w:pPr>
              <w:spacing w:before="120" w:after="120" w:line="240" w:lineRule="auto"/>
              <w:ind w:left="85" w:right="85"/>
              <w:jc w:val="both"/>
              <w:rPr>
                <w:del w:id="413" w:author="Ladislav Sisák" w:date="2023-03-17T16:46:00Z"/>
                <w:rFonts w:ascii="Arial" w:hAnsi="Arial" w:cs="Arial"/>
                <w:sz w:val="20"/>
                <w:szCs w:val="20"/>
                <w:lang w:eastAsia="en-US"/>
              </w:rPr>
            </w:pPr>
            <w:del w:id="414" w:author="Ladislav Sisák" w:date="2023-03-17T16:46:00Z">
              <w:r w:rsidRPr="00EE0748" w:rsidDel="002737F4">
                <w:rPr>
                  <w:rFonts w:ascii="Arial" w:hAnsi="Arial" w:cs="Arial"/>
                  <w:sz w:val="20"/>
                  <w:szCs w:val="20"/>
                  <w:lang w:eastAsia="en-US"/>
                </w:rPr>
                <w:delText xml:space="preserve">V prípade, že infraštruktúra </w:delText>
              </w:r>
              <w:r w:rsidR="00EE0748" w:rsidRPr="00EE0748" w:rsidDel="002737F4">
                <w:rPr>
                  <w:rFonts w:ascii="Arial" w:hAnsi="Arial" w:cs="Arial"/>
                  <w:sz w:val="20"/>
                  <w:szCs w:val="20"/>
                  <w:lang w:eastAsia="en-US"/>
                </w:rPr>
                <w:delText xml:space="preserve">je, resp. bude </w:delText>
              </w:r>
              <w:r w:rsidRPr="00EE0748" w:rsidDel="002737F4">
                <w:rPr>
                  <w:rFonts w:ascii="Arial" w:hAnsi="Arial" w:cs="Arial"/>
                  <w:sz w:val="20"/>
                  <w:szCs w:val="20"/>
                  <w:lang w:eastAsia="en-US"/>
                </w:rPr>
                <w:delText xml:space="preserve">prevádzkovaná tretím subjektom, </w:delText>
              </w:r>
              <w:r w:rsidR="00EE0748" w:rsidRPr="00EE0748" w:rsidDel="002737F4">
                <w:rPr>
                  <w:rFonts w:ascii="Arial" w:hAnsi="Arial" w:cs="Arial"/>
                  <w:sz w:val="20"/>
                  <w:szCs w:val="20"/>
                  <w:lang w:eastAsia="en-US"/>
                </w:rPr>
                <w:delText>žiadateľ je povinný pri jeho výbere postupovať v zmysle uplatniteľných pravidiel verejného obstarávania.</w:delText>
              </w:r>
            </w:del>
          </w:p>
          <w:p w14:paraId="3DC11B8A" w14:textId="128BC1BD" w:rsidR="00997F82" w:rsidRPr="00377989" w:rsidDel="002737F4" w:rsidRDefault="00997F82" w:rsidP="009A65F5">
            <w:pPr>
              <w:pStyle w:val="Odsekzoznamu"/>
              <w:spacing w:before="240" w:after="120" w:line="240" w:lineRule="auto"/>
              <w:ind w:left="85" w:right="85"/>
              <w:contextualSpacing w:val="0"/>
              <w:jc w:val="both"/>
              <w:rPr>
                <w:del w:id="415" w:author="Ladislav Sisák" w:date="2023-03-17T16:46:00Z"/>
                <w:rFonts w:ascii="Arial" w:hAnsi="Arial" w:cs="Arial"/>
                <w:b/>
                <w:bCs/>
                <w:sz w:val="20"/>
                <w:szCs w:val="20"/>
              </w:rPr>
            </w:pPr>
            <w:del w:id="416" w:author="Ladislav Sisák" w:date="2023-03-17T16:46:00Z">
              <w:r w:rsidRPr="00377989" w:rsidDel="002737F4">
                <w:rPr>
                  <w:rFonts w:ascii="Arial" w:hAnsi="Arial" w:cs="Arial"/>
                  <w:b/>
                  <w:bCs/>
                  <w:sz w:val="20"/>
                  <w:szCs w:val="20"/>
                </w:rPr>
                <w:delText xml:space="preserve">Forma preukázania: </w:delText>
              </w:r>
            </w:del>
          </w:p>
          <w:p w14:paraId="344A63EF" w14:textId="5DF33254" w:rsidR="00997F82" w:rsidRPr="00687273" w:rsidDel="002737F4" w:rsidRDefault="00997F82" w:rsidP="009A65F5">
            <w:pPr>
              <w:pStyle w:val="Odsekzoznamu"/>
              <w:spacing w:before="120" w:after="120" w:line="240" w:lineRule="auto"/>
              <w:ind w:left="85" w:right="85"/>
              <w:jc w:val="both"/>
              <w:rPr>
                <w:del w:id="417" w:author="Ladislav Sisák" w:date="2023-03-17T16:46:00Z"/>
                <w:rFonts w:ascii="Arial" w:hAnsi="Arial" w:cs="Arial"/>
                <w:bCs/>
                <w:sz w:val="20"/>
                <w:szCs w:val="20"/>
              </w:rPr>
            </w:pPr>
            <w:del w:id="418" w:author="Ladislav Sisák" w:date="2023-03-17T16:46:00Z">
              <w:r w:rsidRPr="00016DEA" w:rsidDel="002737F4">
                <w:rPr>
                  <w:rFonts w:ascii="Arial" w:hAnsi="Arial" w:cs="Arial"/>
                  <w:bCs/>
                  <w:sz w:val="20"/>
                  <w:szCs w:val="20"/>
                </w:rPr>
                <w:delText xml:space="preserve">Čestné vyhlásenie </w:delText>
              </w:r>
              <w:r w:rsidR="00A90A85" w:rsidRPr="00016DEA" w:rsidDel="002737F4">
                <w:rPr>
                  <w:rFonts w:ascii="Arial" w:hAnsi="Arial" w:cs="Arial"/>
                  <w:bCs/>
                  <w:sz w:val="20"/>
                  <w:szCs w:val="20"/>
                </w:rPr>
                <w:delText>(</w:delText>
              </w:r>
              <w:r w:rsidR="00687273" w:rsidDel="002737F4">
                <w:rPr>
                  <w:rFonts w:ascii="Arial" w:hAnsi="Arial" w:cs="Arial"/>
                  <w:bCs/>
                  <w:sz w:val="20"/>
                  <w:szCs w:val="20"/>
                </w:rPr>
                <w:delText>v časti</w:delText>
              </w:r>
              <w:r w:rsidR="00A90A85" w:rsidRPr="00016DEA" w:rsidDel="002737F4">
                <w:rPr>
                  <w:rFonts w:ascii="Arial" w:hAnsi="Arial" w:cs="Arial"/>
                  <w:bCs/>
                  <w:sz w:val="20"/>
                  <w:szCs w:val="20"/>
                </w:rPr>
                <w:delText xml:space="preserve"> 10) </w:delText>
              </w:r>
              <w:r w:rsidR="00FB755C" w:rsidRPr="00016DEA" w:rsidDel="002737F4">
                <w:rPr>
                  <w:rFonts w:ascii="Arial" w:hAnsi="Arial" w:cs="Arial"/>
                  <w:bCs/>
                  <w:sz w:val="20"/>
                  <w:szCs w:val="20"/>
                </w:rPr>
                <w:delText xml:space="preserve">a informácie uvádzané </w:delText>
              </w:r>
              <w:r w:rsidR="00A90A85" w:rsidRPr="00016DEA" w:rsidDel="002737F4">
                <w:rPr>
                  <w:rFonts w:ascii="Arial" w:hAnsi="Arial" w:cs="Arial"/>
                  <w:bCs/>
                  <w:sz w:val="20"/>
                  <w:szCs w:val="20"/>
                </w:rPr>
                <w:delText>(</w:delText>
              </w:r>
              <w:r w:rsidR="00687273" w:rsidDel="002737F4">
                <w:rPr>
                  <w:rFonts w:ascii="Arial" w:hAnsi="Arial" w:cs="Arial"/>
                  <w:bCs/>
                  <w:sz w:val="20"/>
                  <w:szCs w:val="20"/>
                </w:rPr>
                <w:delText xml:space="preserve">v časti </w:delText>
              </w:r>
              <w:r w:rsidR="00A90A85" w:rsidRPr="00016DEA" w:rsidDel="002737F4">
                <w:rPr>
                  <w:rFonts w:ascii="Arial" w:hAnsi="Arial" w:cs="Arial"/>
                  <w:bCs/>
                  <w:sz w:val="20"/>
                  <w:szCs w:val="20"/>
                </w:rPr>
                <w:delText xml:space="preserve">7.1) </w:delText>
              </w:r>
              <w:r w:rsidRPr="00016DEA" w:rsidDel="002737F4">
                <w:rPr>
                  <w:rFonts w:ascii="Arial" w:hAnsi="Arial" w:cs="Arial"/>
                  <w:bCs/>
                  <w:sz w:val="20"/>
                  <w:szCs w:val="20"/>
                </w:rPr>
                <w:delText>v</w:delText>
              </w:r>
              <w:r w:rsidR="00A90A85" w:rsidRPr="00016DEA" w:rsidDel="002737F4">
                <w:rPr>
                  <w:rFonts w:ascii="Arial" w:hAnsi="Arial" w:cs="Arial"/>
                  <w:bCs/>
                  <w:sz w:val="20"/>
                  <w:szCs w:val="20"/>
                </w:rPr>
                <w:delText> </w:delText>
              </w:r>
              <w:r w:rsidR="00A90A85" w:rsidRPr="00687273" w:rsidDel="002737F4">
                <w:rPr>
                  <w:rFonts w:ascii="Arial" w:hAnsi="Arial" w:cs="Arial"/>
                  <w:bCs/>
                  <w:sz w:val="20"/>
                  <w:szCs w:val="20"/>
                </w:rPr>
                <w:delText>ŽoPr.</w:delText>
              </w:r>
            </w:del>
          </w:p>
          <w:p w14:paraId="24E8A9C2" w14:textId="59839355" w:rsidR="00997F82" w:rsidRPr="00687273" w:rsidDel="002737F4" w:rsidRDefault="00997F82" w:rsidP="009A65F5">
            <w:pPr>
              <w:pStyle w:val="Odsekzoznamu"/>
              <w:spacing w:before="240" w:after="120" w:line="240" w:lineRule="auto"/>
              <w:ind w:left="85" w:right="85"/>
              <w:contextualSpacing w:val="0"/>
              <w:jc w:val="both"/>
              <w:rPr>
                <w:del w:id="419" w:author="Ladislav Sisák" w:date="2023-03-17T16:46:00Z"/>
                <w:rFonts w:ascii="Arial" w:hAnsi="Arial" w:cs="Arial"/>
                <w:b/>
                <w:bCs/>
                <w:sz w:val="20"/>
                <w:szCs w:val="20"/>
              </w:rPr>
            </w:pPr>
            <w:del w:id="420" w:author="Ladislav Sisák" w:date="2023-03-17T16:46:00Z">
              <w:r w:rsidRPr="00687273" w:rsidDel="002737F4">
                <w:rPr>
                  <w:rFonts w:ascii="Arial" w:hAnsi="Arial" w:cs="Arial"/>
                  <w:b/>
                  <w:bCs/>
                  <w:sz w:val="20"/>
                  <w:szCs w:val="20"/>
                </w:rPr>
                <w:delText>Spôsob overenia:</w:delText>
              </w:r>
            </w:del>
          </w:p>
          <w:p w14:paraId="0CC53A77" w14:textId="57D555CB" w:rsidR="00997F82" w:rsidRPr="00687273" w:rsidRDefault="00997F82" w:rsidP="009A65F5">
            <w:pPr>
              <w:pStyle w:val="Odsekzoznamu"/>
              <w:spacing w:before="120" w:after="120" w:line="240" w:lineRule="auto"/>
              <w:ind w:left="85" w:right="85"/>
              <w:jc w:val="both"/>
              <w:rPr>
                <w:rFonts w:ascii="Arial" w:hAnsi="Arial" w:cs="Arial"/>
                <w:b/>
                <w:bCs/>
                <w:sz w:val="20"/>
                <w:szCs w:val="20"/>
              </w:rPr>
            </w:pPr>
            <w:del w:id="421" w:author="Ladislav Sisák" w:date="2023-03-17T16:46:00Z">
              <w:r w:rsidRPr="00687273" w:rsidDel="002737F4">
                <w:rPr>
                  <w:rFonts w:ascii="Arial" w:hAnsi="Arial" w:cs="Arial"/>
                  <w:bCs/>
                  <w:sz w:val="20"/>
                  <w:szCs w:val="20"/>
                </w:rPr>
                <w:delText>Podmienka sa považuje za splnenú predložením štatutárnym orgánom (alebo splnomocnenou osobou) podpísanej ŽoPr.</w:delText>
              </w:r>
            </w:del>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583A581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6F788C">
              <w:rPr>
                <w:rFonts w:ascii="Arial" w:hAnsi="Arial" w:cs="Arial"/>
                <w:bCs/>
                <w:sz w:val="20"/>
                <w:szCs w:val="20"/>
              </w:rPr>
              <w:t>3</w:t>
            </w:r>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lastRenderedPageBreak/>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8"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152DF25" w:rsidR="00997F82" w:rsidRPr="006D71F3" w:rsidRDefault="00997F82" w:rsidP="00455205">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22" w:name="_Ref498795443"/>
            <w:commentRangeStart w:id="423"/>
            <w:r w:rsidRPr="002451DC">
              <w:rPr>
                <w:rFonts w:ascii="Arial" w:hAnsi="Arial" w:cs="Arial"/>
                <w:b/>
                <w:sz w:val="20"/>
                <w:szCs w:val="20"/>
              </w:rPr>
              <w:lastRenderedPageBreak/>
              <w:t>Podmienka mať povolenia na realizáciu projektu</w:t>
            </w:r>
            <w:bookmarkEnd w:id="422"/>
            <w:commentRangeEnd w:id="423"/>
            <w:r w:rsidRPr="006D71F3">
              <w:rPr>
                <w:rFonts w:ascii="Arial" w:hAnsi="Arial" w:cs="Arial"/>
                <w:b/>
                <w:sz w:val="20"/>
                <w:szCs w:val="20"/>
              </w:rPr>
              <w:commentReference w:id="423"/>
            </w:r>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14EEE">
            <w:pPr>
              <w:pStyle w:val="Odsekzoznamu"/>
              <w:widowControl w:val="0"/>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5543AE">
            <w:pPr>
              <w:widowControl w:val="0"/>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commentRangeStart w:id="424"/>
      <w:r w:rsidRPr="001B23D7">
        <w:rPr>
          <w:rFonts w:ascii="Arial" w:hAnsi="Arial" w:cs="Arial"/>
          <w:color w:val="44546A" w:themeColor="text2"/>
          <w:spacing w:val="-2"/>
          <w:szCs w:val="24"/>
          <w:u w:val="single"/>
        </w:rPr>
        <w:t>Ďalšie podmienky poskytnutia príspevku</w:t>
      </w:r>
      <w:commentRangeEnd w:id="424"/>
      <w:r w:rsidR="004D750A">
        <w:rPr>
          <w:rStyle w:val="Odkaznakomentr"/>
          <w:rFonts w:ascii="Times New Roman" w:eastAsia="Times New Roman" w:hAnsi="Times New Roman" w:cs="Times New Roman"/>
          <w:b w:val="0"/>
          <w:bCs w:val="0"/>
          <w:color w:val="auto"/>
        </w:rPr>
        <w:commentReference w:id="424"/>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commentRangeStart w:id="425"/>
            <w:r w:rsidRPr="002451DC">
              <w:rPr>
                <w:rFonts w:ascii="Arial" w:hAnsi="Arial" w:cs="Arial"/>
                <w:b/>
                <w:sz w:val="20"/>
                <w:szCs w:val="20"/>
              </w:rPr>
              <w:t>Podmienka mať vysporiadané majetkovo-právne vzťahy</w:t>
            </w:r>
            <w:commentRangeEnd w:id="425"/>
            <w:r w:rsidR="00B336CA">
              <w:rPr>
                <w:rStyle w:val="Odkaznakomentr"/>
                <w:rFonts w:eastAsia="Times New Roman" w:cs="Times New Roman"/>
              </w:rPr>
              <w:commentReference w:id="425"/>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1F6ACB53"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B860B3">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666B3F6"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commentRangeStart w:id="426"/>
            <w:del w:id="427" w:author="Ladislav Sisák" w:date="2023-03-17T16:48:00Z">
              <w:r w:rsidRPr="00003CBA" w:rsidDel="002737F4">
                <w:rPr>
                  <w:rFonts w:ascii="Arial" w:hAnsi="Arial" w:cs="Arial"/>
                  <w:sz w:val="20"/>
                  <w:szCs w:val="20"/>
                  <w:lang w:eastAsia="en-US"/>
                </w:rPr>
                <w:fldChar w:fldCharType="begin"/>
              </w:r>
              <w:r w:rsidRPr="00003CBA" w:rsidDel="002737F4">
                <w:rPr>
                  <w:rFonts w:ascii="Arial" w:hAnsi="Arial" w:cs="Arial"/>
                  <w:sz w:val="20"/>
                  <w:szCs w:val="20"/>
                  <w:lang w:eastAsia="en-US"/>
                </w:rPr>
                <w:delInstrText xml:space="preserve"> REF _Ref498795443 \r \h  \* MERGEFORMAT </w:delInstrText>
              </w:r>
              <w:r w:rsidRPr="00003CBA" w:rsidDel="002737F4">
                <w:rPr>
                  <w:rFonts w:ascii="Arial" w:hAnsi="Arial" w:cs="Arial"/>
                  <w:sz w:val="20"/>
                  <w:szCs w:val="20"/>
                  <w:lang w:eastAsia="en-US"/>
                </w:rPr>
              </w:r>
              <w:r w:rsidRPr="00003CBA" w:rsidDel="002737F4">
                <w:rPr>
                  <w:rFonts w:ascii="Arial" w:hAnsi="Arial" w:cs="Arial"/>
                  <w:sz w:val="20"/>
                  <w:szCs w:val="20"/>
                  <w:lang w:eastAsia="en-US"/>
                </w:rPr>
                <w:fldChar w:fldCharType="separate"/>
              </w:r>
              <w:r w:rsidRPr="00003CBA" w:rsidDel="002737F4">
                <w:rPr>
                  <w:rFonts w:ascii="Arial" w:hAnsi="Arial" w:cs="Arial"/>
                  <w:sz w:val="20"/>
                  <w:szCs w:val="20"/>
                  <w:lang w:eastAsia="en-US"/>
                </w:rPr>
                <w:delText>1</w:delText>
              </w:r>
              <w:r w:rsidRPr="00003CBA" w:rsidDel="002737F4">
                <w:rPr>
                  <w:rFonts w:ascii="Arial" w:hAnsi="Arial" w:cs="Arial"/>
                  <w:sz w:val="20"/>
                  <w:szCs w:val="20"/>
                  <w:lang w:eastAsia="en-US"/>
                </w:rPr>
                <w:fldChar w:fldCharType="end"/>
              </w:r>
              <w:r w:rsidR="006B6718" w:rsidDel="002737F4">
                <w:rPr>
                  <w:rFonts w:ascii="Arial" w:hAnsi="Arial" w:cs="Arial"/>
                  <w:sz w:val="20"/>
                  <w:szCs w:val="20"/>
                  <w:lang w:eastAsia="en-US"/>
                </w:rPr>
                <w:delText>7</w:delText>
              </w:r>
              <w:commentRangeEnd w:id="426"/>
              <w:r w:rsidR="00E54587" w:rsidDel="002737F4">
                <w:rPr>
                  <w:rStyle w:val="Odkaznakomentr"/>
                  <w:rFonts w:eastAsia="Times New Roman" w:cs="Times New Roman"/>
                </w:rPr>
                <w:commentReference w:id="426"/>
              </w:r>
              <w:r w:rsidRPr="00003CBA" w:rsidDel="002737F4">
                <w:rPr>
                  <w:rFonts w:ascii="Arial" w:hAnsi="Arial" w:cs="Arial"/>
                  <w:sz w:val="20"/>
                  <w:szCs w:val="20"/>
                  <w:lang w:eastAsia="en-US"/>
                </w:rPr>
                <w:delText>.</w:delText>
              </w:r>
            </w:del>
            <w:ins w:id="428" w:author="Ladislav Sisák" w:date="2023-03-17T16:48:00Z">
              <w:r w:rsidR="002737F4">
                <w:rPr>
                  <w:rFonts w:ascii="Arial" w:hAnsi="Arial" w:cs="Arial"/>
                  <w:sz w:val="20"/>
                  <w:szCs w:val="20"/>
                  <w:lang w:eastAsia="en-US"/>
                </w:rPr>
                <w:t>14</w:t>
              </w:r>
            </w:ins>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6B6718">
            <w:pPr>
              <w:pStyle w:val="Odsekzoznamu"/>
              <w:keepNext/>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29" w:name="_Ref498785182"/>
            <w:r w:rsidRPr="00A268F6">
              <w:rPr>
                <w:rFonts w:ascii="Arial" w:hAnsi="Arial" w:cs="Arial"/>
                <w:b/>
                <w:sz w:val="20"/>
                <w:szCs w:val="20"/>
              </w:rPr>
              <w:t>Maximálna a minimálna výška príspevku</w:t>
            </w:r>
            <w:bookmarkEnd w:id="429"/>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0F690DDF"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commentRangeStart w:id="430"/>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w:t>
            </w:r>
            <w:ins w:id="431" w:author="Ladislav Sisák" w:date="2023-03-17T16:48:00Z">
              <w:r w:rsidR="002737F4">
                <w:rPr>
                  <w:rFonts w:ascii="Arial" w:hAnsi="Arial" w:cs="Arial"/>
                  <w:bCs/>
                  <w:sz w:val="20"/>
                  <w:szCs w:val="20"/>
                </w:rPr>
                <w:t xml:space="preserve"> </w:t>
              </w:r>
            </w:ins>
            <w:ins w:id="432" w:author="Ladislav Sisák" w:date="2023-03-17T16:49:00Z">
              <w:r w:rsidR="002737F4">
                <w:rPr>
                  <w:rFonts w:ascii="Arial" w:hAnsi="Arial" w:cs="Arial"/>
                  <w:bCs/>
                  <w:sz w:val="20"/>
                  <w:szCs w:val="20"/>
                </w:rPr>
                <w:t xml:space="preserve">   </w:t>
              </w:r>
            </w:ins>
            <w:ins w:id="433" w:author="Ladislav Sisák" w:date="2023-03-17T16:48:00Z">
              <w:r w:rsidR="002737F4">
                <w:rPr>
                  <w:rFonts w:ascii="Arial" w:hAnsi="Arial" w:cs="Arial"/>
                  <w:bCs/>
                  <w:sz w:val="20"/>
                  <w:szCs w:val="20"/>
                </w:rPr>
                <w:t>10 000,00</w:t>
              </w:r>
            </w:ins>
            <w:del w:id="434" w:author="Ladislav Sisák" w:date="2023-03-17T16:48:00Z">
              <w:r w:rsidRPr="003757C3" w:rsidDel="002737F4">
                <w:rPr>
                  <w:rFonts w:ascii="Arial" w:hAnsi="Arial" w:cs="Arial"/>
                  <w:bCs/>
                  <w:sz w:val="20"/>
                  <w:szCs w:val="20"/>
                </w:rPr>
                <w:delText xml:space="preserve"> </w:delText>
              </w:r>
              <w:r w:rsidDel="002737F4">
                <w:rPr>
                  <w:rFonts w:ascii="Arial" w:hAnsi="Arial" w:cs="Arial"/>
                  <w:bCs/>
                  <w:sz w:val="20"/>
                  <w:szCs w:val="20"/>
                </w:rPr>
                <w:delText xml:space="preserve">..... </w:delText>
              </w:r>
            </w:del>
            <w:ins w:id="435" w:author="Ladislav Sisák" w:date="2023-03-17T16:48:00Z">
              <w:r w:rsidR="002737F4">
                <w:rPr>
                  <w:rFonts w:ascii="Arial" w:hAnsi="Arial" w:cs="Arial"/>
                  <w:bCs/>
                  <w:sz w:val="20"/>
                  <w:szCs w:val="20"/>
                </w:rPr>
                <w:t xml:space="preserve"> </w:t>
              </w:r>
            </w:ins>
            <w:r>
              <w:rPr>
                <w:rFonts w:ascii="Arial" w:hAnsi="Arial" w:cs="Arial"/>
                <w:bCs/>
                <w:sz w:val="20"/>
                <w:szCs w:val="20"/>
              </w:rPr>
              <w:t>EUR</w:t>
            </w:r>
          </w:p>
          <w:p w14:paraId="582FBBB1" w14:textId="7DFF4563"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w:t>
            </w:r>
            <w:ins w:id="436" w:author="Ladislav Sisák" w:date="2023-03-17T16:48:00Z">
              <w:r w:rsidR="002737F4">
                <w:rPr>
                  <w:rFonts w:ascii="Arial" w:hAnsi="Arial" w:cs="Arial"/>
                  <w:bCs/>
                  <w:sz w:val="20"/>
                  <w:szCs w:val="20"/>
                </w:rPr>
                <w:t xml:space="preserve"> 100 000,00</w:t>
              </w:r>
            </w:ins>
            <w:del w:id="437" w:author="Ladislav Sisák" w:date="2023-03-17T16:48:00Z">
              <w:r w:rsidRPr="003757C3" w:rsidDel="002737F4">
                <w:rPr>
                  <w:rFonts w:ascii="Arial" w:hAnsi="Arial" w:cs="Arial"/>
                  <w:bCs/>
                  <w:sz w:val="20"/>
                  <w:szCs w:val="20"/>
                </w:rPr>
                <w:delText xml:space="preserve"> </w:delText>
              </w:r>
              <w:r w:rsidDel="002737F4">
                <w:rPr>
                  <w:rFonts w:ascii="Arial" w:hAnsi="Arial" w:cs="Arial"/>
                  <w:bCs/>
                  <w:sz w:val="20"/>
                  <w:szCs w:val="20"/>
                </w:rPr>
                <w:delText xml:space="preserve">.... </w:delText>
              </w:r>
            </w:del>
            <w:ins w:id="438" w:author="Ladislav Sisák" w:date="2023-03-17T16:48:00Z">
              <w:r w:rsidR="002737F4">
                <w:rPr>
                  <w:rFonts w:ascii="Arial" w:hAnsi="Arial" w:cs="Arial"/>
                  <w:bCs/>
                  <w:sz w:val="20"/>
                  <w:szCs w:val="20"/>
                </w:rPr>
                <w:t xml:space="preserve"> </w:t>
              </w:r>
            </w:ins>
            <w:r>
              <w:rPr>
                <w:rFonts w:ascii="Arial" w:hAnsi="Arial" w:cs="Arial"/>
                <w:bCs/>
                <w:sz w:val="20"/>
                <w:szCs w:val="20"/>
              </w:rPr>
              <w:t>EUR</w:t>
            </w:r>
            <w:commentRangeEnd w:id="430"/>
            <w:r>
              <w:rPr>
                <w:rFonts w:ascii="Arial" w:hAnsi="Arial" w:cs="Arial"/>
                <w:bCs/>
                <w:sz w:val="20"/>
                <w:szCs w:val="20"/>
              </w:rPr>
              <w:t xml:space="preserve"> </w:t>
            </w:r>
            <w:r>
              <w:rPr>
                <w:rStyle w:val="Odkaznakomentr"/>
                <w:rFonts w:eastAsia="Times New Roman" w:cs="Times New Roman"/>
              </w:rPr>
              <w:commentReference w:id="430"/>
            </w:r>
          </w:p>
          <w:p w14:paraId="3A5AC7EC" w14:textId="690BA8B9" w:rsidR="00372B21" w:rsidRPr="00163553" w:rsidRDefault="00372B21" w:rsidP="00372B21">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w:t>
            </w:r>
            <w:del w:id="439" w:author="Ladislav Sisák" w:date="2023-03-17T16:49:00Z">
              <w:r w:rsidRPr="00283F10" w:rsidDel="002737F4">
                <w:rPr>
                  <w:rFonts w:ascii="Arial" w:hAnsi="Arial" w:cs="Arial"/>
                  <w:bCs/>
                  <w:sz w:val="20"/>
                  <w:szCs w:val="20"/>
                </w:rPr>
                <w:delText> </w:delText>
              </w:r>
            </w:del>
            <w:ins w:id="440" w:author="Ladislav Sisák" w:date="2023-03-17T16:49:00Z">
              <w:r w:rsidR="002737F4">
                <w:rPr>
                  <w:rFonts w:ascii="Arial" w:hAnsi="Arial" w:cs="Arial"/>
                  <w:bCs/>
                  <w:sz w:val="20"/>
                  <w:szCs w:val="20"/>
                </w:rPr>
                <w:t> </w:t>
              </w:r>
            </w:ins>
            <w:r w:rsidRPr="00283F10">
              <w:rPr>
                <w:rFonts w:ascii="Arial" w:hAnsi="Arial" w:cs="Arial"/>
                <w:bCs/>
                <w:sz w:val="20"/>
                <w:szCs w:val="20"/>
              </w:rPr>
              <w:t>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ins w:id="441" w:author="Ladislav Sisák" w:date="2023-03-17T16:49:00Z">
              <w:r w:rsidR="002737F4">
                <w:rPr>
                  <w:rFonts w:ascii="Arial" w:hAnsi="Arial" w:cs="Arial"/>
                  <w:b/>
                  <w:bCs/>
                  <w:sz w:val="20"/>
                  <w:szCs w:val="20"/>
                </w:rPr>
                <w:t xml:space="preserve"> 181 818,18 </w:t>
              </w:r>
            </w:ins>
            <w:commentRangeStart w:id="442"/>
            <w:del w:id="443" w:author="Ladislav Sisák" w:date="2023-03-17T16:49:00Z">
              <w:r w:rsidRPr="00163553" w:rsidDel="002737F4">
                <w:rPr>
                  <w:rFonts w:ascii="Arial" w:hAnsi="Arial" w:cs="Arial"/>
                  <w:b/>
                  <w:bCs/>
                  <w:sz w:val="20"/>
                  <w:szCs w:val="20"/>
                </w:rPr>
                <w:delText>.......</w:delText>
              </w:r>
            </w:del>
            <w:commentRangeEnd w:id="442"/>
            <w:r w:rsidRPr="00163553">
              <w:rPr>
                <w:rStyle w:val="Odkaznakomentr"/>
                <w:rFonts w:eastAsia="Times New Roman" w:cs="Times New Roman"/>
                <w:b/>
              </w:rPr>
              <w:commentReference w:id="442"/>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 xml:space="preserve">V prípade, ak sú výdavky projektu väčšie ako je táto suma, je potrebné rozpočet projektu zostaviť tak, že zvyšné výdavky (výdavky nad túto sumu) budú </w:t>
            </w:r>
            <w:r w:rsidRPr="00163553">
              <w:rPr>
                <w:rFonts w:ascii="Arial" w:hAnsi="Arial" w:cs="Arial"/>
                <w:b/>
                <w:bCs/>
                <w:sz w:val="20"/>
                <w:szCs w:val="20"/>
              </w:rPr>
              <w:lastRenderedPageBreak/>
              <w:t>odčlenené do neoprávnených výdavkov a žiadaná výška príspevku bude vypočítaná iba z tejto max. výšky COV.</w:t>
            </w:r>
          </w:p>
          <w:p w14:paraId="3A405835" w14:textId="77777777" w:rsidR="00997F82" w:rsidRPr="006D5385" w:rsidRDefault="00997F82" w:rsidP="006E3DF9">
            <w:pPr>
              <w:pStyle w:val="Odsekzoznamu"/>
              <w:keepNext/>
              <w:spacing w:before="120" w:after="120" w:line="240" w:lineRule="auto"/>
              <w:ind w:left="85" w:right="85"/>
              <w:contextualSpacing w:val="0"/>
              <w:jc w:val="both"/>
              <w:rPr>
                <w:rFonts w:ascii="Arial" w:hAnsi="Arial" w:cs="Arial"/>
                <w:b/>
                <w:bCs/>
                <w:sz w:val="20"/>
                <w:szCs w:val="20"/>
              </w:rPr>
            </w:pPr>
            <w:commentRangeStart w:id="444"/>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4"/>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de </w:t>
            </w:r>
            <w:proofErr w:type="spellStart"/>
            <w:r>
              <w:rPr>
                <w:rFonts w:ascii="Arial" w:hAnsi="Arial" w:cs="Arial"/>
                <w:bCs/>
                <w:sz w:val="20"/>
                <w:szCs w:val="20"/>
              </w:rPr>
              <w:t>minimis</w:t>
            </w:r>
            <w:proofErr w:type="spellEnd"/>
            <w:r>
              <w:rPr>
                <w:rFonts w:ascii="Arial" w:hAnsi="Arial" w:cs="Arial"/>
                <w:bCs/>
                <w:sz w:val="20"/>
                <w:szCs w:val="20"/>
              </w:rPr>
              <w:t>.</w:t>
            </w:r>
          </w:p>
          <w:p w14:paraId="2BD428E2" w14:textId="13399A45"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w:t>
            </w:r>
            <w:ins w:id="445" w:author="Ladislav Sisák" w:date="2023-03-17T16:50:00Z">
              <w:r w:rsidR="002737F4">
                <w:rPr>
                  <w:rFonts w:ascii="Arial" w:hAnsi="Arial" w:cs="Arial"/>
                  <w:b/>
                  <w:bCs/>
                  <w:sz w:val="20"/>
                  <w:szCs w:val="20"/>
                </w:rPr>
                <w:t xml:space="preserve"> 100 000,00</w:t>
              </w:r>
            </w:ins>
            <w:del w:id="446" w:author="Ladislav Sisák" w:date="2023-03-17T16:50:00Z">
              <w:r w:rsidRPr="0095661C" w:rsidDel="002737F4">
                <w:rPr>
                  <w:rFonts w:ascii="Arial" w:hAnsi="Arial" w:cs="Arial"/>
                  <w:b/>
                  <w:bCs/>
                  <w:sz w:val="20"/>
                  <w:szCs w:val="20"/>
                </w:rPr>
                <w:delText xml:space="preserve"> </w:delText>
              </w:r>
              <w:commentRangeStart w:id="447"/>
              <w:r w:rsidDel="002737F4">
                <w:rPr>
                  <w:rFonts w:ascii="Arial" w:hAnsi="Arial" w:cs="Arial"/>
                  <w:b/>
                  <w:bCs/>
                  <w:sz w:val="20"/>
                  <w:szCs w:val="20"/>
                </w:rPr>
                <w:delText>.......</w:delText>
              </w:r>
            </w:del>
            <w:r w:rsidRPr="0095661C">
              <w:rPr>
                <w:rFonts w:ascii="Arial" w:hAnsi="Arial" w:cs="Arial"/>
                <w:b/>
                <w:bCs/>
                <w:sz w:val="20"/>
                <w:szCs w:val="20"/>
              </w:rPr>
              <w:t xml:space="preserve"> </w:t>
            </w:r>
            <w:commentRangeEnd w:id="447"/>
            <w:r w:rsidR="003426E3">
              <w:rPr>
                <w:rStyle w:val="Odkaznakomentr"/>
                <w:rFonts w:eastAsia="Times New Roman" w:cs="Times New Roman"/>
              </w:rPr>
              <w:commentReference w:id="447"/>
            </w:r>
            <w:r w:rsidRPr="0095661C">
              <w:rPr>
                <w:rFonts w:ascii="Arial" w:hAnsi="Arial" w:cs="Arial"/>
                <w:b/>
                <w:bCs/>
                <w:sz w:val="20"/>
                <w:szCs w:val="20"/>
              </w:rPr>
              <w:t>EUR.</w:t>
            </w:r>
            <w:commentRangeEnd w:id="444"/>
            <w:r>
              <w:rPr>
                <w:rStyle w:val="Odkaznakomentr"/>
                <w:rFonts w:eastAsia="Times New Roman" w:cs="Times New Roman"/>
              </w:rPr>
              <w:commentReference w:id="444"/>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3CC36C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commentRangeStart w:id="448"/>
            <w:r>
              <w:rPr>
                <w:rFonts w:ascii="Arial" w:hAnsi="Arial" w:cs="Arial"/>
                <w:bCs/>
                <w:sz w:val="20"/>
                <w:szCs w:val="20"/>
              </w:rPr>
              <w:t>Prehľad minimálnej pomoci</w:t>
            </w:r>
            <w:r w:rsidR="00D54138">
              <w:rPr>
                <w:rFonts w:ascii="Arial" w:hAnsi="Arial" w:cs="Arial"/>
                <w:bCs/>
                <w:sz w:val="20"/>
                <w:szCs w:val="20"/>
              </w:rPr>
              <w:t>.</w:t>
            </w:r>
            <w:commentRangeEnd w:id="448"/>
            <w:r>
              <w:rPr>
                <w:rStyle w:val="Odkaznakomentr"/>
                <w:rFonts w:eastAsia="Times New Roman" w:cs="Times New Roman"/>
              </w:rPr>
              <w:commentReference w:id="448"/>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4226529"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commentRangeStart w:id="449"/>
            <w:r>
              <w:rPr>
                <w:rFonts w:ascii="Arial" w:hAnsi="Arial" w:cs="Arial"/>
                <w:bCs/>
                <w:sz w:val="20"/>
                <w:szCs w:val="20"/>
              </w:rPr>
              <w:t>,  zoznamu prijatej pomoci a kontroly kumulácie pomoci</w:t>
            </w:r>
            <w:commentRangeEnd w:id="449"/>
            <w:r>
              <w:rPr>
                <w:rStyle w:val="Odkaznakomentr"/>
                <w:rFonts w:eastAsia="Times New Roman" w:cs="Times New Roman"/>
              </w:rPr>
              <w:commentReference w:id="449"/>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commentRangeStart w:id="450"/>
            <w:r>
              <w:rPr>
                <w:rFonts w:ascii="Arial" w:hAnsi="Arial" w:cs="Arial"/>
                <w:b/>
                <w:color w:val="FFFFFF" w:themeColor="background1"/>
                <w:szCs w:val="24"/>
                <w:shd w:val="clear" w:color="auto" w:fill="ACB9CA" w:themeFill="text2" w:themeFillTint="66"/>
              </w:rPr>
              <w:t>Náležitosti príloh ŽoPr</w:t>
            </w:r>
            <w:commentRangeEnd w:id="450"/>
            <w:r>
              <w:rPr>
                <w:rStyle w:val="Odkaznakomentr"/>
                <w:rFonts w:eastAsia="Times New Roman" w:cs="Times New Roman"/>
              </w:rPr>
              <w:commentReference w:id="450"/>
            </w:r>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451"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w:t>
      </w:r>
      <w:r>
        <w:rPr>
          <w:rFonts w:ascii="Arial" w:hAnsi="Arial" w:cs="Arial"/>
          <w:bCs/>
          <w:sz w:val="20"/>
          <w:szCs w:val="20"/>
          <w:u w:val="single"/>
        </w:rPr>
        <w:lastRenderedPageBreak/>
        <w:t xml:space="preserve">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bookmarkEnd w:id="451"/>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111F4B1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ins w:id="452" w:author="Ladislav Sisák" w:date="2023-03-17T16:52:00Z">
              <w:r w:rsidR="009E21EB">
                <w:rPr>
                  <w:rFonts w:ascii="Arial" w:hAnsi="Arial" w:cs="Arial"/>
                  <w:bCs/>
                  <w:sz w:val="20"/>
                  <w:szCs w:val="20"/>
                </w:rPr>
                <w:t>.</w:t>
              </w:r>
            </w:ins>
            <w:del w:id="453" w:author="Ladislav Sisák" w:date="2023-03-17T16:52:00Z">
              <w:r w:rsidRPr="002C3A60" w:rsidDel="009E21EB">
                <w:rPr>
                  <w:rFonts w:ascii="Arial" w:hAnsi="Arial" w:cs="Arial"/>
                  <w:bCs/>
                  <w:sz w:val="20"/>
                  <w:szCs w:val="20"/>
                </w:rPr>
                <w:delText xml:space="preserve">, </w:delText>
              </w:r>
              <w:commentRangeStart w:id="454"/>
              <w:r w:rsidRPr="002C3A60" w:rsidDel="009E21EB">
                <w:rPr>
                  <w:rFonts w:ascii="Arial" w:hAnsi="Arial" w:cs="Arial"/>
                  <w:bCs/>
                  <w:sz w:val="20"/>
                  <w:szCs w:val="20"/>
                </w:rPr>
                <w:delText>resp. v prípade obce, pri poverení zástupcu starostu, písomné poverenie starostu v zmysle §13b zákona č. 369/1990 Zb. o obecnom zriadení v znení neskorších predpisov pre zástupcu starostu.</w:delText>
              </w:r>
            </w:del>
            <w:commentRangeEnd w:id="454"/>
            <w:r>
              <w:rPr>
                <w:rStyle w:val="Odkaznakomentr"/>
                <w:rFonts w:eastAsia="Times New Roman" w:cs="Times New Roman"/>
              </w:rPr>
              <w:commentReference w:id="454"/>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2B0D077E" w:rsidR="00997F82" w:rsidRPr="002C3A60" w:rsidRDefault="00997F82" w:rsidP="00B860B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commentRangeStart w:id="455"/>
            <w:r>
              <w:rPr>
                <w:rFonts w:ascii="Arial" w:hAnsi="Arial" w:cs="Arial"/>
                <w:b/>
                <w:color w:val="44546A" w:themeColor="text2"/>
                <w:szCs w:val="19"/>
              </w:rPr>
              <w:t>Vyhlásenie o veľkosti podniku</w:t>
            </w:r>
            <w:commentRangeEnd w:id="455"/>
            <w:r w:rsidRPr="00D950D4">
              <w:rPr>
                <w:rFonts w:ascii="Arial" w:hAnsi="Arial" w:cs="Arial"/>
                <w:b/>
                <w:color w:val="44546A" w:themeColor="text2"/>
                <w:szCs w:val="19"/>
              </w:rPr>
              <w:commentReference w:id="455"/>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9"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7DE14FCA"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780106">
              <w:rPr>
                <w:rFonts w:ascii="Arial" w:hAnsi="Arial" w:cs="Arial"/>
                <w:bCs/>
                <w:sz w:val="20"/>
                <w:szCs w:val="20"/>
              </w:rPr>
              <w:t xml:space="preserve"> </w:t>
            </w:r>
            <w:r w:rsidR="00780106"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5392A59A" w14:textId="79CAC061" w:rsidR="00997F82" w:rsidRDefault="00997F82" w:rsidP="009A38B8">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4A4377AE" w14:textId="72433BE0" w:rsidR="00FB0090" w:rsidRDefault="00FB0090" w:rsidP="002954FB">
            <w:pPr>
              <w:spacing w:before="24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7A6423B4" w14:textId="77777777" w:rsidR="00FB0090" w:rsidRPr="00D01EF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20"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BAB3F6" w14:textId="77777777" w:rsidR="00FB009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1E5C382A" w14:textId="2E09010C" w:rsidR="00BA5F83" w:rsidRDefault="00BA5F83" w:rsidP="00BA5F8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36920960" w14:textId="695FFCB3" w:rsidR="00FB0090" w:rsidRPr="00F5202D" w:rsidRDefault="00FB0090" w:rsidP="002954FB">
            <w:pPr>
              <w:spacing w:before="240"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7385EAE5" w14:textId="5A3EA53F" w:rsidR="00FB0090" w:rsidRPr="002C3A60" w:rsidRDefault="00FB0090" w:rsidP="004B6FD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AE1A20" w:rsidRPr="006A79F0" w14:paraId="338C9B91" w14:textId="77777777" w:rsidTr="00C40E58">
        <w:tblPrEx>
          <w:tblCellMar>
            <w:left w:w="108" w:type="dxa"/>
            <w:right w:w="108" w:type="dxa"/>
          </w:tblCellMar>
        </w:tblPrEx>
        <w:trPr>
          <w:trHeight w:val="287"/>
        </w:trPr>
        <w:tc>
          <w:tcPr>
            <w:tcW w:w="9776" w:type="dxa"/>
            <w:shd w:val="clear" w:color="auto" w:fill="F2F2F2" w:themeFill="background1" w:themeFillShade="F2"/>
          </w:tcPr>
          <w:p w14:paraId="57AA18F7" w14:textId="744CF1A0" w:rsidR="00AE1A20" w:rsidRPr="002C3A60" w:rsidRDefault="00AE1A20" w:rsidP="000379C9">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commentRangeStart w:id="456"/>
            <w:r>
              <w:rPr>
                <w:rFonts w:ascii="Arial" w:hAnsi="Arial" w:cs="Arial"/>
                <w:b/>
                <w:color w:val="44546A" w:themeColor="text2"/>
                <w:szCs w:val="19"/>
              </w:rPr>
              <w:t>Zrušenie osvedčenia o zápise do evidencie SHR</w:t>
            </w:r>
            <w:commentRangeEnd w:id="456"/>
            <w:r w:rsidRPr="00D950D4">
              <w:rPr>
                <w:rFonts w:ascii="Arial" w:hAnsi="Arial" w:cs="Arial"/>
                <w:b/>
                <w:color w:val="44546A" w:themeColor="text2"/>
                <w:szCs w:val="19"/>
              </w:rPr>
              <w:commentReference w:id="456"/>
            </w:r>
          </w:p>
        </w:tc>
      </w:tr>
      <w:tr w:rsidR="00AE1A20" w:rsidRPr="006A79F0" w14:paraId="4A48228F" w14:textId="77777777" w:rsidTr="00C40E58">
        <w:tblPrEx>
          <w:tblCellMar>
            <w:left w:w="108" w:type="dxa"/>
            <w:right w:w="108" w:type="dxa"/>
          </w:tblCellMar>
        </w:tblPrEx>
        <w:tc>
          <w:tcPr>
            <w:tcW w:w="9776" w:type="dxa"/>
            <w:tcBorders>
              <w:bottom w:val="single" w:sz="4" w:space="0" w:color="auto"/>
            </w:tcBorders>
          </w:tcPr>
          <w:p w14:paraId="136950A9" w14:textId="22BA2751" w:rsidR="00AE1A20" w:rsidRPr="002C3A60" w:rsidRDefault="00AE1A20" w:rsidP="00263E87">
            <w:pPr>
              <w:pStyle w:val="Odsekzoznamu"/>
              <w:widowControl w:val="0"/>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V </w:t>
            </w:r>
            <w:r w:rsidR="000F3C2E">
              <w:rPr>
                <w:rFonts w:ascii="Arial" w:hAnsi="Arial" w:cs="Arial"/>
                <w:bCs/>
                <w:sz w:val="20"/>
                <w:szCs w:val="20"/>
              </w:rPr>
              <w:t>prípade, že je žiadateľ osobou nezapísanou v obchodnom registri a v registri organizácií je veden</w:t>
            </w:r>
            <w:r w:rsidR="000379C9">
              <w:rPr>
                <w:rFonts w:ascii="Arial" w:hAnsi="Arial" w:cs="Arial"/>
                <w:bCs/>
                <w:sz w:val="20"/>
                <w:szCs w:val="20"/>
              </w:rPr>
              <w:t>ý</w:t>
            </w:r>
            <w:r w:rsidR="000F3C2E">
              <w:rPr>
                <w:rFonts w:ascii="Arial" w:hAnsi="Arial" w:cs="Arial"/>
                <w:bCs/>
                <w:sz w:val="20"/>
                <w:szCs w:val="20"/>
              </w:rPr>
              <w:t xml:space="preserve"> ako SHR, </w:t>
            </w:r>
            <w:r w:rsidR="000379C9">
              <w:rPr>
                <w:rFonts w:ascii="Arial" w:hAnsi="Arial" w:cs="Arial"/>
                <w:bCs/>
                <w:sz w:val="20"/>
                <w:szCs w:val="20"/>
              </w:rPr>
              <w:t xml:space="preserve">predkladá kópiu zrušenia osvedčenia o zápise do evidencie SHR, vystaveného miestnym (mestským, </w:t>
            </w:r>
            <w:r w:rsidR="000379C9">
              <w:rPr>
                <w:rFonts w:ascii="Arial" w:hAnsi="Arial" w:cs="Arial"/>
                <w:bCs/>
                <w:sz w:val="20"/>
                <w:szCs w:val="20"/>
              </w:rPr>
              <w:lastRenderedPageBreak/>
              <w:t xml:space="preserve">resp. obecným) úradom v mieste, kde žiadateľ vykonával činnosti SHR. </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3ADA799F" w:rsidR="00997F82" w:rsidRPr="009E21EB" w:rsidRDefault="00997F82">
            <w:pPr>
              <w:keepNext/>
              <w:widowControl w:val="0"/>
              <w:spacing w:before="120" w:after="120" w:line="240" w:lineRule="auto"/>
              <w:rPr>
                <w:rFonts w:ascii="Arial" w:hAnsi="Arial" w:cs="Arial"/>
                <w:b/>
                <w:color w:val="44546A" w:themeColor="text2"/>
                <w:szCs w:val="19"/>
                <w:rPrChange w:id="457" w:author="Ladislav Sisák" w:date="2023-03-17T16:55:00Z">
                  <w:rPr/>
                </w:rPrChange>
              </w:rPr>
              <w:pPrChange w:id="458" w:author="Ladislav Sisák" w:date="2023-03-17T16:55:00Z">
                <w:pPr>
                  <w:pStyle w:val="Odsekzoznamu"/>
                  <w:keepNext/>
                  <w:widowControl w:val="0"/>
                  <w:numPr>
                    <w:ilvl w:val="1"/>
                    <w:numId w:val="23"/>
                  </w:numPr>
                  <w:spacing w:before="120" w:after="120" w:line="240" w:lineRule="auto"/>
                  <w:ind w:left="936" w:hanging="709"/>
                </w:pPr>
              </w:pPrChange>
            </w:pPr>
            <w:commentRangeStart w:id="459"/>
            <w:del w:id="460" w:author="Ladislav Sisák" w:date="2023-03-17T16:54:00Z">
              <w:r w:rsidRPr="009E21EB" w:rsidDel="009E21EB">
                <w:rPr>
                  <w:rFonts w:ascii="Arial" w:hAnsi="Arial" w:cs="Arial"/>
                  <w:b/>
                  <w:color w:val="44546A" w:themeColor="text2"/>
                  <w:szCs w:val="19"/>
                  <w:rPrChange w:id="461" w:author="Ladislav Sisák" w:date="2023-03-17T16:55:00Z">
                    <w:rPr/>
                  </w:rPrChange>
                </w:rPr>
                <w:lastRenderedPageBreak/>
                <w:delText>Test podniku v ťažkostiach a účtovná závierka</w:delText>
              </w:r>
              <w:commentRangeEnd w:id="459"/>
              <w:r w:rsidR="00F5202D" w:rsidRPr="000C3280" w:rsidDel="009E21EB">
                <w:commentReference w:id="459"/>
              </w:r>
            </w:del>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092C4F77" w14:textId="21D4C7F8" w:rsidR="00643184" w:rsidRPr="003D6BF8" w:rsidDel="009E21EB" w:rsidRDefault="00997F82" w:rsidP="003A52D5">
            <w:pPr>
              <w:spacing w:before="120" w:after="120" w:line="240" w:lineRule="auto"/>
              <w:ind w:left="85" w:right="85"/>
              <w:jc w:val="both"/>
              <w:rPr>
                <w:del w:id="462" w:author="Ladislav Sisák" w:date="2023-03-17T16:54:00Z"/>
                <w:rFonts w:ascii="Arial" w:hAnsi="Arial" w:cs="Arial"/>
                <w:bCs/>
                <w:sz w:val="20"/>
                <w:szCs w:val="20"/>
              </w:rPr>
            </w:pPr>
            <w:del w:id="463" w:author="Ladislav Sisák" w:date="2023-03-17T16:54:00Z">
              <w:r w:rsidRPr="00A97509" w:rsidDel="009E21EB">
                <w:rPr>
                  <w:rFonts w:ascii="Arial" w:hAnsi="Arial" w:cs="Arial"/>
                  <w:bCs/>
                  <w:sz w:val="20"/>
                  <w:szCs w:val="20"/>
                </w:rPr>
                <w:delText>V rámci tejto prílohy ŽoPr žiadateľ predkladá test podniku v</w:delText>
              </w:r>
              <w:r w:rsidR="00643184" w:rsidRPr="00A97509" w:rsidDel="009E21EB">
                <w:rPr>
                  <w:rFonts w:ascii="Arial" w:hAnsi="Arial" w:cs="Arial"/>
                  <w:bCs/>
                  <w:sz w:val="20"/>
                  <w:szCs w:val="20"/>
                </w:rPr>
                <w:delText> </w:delText>
              </w:r>
              <w:r w:rsidRPr="00A97509" w:rsidDel="009E21EB">
                <w:rPr>
                  <w:rFonts w:ascii="Arial" w:hAnsi="Arial" w:cs="Arial"/>
                  <w:bCs/>
                  <w:sz w:val="20"/>
                  <w:szCs w:val="20"/>
                </w:rPr>
                <w:delText xml:space="preserve">ťažkostiach </w:delText>
              </w:r>
              <w:r w:rsidR="00F62451" w:rsidRPr="00A97509" w:rsidDel="009E21EB">
                <w:rPr>
                  <w:rFonts w:ascii="Arial" w:hAnsi="Arial" w:cs="Arial"/>
                  <w:bCs/>
                  <w:sz w:val="20"/>
                  <w:szCs w:val="20"/>
                </w:rPr>
                <w:delText>obsahujúci úvodnú stranu (prvý hárok</w:delText>
              </w:r>
              <w:r w:rsidR="002954FB" w:rsidDel="009E21EB">
                <w:rPr>
                  <w:rFonts w:ascii="Arial" w:hAnsi="Arial" w:cs="Arial"/>
                  <w:bCs/>
                  <w:sz w:val="20"/>
                  <w:szCs w:val="20"/>
                </w:rPr>
                <w:delText>)</w:delText>
              </w:r>
              <w:r w:rsidR="00F62451" w:rsidRPr="00A97509" w:rsidDel="009E21EB">
                <w:rPr>
                  <w:rFonts w:ascii="Arial" w:hAnsi="Arial" w:cs="Arial"/>
                  <w:bCs/>
                  <w:sz w:val="20"/>
                  <w:szCs w:val="20"/>
                </w:rPr>
                <w:delText xml:space="preserve"> formulára testu „Určenie referenčného účtovného obdobia a samotný test (príslušný hárok podľa právnej formy a spôsobu vedenia účtovníctva žiadateľa) </w:delText>
              </w:r>
              <w:r w:rsidRPr="00A97509" w:rsidDel="009E21EB">
                <w:rPr>
                  <w:rFonts w:ascii="Arial" w:hAnsi="Arial" w:cs="Arial"/>
                  <w:bCs/>
                  <w:sz w:val="20"/>
                  <w:szCs w:val="20"/>
                </w:rPr>
                <w:delText>a</w:delText>
              </w:r>
              <w:r w:rsidR="00643184" w:rsidRPr="00A97509" w:rsidDel="009E21EB">
                <w:rPr>
                  <w:rFonts w:ascii="Arial" w:hAnsi="Arial" w:cs="Arial"/>
                  <w:bCs/>
                  <w:sz w:val="20"/>
                  <w:szCs w:val="20"/>
                </w:rPr>
                <w:delText> k</w:delText>
              </w:r>
              <w:r w:rsidR="002954FB" w:rsidDel="009E21EB">
                <w:rPr>
                  <w:rFonts w:ascii="Arial" w:hAnsi="Arial" w:cs="Arial"/>
                  <w:bCs/>
                  <w:sz w:val="20"/>
                  <w:szCs w:val="20"/>
                </w:rPr>
                <w:delText> </w:delText>
              </w:r>
              <w:r w:rsidR="00643184" w:rsidRPr="00A97509" w:rsidDel="009E21EB">
                <w:rPr>
                  <w:rFonts w:ascii="Arial" w:hAnsi="Arial" w:cs="Arial"/>
                  <w:bCs/>
                  <w:sz w:val="20"/>
                  <w:szCs w:val="20"/>
                </w:rPr>
                <w:delText>tomu</w:delText>
              </w:r>
              <w:r w:rsidR="002954FB" w:rsidDel="009E21EB">
                <w:rPr>
                  <w:rFonts w:ascii="Arial" w:hAnsi="Arial" w:cs="Arial"/>
                  <w:bCs/>
                  <w:sz w:val="20"/>
                  <w:szCs w:val="20"/>
                </w:rPr>
                <w:delText xml:space="preserve"> </w:delText>
              </w:r>
              <w:r w:rsidRPr="003D6BF8" w:rsidDel="009E21EB">
                <w:rPr>
                  <w:rFonts w:ascii="Arial" w:hAnsi="Arial" w:cs="Arial"/>
                  <w:bCs/>
                  <w:sz w:val="20"/>
                  <w:szCs w:val="20"/>
                </w:rPr>
                <w:delText>účtovnú závierku za posledné schválené účtovné obdobie (ak relevantné). Za posledné schválené účtovné obdobie sa považuje účtovné obdobie bezprostredne predchádzajúce podaniu ŽoPr, za ktoré žiadateľ disponuje schválenou účtovnou závierku.</w:delText>
              </w:r>
              <w:r w:rsidR="00643184" w:rsidRPr="003D6BF8" w:rsidDel="009E21EB">
                <w:rPr>
                  <w:rFonts w:ascii="Arial" w:hAnsi="Arial" w:cs="Arial"/>
                  <w:bCs/>
                  <w:sz w:val="20"/>
                  <w:szCs w:val="20"/>
                </w:rPr>
                <w:delText xml:space="preserve"> </w:delText>
              </w:r>
            </w:del>
          </w:p>
          <w:p w14:paraId="77E53A14" w14:textId="0020602B" w:rsidR="00997F82" w:rsidRPr="00D01EF0" w:rsidDel="009E21EB" w:rsidRDefault="00997F82" w:rsidP="00066F24">
            <w:pPr>
              <w:spacing w:before="120" w:after="120" w:line="240" w:lineRule="auto"/>
              <w:ind w:left="85" w:right="85"/>
              <w:jc w:val="both"/>
              <w:rPr>
                <w:del w:id="464" w:author="Ladislav Sisák" w:date="2023-03-17T16:54:00Z"/>
                <w:rFonts w:ascii="Arial" w:hAnsi="Arial" w:cs="Arial"/>
                <w:bCs/>
                <w:sz w:val="20"/>
                <w:szCs w:val="20"/>
              </w:rPr>
            </w:pPr>
            <w:del w:id="465" w:author="Ladislav Sisák" w:date="2023-03-17T16:54:00Z">
              <w:r w:rsidRPr="00D01EF0" w:rsidDel="009E21EB">
                <w:rPr>
                  <w:rFonts w:ascii="Arial" w:hAnsi="Arial" w:cs="Arial"/>
                  <w:bCs/>
                  <w:sz w:val="20"/>
                  <w:szCs w:val="20"/>
                </w:rPr>
                <w:delText>Test podniku v ťažkostiach musí byť žiadateľom vypracovaný a predložený na záväznom formulári podľa dokumentu "Inštrukcia k určeniu podniku v ťažkostiach".</w:delText>
              </w:r>
            </w:del>
          </w:p>
          <w:p w14:paraId="2FF2119E" w14:textId="16D4E04A" w:rsidR="00997F82" w:rsidRPr="00D01EF0" w:rsidDel="009E21EB" w:rsidRDefault="00997F82" w:rsidP="00066F24">
            <w:pPr>
              <w:spacing w:before="120" w:after="120" w:line="240" w:lineRule="auto"/>
              <w:ind w:left="85" w:right="85"/>
              <w:jc w:val="both"/>
              <w:rPr>
                <w:del w:id="466" w:author="Ladislav Sisák" w:date="2023-03-17T16:54:00Z"/>
                <w:rFonts w:ascii="Arial" w:hAnsi="Arial" w:cs="Arial"/>
                <w:bCs/>
                <w:sz w:val="20"/>
                <w:szCs w:val="20"/>
              </w:rPr>
            </w:pPr>
            <w:commentRangeStart w:id="467"/>
            <w:del w:id="468" w:author="Ladislav Sisák" w:date="2023-03-17T16:54:00Z">
              <w:r w:rsidRPr="00D01EF0" w:rsidDel="009E21EB">
                <w:rPr>
                  <w:rFonts w:ascii="Arial" w:hAnsi="Arial" w:cs="Arial"/>
                  <w:bCs/>
                  <w:sz w:val="20"/>
                  <w:szCs w:val="20"/>
                </w:rPr>
                <w:delText>Test podniku v ťažkostiach sa vypracováva na základe posledných schválených účtovných závierok žiadateľa</w:delText>
              </w:r>
              <w:r w:rsidR="00643184" w:rsidDel="009E21EB">
                <w:rPr>
                  <w:rFonts w:ascii="Arial" w:hAnsi="Arial" w:cs="Arial"/>
                  <w:bCs/>
                  <w:sz w:val="20"/>
                  <w:szCs w:val="20"/>
                </w:rPr>
                <w:delText>,</w:delText>
              </w:r>
              <w:r w:rsidRPr="00D01EF0" w:rsidDel="009E21EB">
                <w:rPr>
                  <w:rFonts w:ascii="Arial" w:hAnsi="Arial" w:cs="Arial"/>
                  <w:bCs/>
                  <w:sz w:val="20"/>
                  <w:szCs w:val="20"/>
                </w:rPr>
                <w:delText xml:space="preserve"> </w:delText>
              </w:r>
              <w:commentRangeStart w:id="469"/>
              <w:r w:rsidDel="009E21EB">
                <w:rPr>
                  <w:rFonts w:ascii="Arial" w:hAnsi="Arial" w:cs="Arial"/>
                  <w:bCs/>
                  <w:sz w:val="20"/>
                  <w:szCs w:val="20"/>
                </w:rPr>
                <w:delText>s výnimkou žiadateľa, ktorým je obec</w:delText>
              </w:r>
              <w:r w:rsidRPr="00D01EF0" w:rsidDel="009E21EB">
                <w:rPr>
                  <w:rFonts w:ascii="Arial" w:hAnsi="Arial" w:cs="Arial"/>
                  <w:bCs/>
                  <w:sz w:val="20"/>
                  <w:szCs w:val="20"/>
                </w:rPr>
                <w:delText xml:space="preserve">. </w:delText>
              </w:r>
              <w:r w:rsidDel="009E21EB">
                <w:rPr>
                  <w:rFonts w:ascii="Arial" w:hAnsi="Arial" w:cs="Arial"/>
                  <w:bCs/>
                  <w:sz w:val="20"/>
                  <w:szCs w:val="20"/>
                </w:rPr>
                <w:delText>To nemá vplyv na povinnosť obce predložiť aj účtovnú závierku.</w:delText>
              </w:r>
              <w:commentRangeEnd w:id="467"/>
              <w:r w:rsidDel="009E21EB">
                <w:rPr>
                  <w:rStyle w:val="Odkaznakomentr"/>
                  <w:rFonts w:eastAsia="Times New Roman" w:cs="Times New Roman"/>
                </w:rPr>
                <w:commentReference w:id="467"/>
              </w:r>
              <w:commentRangeEnd w:id="469"/>
              <w:r w:rsidR="004A5D7A" w:rsidDel="009E21EB">
                <w:rPr>
                  <w:rFonts w:ascii="Arial" w:hAnsi="Arial" w:cs="Arial"/>
                  <w:bCs/>
                  <w:sz w:val="20"/>
                  <w:szCs w:val="20"/>
                </w:rPr>
                <w:delText xml:space="preserve"> Test podniku v ťažkostiach sa predkladá v elektronickej podobe vo formáte .xls.</w:delText>
              </w:r>
              <w:r w:rsidR="00FD07A2" w:rsidDel="009E21EB">
                <w:rPr>
                  <w:rStyle w:val="Odkaznakomentr"/>
                  <w:rFonts w:eastAsia="Times New Roman" w:cs="Times New Roman"/>
                </w:rPr>
                <w:commentReference w:id="469"/>
              </w:r>
            </w:del>
          </w:p>
          <w:p w14:paraId="749ABA14" w14:textId="3DF0E7C1" w:rsidR="00997F82" w:rsidRPr="00D01EF0" w:rsidDel="009E21EB" w:rsidRDefault="00997F82" w:rsidP="00066F24">
            <w:pPr>
              <w:pStyle w:val="Odsekzoznamu"/>
              <w:spacing w:before="120" w:after="120" w:line="240" w:lineRule="auto"/>
              <w:ind w:left="85" w:right="85"/>
              <w:contextualSpacing w:val="0"/>
              <w:jc w:val="both"/>
              <w:rPr>
                <w:del w:id="470" w:author="Ladislav Sisák" w:date="2023-03-17T16:54:00Z"/>
                <w:rFonts w:ascii="Arial" w:hAnsi="Arial" w:cs="Arial"/>
                <w:bCs/>
                <w:sz w:val="20"/>
                <w:szCs w:val="20"/>
              </w:rPr>
            </w:pPr>
            <w:del w:id="471" w:author="Ladislav Sisák" w:date="2023-03-17T16:54:00Z">
              <w:r w:rsidRPr="00D01EF0" w:rsidDel="009E21EB">
                <w:rPr>
                  <w:rFonts w:ascii="Arial" w:hAnsi="Arial" w:cs="Arial"/>
                  <w:bCs/>
                  <w:sz w:val="20"/>
                  <w:szCs w:val="20"/>
                </w:rPr>
                <w:delText xml:space="preserve">Pokiaľ je účtovná závierka dostupná na </w:delText>
              </w:r>
              <w:r w:rsidDel="009E21EB">
                <w:fldChar w:fldCharType="begin"/>
              </w:r>
              <w:r w:rsidDel="009E21EB">
                <w:delInstrText>HYPERLINK "http://www.registeruz.sk"</w:delInstrText>
              </w:r>
              <w:r w:rsidDel="009E21EB">
                <w:fldChar w:fldCharType="separate"/>
              </w:r>
              <w:r w:rsidRPr="00D01EF0" w:rsidDel="009E21EB">
                <w:rPr>
                  <w:rStyle w:val="Hypertextovprepojenie"/>
                  <w:rFonts w:cs="Arial"/>
                  <w:bCs/>
                  <w:sz w:val="20"/>
                  <w:szCs w:val="20"/>
                </w:rPr>
                <w:delText>www.registeruz.sk</w:delText>
              </w:r>
              <w:r w:rsidDel="009E21EB">
                <w:rPr>
                  <w:rStyle w:val="Hypertextovprepojenie"/>
                  <w:rFonts w:cs="Arial"/>
                  <w:bCs/>
                  <w:sz w:val="20"/>
                  <w:szCs w:val="20"/>
                </w:rPr>
                <w:fldChar w:fldCharType="end"/>
              </w:r>
              <w:r w:rsidR="00A37E01" w:rsidDel="009E21EB">
                <w:rPr>
                  <w:rStyle w:val="Hypertextovprepojenie"/>
                  <w:rFonts w:cs="Arial"/>
                  <w:bCs/>
                  <w:sz w:val="20"/>
                  <w:szCs w:val="20"/>
                </w:rPr>
                <w:delText>,</w:delText>
              </w:r>
              <w:r w:rsidRPr="00D01EF0" w:rsidDel="009E21EB">
                <w:rPr>
                  <w:rFonts w:ascii="Arial" w:hAnsi="Arial" w:cs="Arial"/>
                  <w:bCs/>
                  <w:sz w:val="20"/>
                  <w:szCs w:val="20"/>
                </w:rPr>
                <w:delText xml:space="preserve"> uvedie žiadateľ v časti 10 Formulára ŽoPr jednoznačný odkaz (link, resp. hypert</w:delText>
              </w:r>
              <w:r w:rsidDel="009E21EB">
                <w:rPr>
                  <w:rFonts w:ascii="Arial" w:hAnsi="Arial" w:cs="Arial"/>
                  <w:bCs/>
                  <w:sz w:val="20"/>
                  <w:szCs w:val="20"/>
                </w:rPr>
                <w:delText>e</w:delText>
              </w:r>
              <w:r w:rsidRPr="00D01EF0" w:rsidDel="009E21EB">
                <w:rPr>
                  <w:rFonts w:ascii="Arial" w:hAnsi="Arial" w:cs="Arial"/>
                  <w:bCs/>
                  <w:sz w:val="20"/>
                  <w:szCs w:val="20"/>
                </w:rPr>
                <w:delText>xtový odkaz) na túto závierku.</w:delText>
              </w:r>
            </w:del>
          </w:p>
          <w:p w14:paraId="6EE18FBE" w14:textId="358945BA" w:rsidR="00997F82" w:rsidDel="009E21EB" w:rsidRDefault="00997F82" w:rsidP="00066F24">
            <w:pPr>
              <w:pStyle w:val="Odsekzoznamu"/>
              <w:spacing w:before="120" w:after="120" w:line="240" w:lineRule="auto"/>
              <w:ind w:left="85" w:right="85"/>
              <w:contextualSpacing w:val="0"/>
              <w:jc w:val="both"/>
              <w:rPr>
                <w:del w:id="472" w:author="Ladislav Sisák" w:date="2023-03-17T16:54:00Z"/>
                <w:rFonts w:ascii="Arial" w:hAnsi="Arial" w:cs="Arial"/>
                <w:bCs/>
                <w:sz w:val="20"/>
                <w:szCs w:val="20"/>
              </w:rPr>
            </w:pPr>
            <w:del w:id="473" w:author="Ladislav Sisák" w:date="2023-03-17T16:54:00Z">
              <w:r w:rsidRPr="00D01EF0" w:rsidDel="009E21EB">
                <w:rPr>
                  <w:rFonts w:ascii="Arial" w:hAnsi="Arial" w:cs="Arial"/>
                  <w:bCs/>
                  <w:sz w:val="20"/>
                  <w:szCs w:val="20"/>
                </w:rPr>
                <w:delTex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delText>
              </w:r>
            </w:del>
          </w:p>
          <w:p w14:paraId="6564EBF9" w14:textId="68DA00AE" w:rsidR="00F34153" w:rsidRPr="002C3A60" w:rsidRDefault="00997F82" w:rsidP="006B0DB9">
            <w:pPr>
              <w:spacing w:after="120" w:line="240" w:lineRule="auto"/>
              <w:ind w:left="85" w:right="85"/>
              <w:jc w:val="both"/>
              <w:rPr>
                <w:rFonts w:ascii="Arial" w:hAnsi="Arial" w:cs="Arial"/>
                <w:bCs/>
                <w:sz w:val="20"/>
                <w:szCs w:val="20"/>
              </w:rPr>
            </w:pPr>
            <w:del w:id="474" w:author="Ladislav Sisák" w:date="2023-03-17T16:54:00Z">
              <w:r w:rsidRPr="008C100C" w:rsidDel="009E21EB">
                <w:rPr>
                  <w:rFonts w:ascii="Arial" w:hAnsi="Arial" w:cs="Arial"/>
                  <w:bCs/>
                  <w:sz w:val="20"/>
                  <w:szCs w:val="20"/>
                </w:rPr>
                <w:delText>Záväzný formulár prílohy ŽoP</w:delText>
              </w:r>
              <w:r w:rsidDel="009E21EB">
                <w:rPr>
                  <w:rFonts w:ascii="Arial" w:hAnsi="Arial" w:cs="Arial"/>
                  <w:bCs/>
                  <w:sz w:val="20"/>
                  <w:szCs w:val="20"/>
                </w:rPr>
                <w:delText>r</w:delText>
              </w:r>
              <w:r w:rsidRPr="008C100C" w:rsidDel="009E21EB">
                <w:rPr>
                  <w:rFonts w:ascii="Arial" w:hAnsi="Arial" w:cs="Arial"/>
                  <w:bCs/>
                  <w:sz w:val="20"/>
                  <w:szCs w:val="20"/>
                </w:rPr>
                <w:delText xml:space="preserve"> </w:delText>
              </w:r>
              <w:r w:rsidDel="009E21EB">
                <w:rPr>
                  <w:rFonts w:ascii="Arial" w:hAnsi="Arial" w:cs="Arial"/>
                  <w:bCs/>
                  <w:sz w:val="20"/>
                  <w:szCs w:val="20"/>
                </w:rPr>
                <w:delText>vrátane bližšej inštrukcie k jeho vyplneniu tvorí súčasť príloh k ŽoPr.</w:delText>
              </w:r>
            </w:del>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0F76C22B" w:rsidR="00997F82" w:rsidRPr="009E21EB" w:rsidRDefault="00997F82">
            <w:pPr>
              <w:keepNext/>
              <w:widowControl w:val="0"/>
              <w:spacing w:before="120" w:after="120" w:line="240" w:lineRule="auto"/>
              <w:rPr>
                <w:rFonts w:ascii="Arial" w:hAnsi="Arial" w:cs="Arial"/>
                <w:b/>
                <w:color w:val="44546A" w:themeColor="text2"/>
                <w:szCs w:val="19"/>
                <w:rPrChange w:id="475" w:author="Ladislav Sisák" w:date="2023-03-17T16:55:00Z">
                  <w:rPr/>
                </w:rPrChange>
              </w:rPr>
              <w:pPrChange w:id="476" w:author="Ladislav Sisák" w:date="2023-03-17T16:55:00Z">
                <w:pPr>
                  <w:pStyle w:val="Odsekzoznamu"/>
                  <w:keepNext/>
                  <w:widowControl w:val="0"/>
                  <w:numPr>
                    <w:ilvl w:val="1"/>
                    <w:numId w:val="23"/>
                  </w:numPr>
                  <w:spacing w:before="120" w:after="120" w:line="240" w:lineRule="auto"/>
                  <w:ind w:left="936" w:hanging="709"/>
                </w:pPr>
              </w:pPrChange>
            </w:pPr>
            <w:commentRangeStart w:id="477"/>
            <w:del w:id="478" w:author="Ladislav Sisák" w:date="2023-03-17T16:55:00Z">
              <w:r w:rsidRPr="009E21EB" w:rsidDel="009E21EB">
                <w:rPr>
                  <w:rFonts w:ascii="Arial" w:hAnsi="Arial" w:cs="Arial"/>
                  <w:b/>
                  <w:color w:val="44546A" w:themeColor="text2"/>
                  <w:szCs w:val="19"/>
                  <w:rPrChange w:id="479" w:author="Ladislav Sisák" w:date="2023-03-17T16:55:00Z">
                    <w:rPr/>
                  </w:rPrChange>
                </w:rPr>
                <w:delText>Dokumenty preukazujúce finančnú spôsobilosť žiadateľa</w:delText>
              </w:r>
              <w:commentRangeEnd w:id="477"/>
              <w:r w:rsidR="002D1949" w:rsidRPr="00FA7A1A" w:rsidDel="009E21EB">
                <w:commentReference w:id="477"/>
              </w:r>
            </w:del>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5A59D877" w:rsidR="00997F82" w:rsidDel="009E21EB" w:rsidRDefault="00997F82" w:rsidP="00CD453C">
            <w:pPr>
              <w:widowControl w:val="0"/>
              <w:spacing w:before="120" w:after="120" w:line="240" w:lineRule="auto"/>
              <w:ind w:left="85" w:right="85"/>
              <w:jc w:val="both"/>
              <w:rPr>
                <w:del w:id="480" w:author="Ladislav Sisák" w:date="2023-03-17T16:55:00Z"/>
                <w:rFonts w:ascii="Arial" w:hAnsi="Arial" w:cs="Arial"/>
                <w:bCs/>
                <w:sz w:val="20"/>
                <w:szCs w:val="20"/>
              </w:rPr>
            </w:pPr>
            <w:del w:id="481" w:author="Ladislav Sisák" w:date="2023-03-17T16:55:00Z">
              <w:r w:rsidRPr="002D1949" w:rsidDel="009E21EB">
                <w:rPr>
                  <w:rFonts w:ascii="Arial" w:hAnsi="Arial" w:cs="Arial"/>
                  <w:bCs/>
                  <w:sz w:val="20"/>
                  <w:szCs w:val="20"/>
                </w:rPr>
                <w:delText>V rámci tejto prílohy ŽoPr predkladá žiadateľ dokumenty preukazujú finančnú spôsobilosť žiadateľa spolufinancovať projekt v zodpovedajúcej výške.</w:delText>
              </w:r>
            </w:del>
          </w:p>
          <w:p w14:paraId="07EC6116" w14:textId="0A69F2F9" w:rsidR="00997F82" w:rsidRPr="0081541C" w:rsidDel="009E21EB" w:rsidRDefault="00997F82" w:rsidP="00CD453C">
            <w:pPr>
              <w:widowControl w:val="0"/>
              <w:spacing w:before="120" w:after="120" w:line="240" w:lineRule="auto"/>
              <w:ind w:left="85" w:right="85"/>
              <w:jc w:val="both"/>
              <w:rPr>
                <w:del w:id="482" w:author="Ladislav Sisák" w:date="2023-03-17T16:55:00Z"/>
                <w:rFonts w:ascii="Arial" w:hAnsi="Arial" w:cs="Arial"/>
                <w:bCs/>
                <w:sz w:val="20"/>
                <w:szCs w:val="20"/>
              </w:rPr>
            </w:pPr>
            <w:commentRangeStart w:id="483"/>
            <w:del w:id="484" w:author="Ladislav Sisák" w:date="2023-03-17T16:55:00Z">
              <w:r w:rsidRPr="0081541C" w:rsidDel="009E21EB">
                <w:rPr>
                  <w:rFonts w:ascii="Arial" w:hAnsi="Arial" w:cs="Arial"/>
                  <w:bCs/>
                  <w:sz w:val="20"/>
                  <w:szCs w:val="20"/>
                </w:rPr>
                <w:delText xml:space="preserve">Žiadateľ, ktorým je obec, predkladá v rámci tejto prílohy úradne osvedčenú kópiu uznesenia zastupiteľstva, resp. výpis z uznesenia zastupiteľstva o tom, že schvaľuje </w:delText>
              </w:r>
              <w:r w:rsidDel="009E21EB">
                <w:rPr>
                  <w:rFonts w:ascii="Arial" w:hAnsi="Arial" w:cs="Arial"/>
                  <w:bCs/>
                  <w:sz w:val="20"/>
                  <w:szCs w:val="20"/>
                </w:rPr>
                <w:delText>zabezpečenie spolufinancovania projektu</w:delText>
              </w:r>
              <w:r w:rsidRPr="0081541C" w:rsidDel="009E21EB">
                <w:rPr>
                  <w:rFonts w:ascii="Arial" w:hAnsi="Arial" w:cs="Arial"/>
                  <w:bCs/>
                  <w:sz w:val="20"/>
                  <w:szCs w:val="20"/>
                </w:rPr>
                <w:delText>.</w:delText>
              </w:r>
              <w:r w:rsidDel="009E21EB">
                <w:rPr>
                  <w:rFonts w:ascii="Arial" w:hAnsi="Arial" w:cs="Arial"/>
                  <w:bCs/>
                  <w:sz w:val="20"/>
                  <w:szCs w:val="20"/>
                </w:rPr>
                <w:delText xml:space="preserve"> </w:delText>
              </w:r>
              <w:r w:rsidRPr="0081541C" w:rsidDel="009E21EB">
                <w:rPr>
                  <w:rFonts w:ascii="Arial" w:hAnsi="Arial" w:cs="Arial"/>
                  <w:bCs/>
                  <w:sz w:val="20"/>
                  <w:szCs w:val="20"/>
                </w:rPr>
                <w:delText>Uznesenie zastupiteľstva musí obsahovať nasledovné údaje:</w:delText>
              </w:r>
            </w:del>
          </w:p>
          <w:p w14:paraId="12552E76" w14:textId="5C619317" w:rsidR="00997F82" w:rsidRPr="0081541C" w:rsidDel="009E21EB" w:rsidRDefault="00997F82" w:rsidP="00CD453C">
            <w:pPr>
              <w:pStyle w:val="Odsekzoznamu"/>
              <w:widowControl w:val="0"/>
              <w:numPr>
                <w:ilvl w:val="0"/>
                <w:numId w:val="25"/>
              </w:numPr>
              <w:spacing w:before="60" w:after="60" w:line="240" w:lineRule="auto"/>
              <w:ind w:left="731" w:right="85" w:hanging="357"/>
              <w:jc w:val="both"/>
              <w:rPr>
                <w:del w:id="485" w:author="Ladislav Sisák" w:date="2023-03-17T16:55:00Z"/>
                <w:rFonts w:ascii="Arial" w:hAnsi="Arial" w:cs="Arial"/>
                <w:bCs/>
                <w:sz w:val="20"/>
                <w:szCs w:val="20"/>
              </w:rPr>
            </w:pPr>
            <w:del w:id="486" w:author="Ladislav Sisák" w:date="2023-03-17T16:55:00Z">
              <w:r w:rsidDel="009E21EB">
                <w:rPr>
                  <w:rFonts w:ascii="Arial" w:hAnsi="Arial" w:cs="Arial"/>
                  <w:bCs/>
                  <w:sz w:val="20"/>
                  <w:szCs w:val="20"/>
                </w:rPr>
                <w:delText>názov projektu,</w:delText>
              </w:r>
            </w:del>
          </w:p>
          <w:p w14:paraId="68E41173" w14:textId="1A73F673" w:rsidR="00997F82" w:rsidRPr="0081541C" w:rsidDel="009E21EB" w:rsidRDefault="00997F82" w:rsidP="00CD453C">
            <w:pPr>
              <w:pStyle w:val="Odsekzoznamu"/>
              <w:widowControl w:val="0"/>
              <w:numPr>
                <w:ilvl w:val="0"/>
                <w:numId w:val="25"/>
              </w:numPr>
              <w:spacing w:before="60" w:after="60" w:line="240" w:lineRule="auto"/>
              <w:ind w:left="731" w:right="85" w:hanging="357"/>
              <w:jc w:val="both"/>
              <w:rPr>
                <w:del w:id="487" w:author="Ladislav Sisák" w:date="2023-03-17T16:55:00Z"/>
                <w:rFonts w:ascii="Arial" w:hAnsi="Arial" w:cs="Arial"/>
                <w:bCs/>
                <w:sz w:val="20"/>
                <w:szCs w:val="20"/>
              </w:rPr>
            </w:pPr>
            <w:del w:id="488" w:author="Ladislav Sisák" w:date="2023-03-17T16:55:00Z">
              <w:r w:rsidRPr="0081541C" w:rsidDel="009E21EB">
                <w:rPr>
                  <w:rFonts w:ascii="Arial" w:hAnsi="Arial" w:cs="Arial"/>
                  <w:bCs/>
                  <w:sz w:val="20"/>
                  <w:szCs w:val="20"/>
                </w:rPr>
                <w:delText xml:space="preserve">výšku spolufinancovania projektu zo strany žiadateľa z celkových oprávnených výdavkov. Výšku je potrebné uvádzať ako číselnú hodnotu výšky spolufinancovania v EUR. </w:delText>
              </w:r>
            </w:del>
          </w:p>
          <w:p w14:paraId="107E458B" w14:textId="21AAA57B" w:rsidR="00997F82" w:rsidRPr="0081541C" w:rsidDel="009E21EB" w:rsidRDefault="00997F82" w:rsidP="00CD453C">
            <w:pPr>
              <w:pStyle w:val="Odsekzoznamu"/>
              <w:widowControl w:val="0"/>
              <w:numPr>
                <w:ilvl w:val="0"/>
                <w:numId w:val="25"/>
              </w:numPr>
              <w:spacing w:before="60" w:after="60" w:line="240" w:lineRule="auto"/>
              <w:ind w:left="731" w:right="85" w:hanging="357"/>
              <w:jc w:val="both"/>
              <w:rPr>
                <w:del w:id="489" w:author="Ladislav Sisák" w:date="2023-03-17T16:55:00Z"/>
                <w:rFonts w:ascii="Arial" w:hAnsi="Arial" w:cs="Arial"/>
                <w:bCs/>
                <w:sz w:val="20"/>
                <w:szCs w:val="20"/>
              </w:rPr>
            </w:pPr>
            <w:del w:id="490" w:author="Ladislav Sisák" w:date="2023-03-17T16:55:00Z">
              <w:r w:rsidRPr="0081541C" w:rsidDel="009E21EB">
                <w:rPr>
                  <w:rFonts w:ascii="Arial" w:hAnsi="Arial" w:cs="Arial"/>
                  <w:bCs/>
                  <w:sz w:val="20"/>
                  <w:szCs w:val="20"/>
                </w:rPr>
                <w:delText>kód výzvy</w:delText>
              </w:r>
              <w:r w:rsidDel="009E21EB">
                <w:rPr>
                  <w:rFonts w:ascii="Arial" w:hAnsi="Arial" w:cs="Arial"/>
                  <w:bCs/>
                  <w:sz w:val="20"/>
                  <w:szCs w:val="20"/>
                </w:rPr>
                <w:delText xml:space="preserve">: </w:delText>
              </w:r>
              <w:commentRangeStart w:id="491"/>
              <w:r w:rsidDel="009E21EB">
                <w:rPr>
                  <w:rFonts w:ascii="Arial" w:hAnsi="Arial" w:cs="Arial"/>
                  <w:bCs/>
                  <w:sz w:val="20"/>
                  <w:szCs w:val="20"/>
                </w:rPr>
                <w:delText xml:space="preserve">.................., </w:delText>
              </w:r>
              <w:commentRangeEnd w:id="491"/>
              <w:r w:rsidDel="009E21EB">
                <w:rPr>
                  <w:rStyle w:val="Odkaznakomentr"/>
                  <w:rFonts w:eastAsia="Times New Roman" w:cs="Times New Roman"/>
                </w:rPr>
                <w:commentReference w:id="491"/>
              </w:r>
              <w:r w:rsidDel="009E21EB">
                <w:rPr>
                  <w:rFonts w:ascii="Arial" w:hAnsi="Arial" w:cs="Arial"/>
                  <w:bCs/>
                  <w:sz w:val="20"/>
                  <w:szCs w:val="20"/>
                </w:rPr>
                <w:delText>alebo označenie príslušnej Aktivity z Konceptu stratégie CLLD MAS.</w:delText>
              </w:r>
            </w:del>
          </w:p>
          <w:p w14:paraId="573E9407" w14:textId="76042263" w:rsidR="00997F82" w:rsidDel="009E21EB" w:rsidRDefault="00997F82" w:rsidP="00CD453C">
            <w:pPr>
              <w:widowControl w:val="0"/>
              <w:spacing w:before="240" w:after="120" w:line="240" w:lineRule="auto"/>
              <w:ind w:left="85" w:right="85"/>
              <w:jc w:val="both"/>
              <w:rPr>
                <w:del w:id="492" w:author="Ladislav Sisák" w:date="2023-03-17T16:55:00Z"/>
                <w:rFonts w:ascii="Arial" w:hAnsi="Arial" w:cs="Arial"/>
                <w:bCs/>
                <w:sz w:val="20"/>
                <w:szCs w:val="20"/>
              </w:rPr>
            </w:pPr>
            <w:commentRangeStart w:id="493"/>
            <w:del w:id="494" w:author="Ladislav Sisák" w:date="2023-03-17T16:55:00Z">
              <w:r w:rsidRPr="0081541C" w:rsidDel="009E21EB">
                <w:rPr>
                  <w:rFonts w:ascii="Arial" w:hAnsi="Arial" w:cs="Arial"/>
                  <w:bCs/>
                  <w:sz w:val="20"/>
                  <w:szCs w:val="20"/>
                </w:rPr>
                <w:delText xml:space="preserve">Ostatní </w:delText>
              </w:r>
              <w:commentRangeEnd w:id="483"/>
              <w:r w:rsidRPr="00F960EF" w:rsidDel="009E21EB">
                <w:rPr>
                  <w:rFonts w:ascii="Arial" w:hAnsi="Arial" w:cs="Arial"/>
                  <w:bCs/>
                  <w:sz w:val="20"/>
                  <w:szCs w:val="20"/>
                </w:rPr>
                <w:commentReference w:id="483"/>
              </w:r>
              <w:r w:rsidRPr="0081541C" w:rsidDel="009E21EB">
                <w:rPr>
                  <w:rFonts w:ascii="Arial" w:hAnsi="Arial" w:cs="Arial"/>
                  <w:bCs/>
                  <w:sz w:val="20"/>
                  <w:szCs w:val="20"/>
                </w:rPr>
                <w:delText>žiadatelia v rámci tejto prílohy predkladajú dokument preukazujúci zabezpečené finančné prostriedky minimálne vo výške spolufinancovania projektu zo strany žiadateľa. Uvedeným dokumentom môže byť jeden alebo kombinácia nasledovných dokladov:</w:delText>
              </w:r>
            </w:del>
          </w:p>
          <w:p w14:paraId="16C1A2AB" w14:textId="4D753E7A" w:rsidR="00997F82" w:rsidRPr="0081541C" w:rsidDel="009E21EB" w:rsidRDefault="00997F82" w:rsidP="00CD453C">
            <w:pPr>
              <w:pStyle w:val="Odsekzoznamu"/>
              <w:widowControl w:val="0"/>
              <w:numPr>
                <w:ilvl w:val="0"/>
                <w:numId w:val="25"/>
              </w:numPr>
              <w:spacing w:before="60" w:after="60" w:line="240" w:lineRule="auto"/>
              <w:ind w:left="731" w:right="85" w:hanging="357"/>
              <w:jc w:val="both"/>
              <w:rPr>
                <w:del w:id="495" w:author="Ladislav Sisák" w:date="2023-03-17T16:55:00Z"/>
                <w:rFonts w:ascii="Arial" w:hAnsi="Arial" w:cs="Arial"/>
                <w:bCs/>
                <w:sz w:val="20"/>
                <w:szCs w:val="20"/>
              </w:rPr>
            </w:pPr>
            <w:del w:id="496" w:author="Ladislav Sisák" w:date="2023-03-17T16:55:00Z">
              <w:r w:rsidDel="009E21EB">
                <w:rPr>
                  <w:rFonts w:ascii="Arial" w:hAnsi="Arial" w:cs="Arial"/>
                  <w:bCs/>
                  <w:sz w:val="20"/>
                  <w:szCs w:val="20"/>
                </w:rPr>
                <w:delText>v</w:delText>
              </w:r>
              <w:r w:rsidRPr="0081541C" w:rsidDel="009E21EB">
                <w:rPr>
                  <w:rFonts w:ascii="Arial" w:hAnsi="Arial" w:cs="Arial"/>
                  <w:bCs/>
                  <w:sz w:val="20"/>
                  <w:szCs w:val="20"/>
                </w:rPr>
                <w:delText>ýpis z bankového účtu žiadateľa o disponibilnom zostatku na účte, nie starší ako 3 mesiace ku dňu predloženia ŽoP</w:delText>
              </w:r>
              <w:r w:rsidDel="009E21EB">
                <w:rPr>
                  <w:rFonts w:ascii="Arial" w:hAnsi="Arial" w:cs="Arial"/>
                  <w:bCs/>
                  <w:sz w:val="20"/>
                  <w:szCs w:val="20"/>
                </w:rPr>
                <w:delText>r,</w:delText>
              </w:r>
            </w:del>
          </w:p>
          <w:p w14:paraId="1D8A3099" w14:textId="00D42C1B" w:rsidR="00997F82" w:rsidRPr="0081541C" w:rsidDel="009E21EB" w:rsidRDefault="00997F82" w:rsidP="00CD453C">
            <w:pPr>
              <w:pStyle w:val="Odsekzoznamu"/>
              <w:widowControl w:val="0"/>
              <w:numPr>
                <w:ilvl w:val="0"/>
                <w:numId w:val="25"/>
              </w:numPr>
              <w:spacing w:before="60" w:after="60" w:line="240" w:lineRule="auto"/>
              <w:ind w:left="731" w:right="85" w:hanging="357"/>
              <w:jc w:val="both"/>
              <w:rPr>
                <w:del w:id="497" w:author="Ladislav Sisák" w:date="2023-03-17T16:55:00Z"/>
                <w:rFonts w:ascii="Arial" w:hAnsi="Arial" w:cs="Arial"/>
                <w:bCs/>
                <w:sz w:val="20"/>
                <w:szCs w:val="20"/>
              </w:rPr>
            </w:pPr>
            <w:del w:id="498" w:author="Ladislav Sisák" w:date="2023-03-17T16:55:00Z">
              <w:r w:rsidDel="009E21EB">
                <w:rPr>
                  <w:rFonts w:ascii="Arial" w:hAnsi="Arial" w:cs="Arial"/>
                  <w:bCs/>
                  <w:sz w:val="20"/>
                  <w:szCs w:val="20"/>
                </w:rPr>
                <w:delText>p</w:delText>
              </w:r>
              <w:r w:rsidRPr="0081541C" w:rsidDel="009E21EB">
                <w:rPr>
                  <w:rFonts w:ascii="Arial" w:hAnsi="Arial" w:cs="Arial"/>
                  <w:bCs/>
                  <w:sz w:val="20"/>
                  <w:szCs w:val="20"/>
                </w:rPr>
                <w:delText>otvrdenie komerčnej banky o tom, že žiadateľ disponuje požadovanou výškou finančných prostriedkov, nie staršie ako 3 mesiace ku dňu predloženia ŽoP</w:delText>
              </w:r>
              <w:r w:rsidDel="009E21EB">
                <w:rPr>
                  <w:rFonts w:ascii="Arial" w:hAnsi="Arial" w:cs="Arial"/>
                  <w:bCs/>
                  <w:sz w:val="20"/>
                  <w:szCs w:val="20"/>
                </w:rPr>
                <w:delText>r,</w:delText>
              </w:r>
            </w:del>
          </w:p>
          <w:p w14:paraId="59771314" w14:textId="2440A746" w:rsidR="00997F82" w:rsidRPr="0081541C" w:rsidDel="009E21EB" w:rsidRDefault="00997F82" w:rsidP="00CD453C">
            <w:pPr>
              <w:pStyle w:val="Odsekzoznamu"/>
              <w:widowControl w:val="0"/>
              <w:numPr>
                <w:ilvl w:val="0"/>
                <w:numId w:val="25"/>
              </w:numPr>
              <w:spacing w:before="60" w:after="60" w:line="240" w:lineRule="auto"/>
              <w:ind w:left="731" w:right="85" w:hanging="357"/>
              <w:jc w:val="both"/>
              <w:rPr>
                <w:del w:id="499" w:author="Ladislav Sisák" w:date="2023-03-17T16:55:00Z"/>
                <w:rFonts w:ascii="Arial" w:hAnsi="Arial" w:cs="Arial"/>
                <w:bCs/>
                <w:sz w:val="20"/>
                <w:szCs w:val="20"/>
              </w:rPr>
            </w:pPr>
            <w:del w:id="500" w:author="Ladislav Sisák" w:date="2023-03-17T16:55:00Z">
              <w:r w:rsidDel="009E21EB">
                <w:rPr>
                  <w:rFonts w:ascii="Arial" w:hAnsi="Arial" w:cs="Arial"/>
                  <w:bCs/>
                  <w:sz w:val="20"/>
                  <w:szCs w:val="20"/>
                </w:rPr>
                <w:delText>z</w:delText>
              </w:r>
              <w:r w:rsidRPr="0081541C" w:rsidDel="009E21EB">
                <w:rPr>
                  <w:rFonts w:ascii="Arial" w:hAnsi="Arial" w:cs="Arial"/>
                  <w:bCs/>
                  <w:sz w:val="20"/>
                  <w:szCs w:val="20"/>
                </w:rPr>
                <w:delText>áväzný úverový prísľub, nie starší ako 3 mesiace ku dňu predloženia ŽoP</w:delText>
              </w:r>
              <w:r w:rsidDel="009E21EB">
                <w:rPr>
                  <w:rFonts w:ascii="Arial" w:hAnsi="Arial" w:cs="Arial"/>
                  <w:bCs/>
                  <w:sz w:val="20"/>
                  <w:szCs w:val="20"/>
                </w:rPr>
                <w:delText>r</w:delText>
              </w:r>
              <w:r w:rsidRPr="0081541C" w:rsidDel="009E21EB">
                <w:rPr>
                  <w:rFonts w:ascii="Arial" w:hAnsi="Arial" w:cs="Arial"/>
                  <w:bCs/>
                  <w:sz w:val="20"/>
                  <w:szCs w:val="20"/>
                </w:rPr>
                <w:delText xml:space="preserve"> (ak nie je na vydanom úverom prísľube doba platnosti), resp. s dobou platnosti uvedenou na úverovom prísľube, ktorá nesmie byť kratšia ako 3 mesiace odo dňa predloženia ŽoP</w:delText>
              </w:r>
              <w:r w:rsidDel="009E21EB">
                <w:rPr>
                  <w:rFonts w:ascii="Arial" w:hAnsi="Arial" w:cs="Arial"/>
                  <w:bCs/>
                  <w:sz w:val="20"/>
                  <w:szCs w:val="20"/>
                </w:rPr>
                <w:delText>r,</w:delText>
              </w:r>
              <w:r w:rsidRPr="0081541C" w:rsidDel="009E21EB">
                <w:rPr>
                  <w:rFonts w:ascii="Arial" w:hAnsi="Arial" w:cs="Arial"/>
                  <w:bCs/>
                  <w:sz w:val="20"/>
                  <w:szCs w:val="20"/>
                </w:rPr>
                <w:delText xml:space="preserve"> z ktorého bude zrejmý prísľub banky spolufinancovať projekt zadefinovaný v ŽoP</w:delText>
              </w:r>
              <w:r w:rsidDel="009E21EB">
                <w:rPr>
                  <w:rFonts w:ascii="Arial" w:hAnsi="Arial" w:cs="Arial"/>
                  <w:bCs/>
                  <w:sz w:val="20"/>
                  <w:szCs w:val="20"/>
                </w:rPr>
                <w:delText>r</w:delText>
              </w:r>
              <w:r w:rsidRPr="0081541C" w:rsidDel="009E21EB">
                <w:rPr>
                  <w:rFonts w:ascii="Arial" w:hAnsi="Arial" w:cs="Arial"/>
                  <w:bCs/>
                  <w:sz w:val="20"/>
                  <w:szCs w:val="20"/>
                </w:rPr>
                <w:delText xml:space="preserve"> minimálne vo výške sumy spolufinancovania zo strany žiadateľa</w:delText>
              </w:r>
              <w:r w:rsidR="00580427" w:rsidDel="009E21EB">
                <w:rPr>
                  <w:rFonts w:ascii="Arial" w:hAnsi="Arial" w:cs="Arial"/>
                  <w:bCs/>
                  <w:sz w:val="20"/>
                  <w:szCs w:val="20"/>
                </w:rPr>
                <w:delText>,</w:delText>
              </w:r>
              <w:r w:rsidRPr="0081541C" w:rsidDel="009E21EB">
                <w:rPr>
                  <w:rFonts w:ascii="Arial" w:hAnsi="Arial" w:cs="Arial"/>
                  <w:bCs/>
                  <w:sz w:val="20"/>
                  <w:szCs w:val="20"/>
                </w:rPr>
                <w:delText xml:space="preserve"> </w:delText>
              </w:r>
            </w:del>
          </w:p>
          <w:p w14:paraId="4823DAA1" w14:textId="73B2C58D" w:rsidR="00997F82" w:rsidRPr="0081541C" w:rsidDel="009E21EB" w:rsidRDefault="00997F82" w:rsidP="00CD453C">
            <w:pPr>
              <w:pStyle w:val="Odsekzoznamu"/>
              <w:widowControl w:val="0"/>
              <w:numPr>
                <w:ilvl w:val="0"/>
                <w:numId w:val="25"/>
              </w:numPr>
              <w:spacing w:before="60" w:after="60" w:line="240" w:lineRule="auto"/>
              <w:ind w:left="731" w:right="85" w:hanging="357"/>
              <w:jc w:val="both"/>
              <w:rPr>
                <w:del w:id="501" w:author="Ladislav Sisák" w:date="2023-03-17T16:55:00Z"/>
                <w:rFonts w:ascii="Arial" w:hAnsi="Arial" w:cs="Arial"/>
                <w:bCs/>
                <w:sz w:val="20"/>
                <w:szCs w:val="20"/>
              </w:rPr>
            </w:pPr>
            <w:del w:id="502" w:author="Ladislav Sisák" w:date="2023-03-17T16:55:00Z">
              <w:r w:rsidDel="009E21EB">
                <w:rPr>
                  <w:rFonts w:ascii="Arial" w:hAnsi="Arial" w:cs="Arial"/>
                  <w:bCs/>
                  <w:sz w:val="20"/>
                  <w:szCs w:val="20"/>
                </w:rPr>
                <w:delText>ú</w:delText>
              </w:r>
              <w:r w:rsidRPr="0081541C" w:rsidDel="009E21EB">
                <w:rPr>
                  <w:rFonts w:ascii="Arial" w:hAnsi="Arial" w:cs="Arial"/>
                  <w:bCs/>
                  <w:sz w:val="20"/>
                  <w:szCs w:val="20"/>
                </w:rPr>
                <w:delText>verová zmluva s komerčnou bankou, z ktorej bude zrejmé, že úver bude slúžiť na financovanie projektu zadefinovaného v ŽoP</w:delText>
              </w:r>
              <w:r w:rsidDel="009E21EB">
                <w:rPr>
                  <w:rFonts w:ascii="Arial" w:hAnsi="Arial" w:cs="Arial"/>
                  <w:bCs/>
                  <w:sz w:val="20"/>
                  <w:szCs w:val="20"/>
                </w:rPr>
                <w:delText>r</w:delText>
              </w:r>
              <w:r w:rsidRPr="0081541C" w:rsidDel="009E21EB">
                <w:rPr>
                  <w:rFonts w:ascii="Arial" w:hAnsi="Arial" w:cs="Arial"/>
                  <w:bCs/>
                  <w:sz w:val="20"/>
                  <w:szCs w:val="20"/>
                </w:rPr>
                <w:delText>.</w:delText>
              </w:r>
              <w:commentRangeEnd w:id="493"/>
              <w:r w:rsidRPr="00F960EF" w:rsidDel="009E21EB">
                <w:rPr>
                  <w:rFonts w:ascii="Arial" w:hAnsi="Arial" w:cs="Arial"/>
                  <w:bCs/>
                  <w:sz w:val="20"/>
                  <w:szCs w:val="20"/>
                </w:rPr>
                <w:commentReference w:id="493"/>
              </w:r>
            </w:del>
          </w:p>
          <w:p w14:paraId="22872FB4" w14:textId="191897F3" w:rsidR="00997F82" w:rsidDel="009E21EB" w:rsidRDefault="00997F82" w:rsidP="00BC63FC">
            <w:pPr>
              <w:widowControl w:val="0"/>
              <w:spacing w:before="240" w:after="120" w:line="240" w:lineRule="auto"/>
              <w:ind w:left="33" w:right="85"/>
              <w:jc w:val="both"/>
              <w:rPr>
                <w:del w:id="503" w:author="Ladislav Sisák" w:date="2023-03-17T16:55:00Z"/>
                <w:rFonts w:ascii="Arial" w:hAnsi="Arial" w:cs="Arial"/>
                <w:bCs/>
                <w:sz w:val="20"/>
                <w:szCs w:val="20"/>
              </w:rPr>
            </w:pPr>
            <w:commentRangeStart w:id="504"/>
            <w:del w:id="505" w:author="Ladislav Sisák" w:date="2023-03-17T16:55:00Z">
              <w:r w:rsidRPr="0081541C" w:rsidDel="009E21EB">
                <w:rPr>
                  <w:rFonts w:ascii="Arial" w:hAnsi="Arial" w:cs="Arial"/>
                  <w:bCs/>
                  <w:sz w:val="20"/>
                  <w:szCs w:val="20"/>
                </w:rPr>
                <w:delText>Žiadate</w:delText>
              </w:r>
              <w:r w:rsidDel="009E21EB">
                <w:rPr>
                  <w:rFonts w:ascii="Arial" w:hAnsi="Arial" w:cs="Arial"/>
                  <w:bCs/>
                  <w:sz w:val="20"/>
                  <w:szCs w:val="20"/>
                </w:rPr>
                <w:delText>lia, ktorých spolufinancovanie nepresiahne 10% vz</w:delText>
              </w:r>
              <w:r w:rsidRPr="0081541C" w:rsidDel="009E21EB">
                <w:rPr>
                  <w:rFonts w:ascii="Arial" w:hAnsi="Arial" w:cs="Arial"/>
                  <w:bCs/>
                  <w:sz w:val="20"/>
                  <w:szCs w:val="20"/>
                </w:rPr>
                <w:delText xml:space="preserve">hľadom na </w:delText>
              </w:r>
              <w:r w:rsidDel="009E21EB">
                <w:rPr>
                  <w:rFonts w:ascii="Arial" w:hAnsi="Arial" w:cs="Arial"/>
                  <w:bCs/>
                  <w:sz w:val="20"/>
                  <w:szCs w:val="20"/>
                </w:rPr>
                <w:delText xml:space="preserve">mieru </w:delText>
              </w:r>
              <w:r w:rsidRPr="0081541C" w:rsidDel="009E21EB">
                <w:rPr>
                  <w:rFonts w:ascii="Arial" w:hAnsi="Arial" w:cs="Arial"/>
                  <w:bCs/>
                  <w:sz w:val="20"/>
                  <w:szCs w:val="20"/>
                </w:rPr>
                <w:delText>príspevku (</w:delText>
              </w:r>
              <w:r w:rsidDel="009E21EB">
                <w:rPr>
                  <w:rFonts w:ascii="Arial" w:hAnsi="Arial" w:cs="Arial"/>
                  <w:bCs/>
                  <w:sz w:val="20"/>
                  <w:szCs w:val="20"/>
                </w:rPr>
                <w:delText>90%)</w:delText>
              </w:r>
              <w:r w:rsidR="00C202B5" w:rsidDel="009E21EB">
                <w:rPr>
                  <w:rFonts w:ascii="Arial" w:hAnsi="Arial" w:cs="Arial"/>
                  <w:bCs/>
                  <w:sz w:val="20"/>
                  <w:szCs w:val="20"/>
                </w:rPr>
                <w:delText>,</w:delText>
              </w:r>
              <w:r w:rsidDel="009E21EB">
                <w:rPr>
                  <w:rFonts w:ascii="Arial" w:hAnsi="Arial" w:cs="Arial"/>
                  <w:bCs/>
                  <w:sz w:val="20"/>
                  <w:szCs w:val="20"/>
                </w:rPr>
                <w:delText xml:space="preserve"> predmetnú prílohu nepredkladajú</w:delText>
              </w:r>
              <w:r w:rsidRPr="0081541C" w:rsidDel="009E21EB">
                <w:rPr>
                  <w:rFonts w:ascii="Arial" w:hAnsi="Arial" w:cs="Arial"/>
                  <w:bCs/>
                  <w:sz w:val="20"/>
                  <w:szCs w:val="20"/>
                </w:rPr>
                <w:delText>.</w:delText>
              </w:r>
              <w:commentRangeEnd w:id="504"/>
              <w:r w:rsidRPr="00F960EF" w:rsidDel="009E21EB">
                <w:rPr>
                  <w:rFonts w:ascii="Arial" w:hAnsi="Arial" w:cs="Arial"/>
                  <w:bCs/>
                  <w:sz w:val="20"/>
                  <w:szCs w:val="20"/>
                </w:rPr>
                <w:commentReference w:id="504"/>
              </w:r>
            </w:del>
          </w:p>
          <w:p w14:paraId="724B26E1" w14:textId="5F8A10E1" w:rsidR="00997F82" w:rsidRPr="002C3A60" w:rsidRDefault="00997F82" w:rsidP="00FA7A1A">
            <w:pPr>
              <w:widowControl w:val="0"/>
              <w:spacing w:before="120" w:after="120" w:line="240" w:lineRule="auto"/>
              <w:ind w:left="33" w:right="85"/>
              <w:jc w:val="both"/>
              <w:rPr>
                <w:rFonts w:ascii="Arial" w:hAnsi="Arial" w:cs="Arial"/>
                <w:bCs/>
                <w:sz w:val="20"/>
                <w:szCs w:val="20"/>
              </w:rPr>
            </w:pPr>
            <w:del w:id="506" w:author="Ladislav Sisák" w:date="2023-03-17T16:55:00Z">
              <w:r w:rsidDel="009E21EB">
                <w:rPr>
                  <w:rFonts w:ascii="Arial" w:hAnsi="Arial" w:cs="Arial"/>
                  <w:bCs/>
                  <w:sz w:val="20"/>
                  <w:szCs w:val="20"/>
                </w:rPr>
                <w:delText>Vzor záväzného úverového prísľubu tvorí súčasť príloh k ŽoPr.</w:delText>
              </w:r>
            </w:del>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53CD969B" w:rsidR="00997F82" w:rsidRPr="009E21EB" w:rsidRDefault="00997F82">
            <w:pPr>
              <w:keepNext/>
              <w:widowControl w:val="0"/>
              <w:spacing w:before="120" w:after="120" w:line="240" w:lineRule="auto"/>
              <w:rPr>
                <w:rFonts w:ascii="Arial" w:hAnsi="Arial" w:cs="Arial"/>
                <w:b/>
                <w:color w:val="44546A" w:themeColor="text2"/>
                <w:szCs w:val="19"/>
                <w:rPrChange w:id="507" w:author="Ladislav Sisák" w:date="2023-03-17T16:55:00Z">
                  <w:rPr/>
                </w:rPrChange>
              </w:rPr>
              <w:pPrChange w:id="508" w:author="Ladislav Sisák" w:date="2023-03-17T16:55:00Z">
                <w:pPr>
                  <w:pStyle w:val="Odsekzoznamu"/>
                  <w:keepNext/>
                  <w:widowControl w:val="0"/>
                  <w:numPr>
                    <w:ilvl w:val="1"/>
                    <w:numId w:val="23"/>
                  </w:numPr>
                  <w:spacing w:before="120" w:after="120" w:line="240" w:lineRule="auto"/>
                  <w:ind w:left="936" w:hanging="709"/>
                </w:pPr>
              </w:pPrChange>
            </w:pPr>
            <w:commentRangeStart w:id="509"/>
            <w:del w:id="510" w:author="Ladislav Sisák" w:date="2023-03-17T16:55:00Z">
              <w:r w:rsidRPr="009E21EB" w:rsidDel="009E21EB">
                <w:rPr>
                  <w:rFonts w:ascii="Arial" w:hAnsi="Arial" w:cs="Arial"/>
                  <w:b/>
                  <w:color w:val="44546A" w:themeColor="text2"/>
                  <w:szCs w:val="19"/>
                  <w:rPrChange w:id="511" w:author="Ladislav Sisák" w:date="2023-03-17T16:55:00Z">
                    <w:rPr/>
                  </w:rPrChange>
                </w:rPr>
                <w:delText>Uznesenie, resp. výpis z uznesenia o schválení programu rozvoja a príslušnej územnoplánovacej dokumentácie</w:delText>
              </w:r>
              <w:commentRangeEnd w:id="509"/>
              <w:r w:rsidRPr="00FA7A1A" w:rsidDel="009E21EB">
                <w:commentReference w:id="509"/>
              </w:r>
            </w:del>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1544CCB0" w:rsidR="00997F82" w:rsidRPr="00D01EF0" w:rsidDel="009E21EB" w:rsidRDefault="00997F82" w:rsidP="00BB13CD">
            <w:pPr>
              <w:widowControl w:val="0"/>
              <w:spacing w:before="120" w:after="120" w:line="240" w:lineRule="auto"/>
              <w:ind w:left="33" w:right="85"/>
              <w:jc w:val="both"/>
              <w:rPr>
                <w:del w:id="513" w:author="Ladislav Sisák" w:date="2023-03-17T16:55:00Z"/>
                <w:rFonts w:ascii="Arial" w:hAnsi="Arial" w:cs="Arial"/>
                <w:bCs/>
                <w:sz w:val="20"/>
                <w:szCs w:val="20"/>
              </w:rPr>
            </w:pPr>
            <w:del w:id="514" w:author="Ladislav Sisák" w:date="2023-03-17T16:55:00Z">
              <w:r w:rsidRPr="00B1324F" w:rsidDel="009E21EB">
                <w:rPr>
                  <w:rFonts w:ascii="Arial" w:hAnsi="Arial" w:cs="Arial"/>
                  <w:bCs/>
                  <w:sz w:val="20"/>
                  <w:szCs w:val="20"/>
                </w:rPr>
                <w:delText>V rámci tejto prílohy Ž</w:delText>
              </w:r>
              <w:r w:rsidDel="009E21EB">
                <w:rPr>
                  <w:rFonts w:ascii="Arial" w:hAnsi="Arial" w:cs="Arial"/>
                  <w:bCs/>
                  <w:sz w:val="20"/>
                  <w:szCs w:val="20"/>
                </w:rPr>
                <w:delText>o</w:delText>
              </w:r>
              <w:r w:rsidRPr="00B1324F" w:rsidDel="009E21EB">
                <w:rPr>
                  <w:rFonts w:ascii="Arial" w:hAnsi="Arial" w:cs="Arial"/>
                  <w:bCs/>
                  <w:sz w:val="20"/>
                  <w:szCs w:val="20"/>
                </w:rPr>
                <w:delText>P</w:delText>
              </w:r>
              <w:r w:rsidDel="009E21EB">
                <w:rPr>
                  <w:rFonts w:ascii="Arial" w:hAnsi="Arial" w:cs="Arial"/>
                  <w:bCs/>
                  <w:sz w:val="20"/>
                  <w:szCs w:val="20"/>
                </w:rPr>
                <w:delText>r</w:delText>
              </w:r>
              <w:r w:rsidRPr="00B1324F" w:rsidDel="009E21EB">
                <w:rPr>
                  <w:rFonts w:ascii="Arial" w:hAnsi="Arial" w:cs="Arial"/>
                  <w:bCs/>
                  <w:sz w:val="20"/>
                  <w:szCs w:val="20"/>
                </w:rPr>
                <w:delText xml:space="preserve"> žiadateľ, </w:delText>
              </w:r>
              <w:r w:rsidDel="009E21EB">
                <w:rPr>
                  <w:rFonts w:ascii="Arial" w:hAnsi="Arial" w:cs="Arial"/>
                  <w:bCs/>
                  <w:sz w:val="20"/>
                  <w:szCs w:val="20"/>
                </w:rPr>
                <w:delText>ktorým je obec, predkladá sken u</w:delText>
              </w:r>
              <w:r w:rsidRPr="00B1324F" w:rsidDel="009E21EB">
                <w:rPr>
                  <w:rFonts w:ascii="Arial" w:hAnsi="Arial" w:cs="Arial"/>
                  <w:bCs/>
                  <w:sz w:val="20"/>
                  <w:szCs w:val="20"/>
                </w:rPr>
                <w:delText>znesenia (výpisu z uznesenia) o</w:delText>
              </w:r>
              <w:r w:rsidDel="009E21EB">
                <w:rPr>
                  <w:rFonts w:ascii="Arial" w:hAnsi="Arial" w:cs="Arial"/>
                  <w:bCs/>
                  <w:sz w:val="20"/>
                  <w:szCs w:val="20"/>
                </w:rPr>
                <w:delText> </w:delText>
              </w:r>
              <w:r w:rsidRPr="00B1324F" w:rsidDel="009E21EB">
                <w:rPr>
                  <w:rFonts w:ascii="Arial" w:hAnsi="Arial" w:cs="Arial"/>
                  <w:bCs/>
                  <w:sz w:val="20"/>
                  <w:szCs w:val="20"/>
                </w:rPr>
                <w:delText>schválení programu obce, resp. spoločného programu rozvoja obcí a sken uznesenia (výpisu z</w:delText>
              </w:r>
              <w:r w:rsidDel="009E21EB">
                <w:rPr>
                  <w:rFonts w:ascii="Arial" w:hAnsi="Arial" w:cs="Arial"/>
                  <w:bCs/>
                  <w:sz w:val="20"/>
                  <w:szCs w:val="20"/>
                </w:rPr>
                <w:delText> </w:delText>
              </w:r>
              <w:r w:rsidRPr="00B1324F" w:rsidDel="009E21EB">
                <w:rPr>
                  <w:rFonts w:ascii="Arial" w:hAnsi="Arial" w:cs="Arial"/>
                  <w:bCs/>
                  <w:sz w:val="20"/>
                  <w:szCs w:val="20"/>
                </w:rPr>
                <w:delText>uznesenia) o schválení príslušnej</w:delText>
              </w:r>
              <w:r w:rsidDel="009E21EB">
                <w:rPr>
                  <w:rFonts w:ascii="Arial" w:hAnsi="Arial" w:cs="Arial"/>
                  <w:bCs/>
                  <w:sz w:val="20"/>
                  <w:szCs w:val="20"/>
                </w:rPr>
                <w:delText xml:space="preserve"> územnoplánovacej </w:delText>
              </w:r>
              <w:r w:rsidRPr="00D01EF0" w:rsidDel="009E21EB">
                <w:rPr>
                  <w:rFonts w:ascii="Arial" w:hAnsi="Arial" w:cs="Arial"/>
                  <w:bCs/>
                  <w:sz w:val="20"/>
                  <w:szCs w:val="20"/>
                </w:rPr>
                <w:delText>dokumentácie.</w:delText>
              </w:r>
            </w:del>
          </w:p>
          <w:p w14:paraId="7801DB07" w14:textId="669ED094" w:rsidR="00997F82" w:rsidRPr="00D01EF0" w:rsidDel="009E21EB" w:rsidRDefault="00997F82" w:rsidP="00BB13CD">
            <w:pPr>
              <w:pStyle w:val="Odsekzoznamu"/>
              <w:widowControl w:val="0"/>
              <w:spacing w:before="120" w:after="120" w:line="240" w:lineRule="auto"/>
              <w:ind w:left="33" w:right="85"/>
              <w:contextualSpacing w:val="0"/>
              <w:jc w:val="both"/>
              <w:rPr>
                <w:del w:id="515" w:author="Ladislav Sisák" w:date="2023-03-17T16:55:00Z"/>
                <w:rFonts w:ascii="Arial" w:hAnsi="Arial" w:cs="Arial"/>
                <w:bCs/>
                <w:sz w:val="20"/>
                <w:szCs w:val="20"/>
              </w:rPr>
            </w:pPr>
            <w:del w:id="516" w:author="Ladislav Sisák" w:date="2023-03-17T16:55:00Z">
              <w:r w:rsidRPr="00D01EF0" w:rsidDel="009E21EB">
                <w:rPr>
                  <w:rFonts w:ascii="Arial" w:hAnsi="Arial" w:cs="Arial"/>
                  <w:bCs/>
                  <w:sz w:val="20"/>
                  <w:szCs w:val="20"/>
                </w:rPr>
                <w:delText>V prípade, ak sú príslušné uznesenia zverejnené na webovom sídle obce</w:delText>
              </w:r>
              <w:r w:rsidDel="009E21EB">
                <w:rPr>
                  <w:rFonts w:ascii="Arial" w:hAnsi="Arial" w:cs="Arial"/>
                  <w:bCs/>
                  <w:sz w:val="20"/>
                  <w:szCs w:val="20"/>
                </w:rPr>
                <w:delText>,</w:delText>
              </w:r>
              <w:r w:rsidRPr="00D01EF0" w:rsidDel="009E21EB">
                <w:rPr>
                  <w:rFonts w:ascii="Arial" w:hAnsi="Arial" w:cs="Arial"/>
                  <w:bCs/>
                  <w:sz w:val="20"/>
                  <w:szCs w:val="20"/>
                </w:rPr>
                <w:delText xml:space="preserve"> uvedie žiadateľ v časti 10 Formulára ŽoPr odkaz (link, resp. hypert</w:delText>
              </w:r>
              <w:r w:rsidR="00573362" w:rsidDel="009E21EB">
                <w:rPr>
                  <w:rFonts w:ascii="Arial" w:hAnsi="Arial" w:cs="Arial"/>
                  <w:bCs/>
                  <w:sz w:val="20"/>
                  <w:szCs w:val="20"/>
                </w:rPr>
                <w:delText>e</w:delText>
              </w:r>
              <w:r w:rsidRPr="00D01EF0" w:rsidDel="009E21EB">
                <w:rPr>
                  <w:rFonts w:ascii="Arial" w:hAnsi="Arial" w:cs="Arial"/>
                  <w:bCs/>
                  <w:sz w:val="20"/>
                  <w:szCs w:val="20"/>
                </w:rPr>
                <w:delText>xtový odkaz) na tieto dokumenty.</w:delText>
              </w:r>
            </w:del>
          </w:p>
          <w:p w14:paraId="10B44CF6" w14:textId="2E50CE27" w:rsidR="00997F82" w:rsidRPr="002C3A60" w:rsidRDefault="00997F82" w:rsidP="00FA7A1A">
            <w:pPr>
              <w:spacing w:before="120" w:after="120" w:line="240" w:lineRule="auto"/>
              <w:ind w:left="33" w:right="85"/>
              <w:jc w:val="both"/>
              <w:rPr>
                <w:rFonts w:ascii="Arial" w:hAnsi="Arial" w:cs="Arial"/>
                <w:bCs/>
                <w:sz w:val="20"/>
                <w:szCs w:val="20"/>
              </w:rPr>
            </w:pPr>
            <w:del w:id="517" w:author="Ladislav Sisák" w:date="2023-03-17T16:55:00Z">
              <w:r w:rsidRPr="00D01EF0" w:rsidDel="009E21EB">
                <w:rPr>
                  <w:rFonts w:ascii="Arial" w:hAnsi="Arial" w:cs="Arial"/>
                  <w:bCs/>
                  <w:sz w:val="20"/>
                  <w:szCs w:val="20"/>
                </w:rPr>
                <w:delText>Predkladanie prílohy sa netýka iných žiadateľov než je obec.</w:delText>
              </w:r>
              <w:r w:rsidRPr="002C3A60" w:rsidDel="009E21EB">
                <w:rPr>
                  <w:rFonts w:ascii="Arial" w:hAnsi="Arial" w:cs="Arial"/>
                  <w:bCs/>
                  <w:sz w:val="20"/>
                  <w:szCs w:val="20"/>
                </w:rPr>
                <w:delText xml:space="preserve"> </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6DE939C5"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del w:id="518" w:author="Ladislav Sisák" w:date="2023-03-17T16:57:00Z">
              <w:r w:rsidR="00236E5C" w:rsidDel="009E21EB">
                <w:rPr>
                  <w:rFonts w:ascii="Arial" w:hAnsi="Arial" w:cs="Arial"/>
                  <w:b/>
                  <w:color w:val="44546A" w:themeColor="text2"/>
                  <w:szCs w:val="19"/>
                </w:rPr>
                <w:delText xml:space="preserve">/ </w:delText>
              </w:r>
              <w:commentRangeStart w:id="519"/>
              <w:r w:rsidR="00C94378" w:rsidRPr="00C94378" w:rsidDel="009E21EB">
                <w:rPr>
                  <w:rFonts w:ascii="Arial" w:hAnsi="Arial" w:cs="Arial"/>
                  <w:b/>
                  <w:color w:val="44546A" w:themeColor="text2"/>
                  <w:szCs w:val="19"/>
                </w:rPr>
                <w:delText xml:space="preserve">Údaje na vyžiadanie </w:delText>
              </w:r>
              <w:r w:rsidR="00236E5C" w:rsidDel="009E21EB">
                <w:rPr>
                  <w:rFonts w:ascii="Arial" w:hAnsi="Arial" w:cs="Arial"/>
                  <w:b/>
                  <w:color w:val="44546A" w:themeColor="text2"/>
                  <w:szCs w:val="19"/>
                </w:rPr>
                <w:delText>výpisu z registra trestov</w:delText>
              </w:r>
            </w:del>
            <w:commentRangeEnd w:id="519"/>
            <w:r w:rsidR="00C94378" w:rsidRPr="00FA7A1A">
              <w:rPr>
                <w:rFonts w:ascii="Arial" w:hAnsi="Arial" w:cs="Arial"/>
                <w:b/>
                <w:color w:val="44546A" w:themeColor="text2"/>
                <w:szCs w:val="19"/>
              </w:rPr>
              <w:commentReference w:id="519"/>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21F7D2BD"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del w:id="520" w:author="Ladislav Sisák" w:date="2023-03-17T16:56:00Z">
              <w:r w:rsidRPr="00F413B2" w:rsidDel="009E21EB">
                <w:rPr>
                  <w:rFonts w:ascii="Arial" w:hAnsi="Arial" w:cs="Arial"/>
                  <w:bCs/>
                  <w:sz w:val="20"/>
                  <w:szCs w:val="20"/>
                </w:rPr>
                <w:delText xml:space="preserve"> </w:delText>
              </w:r>
              <w:r w:rsidR="00236E5C" w:rsidDel="009E21EB">
                <w:rPr>
                  <w:rFonts w:ascii="Arial" w:hAnsi="Arial" w:cs="Arial"/>
                  <w:bCs/>
                  <w:sz w:val="20"/>
                  <w:szCs w:val="20"/>
                </w:rPr>
                <w:delText>alebo</w:delText>
              </w:r>
            </w:del>
          </w:p>
          <w:p w14:paraId="18A74B8D" w14:textId="051A6B0A" w:rsidR="00236E5C" w:rsidDel="009E21EB" w:rsidRDefault="00C94378" w:rsidP="00C94378">
            <w:pPr>
              <w:pStyle w:val="Odsekzoznamu"/>
              <w:numPr>
                <w:ilvl w:val="0"/>
                <w:numId w:val="62"/>
              </w:numPr>
              <w:spacing w:before="120" w:after="120" w:line="240" w:lineRule="auto"/>
              <w:ind w:left="596" w:right="85"/>
              <w:jc w:val="both"/>
              <w:rPr>
                <w:del w:id="521" w:author="Ladislav Sisák" w:date="2023-03-17T16:56:00Z"/>
                <w:rFonts w:ascii="Arial" w:hAnsi="Arial" w:cs="Arial"/>
                <w:bCs/>
                <w:sz w:val="20"/>
                <w:szCs w:val="20"/>
              </w:rPr>
            </w:pPr>
            <w:commentRangeStart w:id="522"/>
            <w:del w:id="523" w:author="Ladislav Sisák" w:date="2023-03-17T16:56:00Z">
              <w:r w:rsidDel="009E21EB">
                <w:rPr>
                  <w:rFonts w:ascii="Arial" w:hAnsi="Arial" w:cs="Arial"/>
                  <w:bCs/>
                  <w:sz w:val="20"/>
                  <w:szCs w:val="20"/>
                </w:rPr>
                <w:delText>ú</w:delText>
              </w:r>
              <w:r w:rsidRPr="00C94378" w:rsidDel="009E21EB">
                <w:rPr>
                  <w:rFonts w:ascii="Arial" w:hAnsi="Arial" w:cs="Arial"/>
                  <w:bCs/>
                  <w:sz w:val="20"/>
                  <w:szCs w:val="20"/>
                </w:rPr>
                <w:delText>daje na vyžiadanie</w:delText>
              </w:r>
              <w:r w:rsidDel="009E21EB">
                <w:rPr>
                  <w:rFonts w:ascii="Arial" w:hAnsi="Arial" w:cs="Arial"/>
                  <w:bCs/>
                  <w:sz w:val="20"/>
                  <w:szCs w:val="20"/>
                </w:rPr>
                <w:delText xml:space="preserve"> </w:delText>
              </w:r>
              <w:r w:rsidR="00236E5C" w:rsidDel="009E21EB">
                <w:rPr>
                  <w:rFonts w:ascii="Arial" w:hAnsi="Arial" w:cs="Arial"/>
                  <w:bCs/>
                  <w:sz w:val="20"/>
                  <w:szCs w:val="20"/>
                </w:rPr>
                <w:delText>výpisu z registra trestov</w:delText>
              </w:r>
              <w:commentRangeEnd w:id="522"/>
              <w:r w:rsidDel="009E21EB">
                <w:rPr>
                  <w:rStyle w:val="Odkaznakomentr"/>
                  <w:rFonts w:eastAsia="Times New Roman" w:cs="Times New Roman"/>
                </w:rPr>
                <w:commentReference w:id="522"/>
              </w:r>
            </w:del>
          </w:p>
          <w:p w14:paraId="61152A19" w14:textId="1260D6ED" w:rsidR="00997F82" w:rsidRPr="002C3A60" w:rsidRDefault="00997F82" w:rsidP="00FA7A1A">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ins w:id="524" w:author="Ladislav Sisák" w:date="2023-03-17T16:57:00Z">
              <w:r w:rsidR="009E21EB">
                <w:rPr>
                  <w:rFonts w:ascii="Arial" w:hAnsi="Arial" w:cs="Arial"/>
                  <w:bCs/>
                  <w:sz w:val="20"/>
                  <w:szCs w:val="20"/>
                </w:rPr>
                <w:t>,</w:t>
              </w:r>
            </w:ins>
            <w:r w:rsidR="008C084D">
              <w:rPr>
                <w:rFonts w:ascii="Arial" w:hAnsi="Arial" w:cs="Arial"/>
                <w:bCs/>
                <w:sz w:val="20"/>
                <w:szCs w:val="20"/>
              </w:rPr>
              <w:t xml:space="preserve"> </w:t>
            </w:r>
            <w:commentRangeStart w:id="525"/>
            <w:del w:id="526" w:author="Ladislav Sisák" w:date="2023-03-17T16:56:00Z">
              <w:r w:rsidR="008C084D" w:rsidDel="009E21EB">
                <w:rPr>
                  <w:rFonts w:ascii="Arial" w:hAnsi="Arial" w:cs="Arial"/>
                  <w:bCs/>
                  <w:sz w:val="20"/>
                  <w:szCs w:val="20"/>
                </w:rPr>
                <w:delText>(s výnimkou štatutárneho orgánu obce</w:delText>
              </w:r>
            </w:del>
            <w:del w:id="527" w:author="Ladislav Sisák" w:date="2023-03-17T16:57:00Z">
              <w:r w:rsidR="008C084D" w:rsidDel="009E21EB">
                <w:rPr>
                  <w:rFonts w:ascii="Arial" w:hAnsi="Arial" w:cs="Arial"/>
                  <w:bCs/>
                  <w:sz w:val="20"/>
                  <w:szCs w:val="20"/>
                </w:rPr>
                <w:delText>)</w:delText>
              </w:r>
              <w:commentRangeEnd w:id="525"/>
              <w:r w:rsidR="008C084D" w:rsidDel="009E21EB">
                <w:rPr>
                  <w:rStyle w:val="Odkaznakomentr"/>
                  <w:rFonts w:eastAsia="Times New Roman" w:cs="Times New Roman"/>
                </w:rPr>
                <w:commentReference w:id="525"/>
              </w:r>
              <w:r w:rsidRPr="00F413B2" w:rsidDel="009E21EB">
                <w:rPr>
                  <w:rFonts w:ascii="Arial" w:hAnsi="Arial" w:cs="Arial"/>
                  <w:bCs/>
                  <w:sz w:val="20"/>
                  <w:szCs w:val="20"/>
                </w:rPr>
                <w:delText xml:space="preserve">, </w:delText>
              </w:r>
            </w:del>
            <w:r w:rsidRPr="00F413B2">
              <w:rPr>
                <w:rFonts w:ascii="Arial" w:hAnsi="Arial" w:cs="Arial"/>
                <w:bCs/>
                <w:sz w:val="20"/>
                <w:szCs w:val="20"/>
              </w:rPr>
              <w:t>každého prokuristu a</w:t>
            </w:r>
            <w:r w:rsidR="008C084D">
              <w:rPr>
                <w:rFonts w:ascii="Arial" w:hAnsi="Arial" w:cs="Arial"/>
                <w:bCs/>
                <w:sz w:val="20"/>
                <w:szCs w:val="20"/>
              </w:rPr>
              <w:t> </w:t>
            </w:r>
            <w:r w:rsidRPr="00F413B2">
              <w:rPr>
                <w:rFonts w:ascii="Arial" w:hAnsi="Arial" w:cs="Arial"/>
                <w:bCs/>
                <w:sz w:val="20"/>
                <w:szCs w:val="20"/>
              </w:rPr>
              <w:t>každú osobu splnomocnenú zastupovať žiadateľa na úkony súvisiace so ŽoPr.</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commentRangeStart w:id="528"/>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commentRangeEnd w:id="528"/>
            <w:r w:rsidR="00A70A2A">
              <w:rPr>
                <w:rStyle w:val="Odkaznakomentr"/>
                <w:rFonts w:eastAsia="Times New Roman" w:cs="Times New Roman"/>
              </w:rPr>
              <w:commentReference w:id="528"/>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3D433832"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commentRangeStart w:id="529"/>
            <w:del w:id="530" w:author="Ladislav Sisák" w:date="2023-03-17T16:59:00Z">
              <w:r w:rsidDel="009E21EB">
                <w:rPr>
                  <w:rFonts w:ascii="Arial" w:hAnsi="Arial" w:cs="Arial"/>
                  <w:bCs/>
                  <w:sz w:val="20"/>
                  <w:szCs w:val="20"/>
                </w:rPr>
                <w:delText>9</w:delText>
              </w:r>
              <w:commentRangeEnd w:id="529"/>
              <w:r w:rsidDel="009E21EB">
                <w:rPr>
                  <w:rStyle w:val="Odkaznakomentr"/>
                  <w:rFonts w:eastAsia="Times New Roman" w:cs="Times New Roman"/>
                </w:rPr>
                <w:commentReference w:id="529"/>
              </w:r>
              <w:r w:rsidRPr="00835223" w:rsidDel="009E21EB">
                <w:rPr>
                  <w:rFonts w:ascii="Arial" w:hAnsi="Arial" w:cs="Arial"/>
                  <w:bCs/>
                  <w:sz w:val="20"/>
                  <w:szCs w:val="20"/>
                </w:rPr>
                <w:delText xml:space="preserve"> </w:delText>
              </w:r>
            </w:del>
            <w:ins w:id="531" w:author="Ladislav Sisák" w:date="2023-03-17T16:59:00Z">
              <w:r w:rsidR="009E21EB">
                <w:rPr>
                  <w:rFonts w:ascii="Arial" w:hAnsi="Arial" w:cs="Arial"/>
                  <w:bCs/>
                  <w:sz w:val="20"/>
                  <w:szCs w:val="20"/>
                </w:rPr>
                <w:t>7</w:t>
              </w:r>
              <w:r w:rsidR="009E21EB" w:rsidRPr="00835223">
                <w:rPr>
                  <w:rFonts w:ascii="Arial" w:hAnsi="Arial" w:cs="Arial"/>
                  <w:bCs/>
                  <w:sz w:val="20"/>
                  <w:szCs w:val="20"/>
                </w:rPr>
                <w:t xml:space="preserve"> </w:t>
              </w:r>
            </w:ins>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w:t>
            </w:r>
            <w:ins w:id="532" w:author="Ladislav Sisák" w:date="2023-03-17T16:59:00Z">
              <w:r w:rsidR="009E21EB">
                <w:rPr>
                  <w:rFonts w:ascii="Arial" w:hAnsi="Arial" w:cs="Arial"/>
                  <w:bCs/>
                  <w:sz w:val="20"/>
                  <w:szCs w:val="20"/>
                </w:rPr>
                <w:t xml:space="preserve">pred </w:t>
              </w:r>
            </w:ins>
            <w:r w:rsidR="000C25C2">
              <w:rPr>
                <w:rFonts w:ascii="Arial" w:hAnsi="Arial" w:cs="Arial"/>
                <w:bCs/>
                <w:sz w:val="20"/>
                <w:szCs w:val="20"/>
              </w:rPr>
              <w:t>predložením ŽoPr na MAS</w:t>
            </w:r>
            <w:r w:rsidRPr="00835223">
              <w:rPr>
                <w:rFonts w:ascii="Arial" w:hAnsi="Arial" w:cs="Arial"/>
                <w:bCs/>
                <w:sz w:val="20"/>
                <w:szCs w:val="20"/>
              </w:rPr>
              <w:t xml:space="preserve">), je potrebné, aby zmluvy s dodávateľom nenadobudli účinnosť pred </w:t>
            </w:r>
            <w:r w:rsidR="000C25C2">
              <w:rPr>
                <w:rFonts w:ascii="Arial" w:hAnsi="Arial" w:cs="Arial"/>
                <w:bCs/>
                <w:sz w:val="20"/>
                <w:szCs w:val="20"/>
              </w:rPr>
              <w:t>predložením ŽoPr na MAS</w:t>
            </w:r>
            <w:r w:rsidRPr="00835223">
              <w:rPr>
                <w:rFonts w:ascii="Arial" w:hAnsi="Arial" w:cs="Arial"/>
                <w:bCs/>
                <w:sz w:val="20"/>
                <w:szCs w:val="20"/>
              </w:rPr>
              <w:t xml:space="preserve"> (preto odporúčame naviazať účinnosť zmluvy s dodávateľom napr. </w:t>
            </w:r>
            <w:r w:rsidR="000C25C2">
              <w:rPr>
                <w:rFonts w:ascii="Arial" w:hAnsi="Arial" w:cs="Arial"/>
                <w:bCs/>
                <w:sz w:val="20"/>
                <w:szCs w:val="20"/>
              </w:rPr>
              <w:t>na predloženie ŽoPr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0C25C2">
              <w:rPr>
                <w:rFonts w:ascii="Arial" w:hAnsi="Arial" w:cs="Arial"/>
                <w:bCs/>
                <w:sz w:val="20"/>
                <w:szCs w:val="20"/>
              </w:rPr>
              <w:t>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78C37B9"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lastRenderedPageBreak/>
              <w:t>Prieskum trhu vykoná žiadateľ v súlade s inštrukciami uvedenými v</w:t>
            </w:r>
            <w:r w:rsidR="000F1EAE">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21" w:history="1">
              <w:r w:rsidR="000F1EAE"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422AFBE5"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22" w:history="1">
              <w:r w:rsidR="000F1EAE" w:rsidRPr="00FA7A1A">
                <w:rPr>
                  <w:rStyle w:val="Hypertextovprepojenie"/>
                  <w:rFonts w:cs="Arial"/>
                  <w:sz w:val="20"/>
                  <w:szCs w:val="20"/>
                </w:rPr>
                <w:t>https://www.mirri.gov.sk/mpsr/irop-programove-obdobie-2014-2020/clld/programove-dokumenty/prirucka-k-procesu-verejneho-obstaravania/index.html</w:t>
              </w:r>
            </w:hyperlink>
            <w:r w:rsidR="000F1EAE">
              <w:t>.</w:t>
            </w:r>
          </w:p>
          <w:p w14:paraId="557C2B43" w14:textId="72D875E8" w:rsidR="00997F82" w:rsidRPr="002C3A60" w:rsidRDefault="00997F82" w:rsidP="00FA7A1A">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E705B8">
              <w:rPr>
                <w:rFonts w:ascii="Arial" w:hAnsi="Arial" w:cs="Arial"/>
                <w:bCs/>
                <w:sz w:val="20"/>
                <w:szCs w:val="20"/>
              </w:rPr>
              <w:t xml:space="preserve"> sa predkladá </w:t>
            </w:r>
            <w:r w:rsidRPr="002C3A60">
              <w:rPr>
                <w:rFonts w:ascii="Arial" w:hAnsi="Arial" w:cs="Arial"/>
                <w:bCs/>
                <w:sz w:val="20"/>
                <w:szCs w:val="20"/>
              </w:rPr>
              <w:t>vo formáte .</w:t>
            </w:r>
            <w:proofErr w:type="spellStart"/>
            <w:r>
              <w:rPr>
                <w:rFonts w:ascii="Arial" w:hAnsi="Arial" w:cs="Arial"/>
                <w:bCs/>
                <w:sz w:val="20"/>
                <w:szCs w:val="20"/>
              </w:rPr>
              <w:t>xls</w:t>
            </w:r>
            <w:proofErr w:type="spellEnd"/>
            <w:r w:rsidR="00E705B8">
              <w:rPr>
                <w:rFonts w:ascii="Arial" w:hAnsi="Arial" w:cs="Arial"/>
                <w:bCs/>
                <w:sz w:val="20"/>
                <w:szCs w:val="20"/>
              </w:rPr>
              <w:t>.</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D15784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commentRangeStart w:id="533"/>
            <w:r w:rsidR="00643184">
              <w:rPr>
                <w:rFonts w:ascii="Arial" w:hAnsi="Arial" w:cs="Arial"/>
                <w:bCs/>
                <w:sz w:val="20"/>
                <w:szCs w:val="20"/>
              </w:rPr>
              <w:t>/daňového priznania</w:t>
            </w:r>
            <w:r w:rsidRPr="007609EC">
              <w:rPr>
                <w:rFonts w:ascii="Arial" w:hAnsi="Arial" w:cs="Arial"/>
                <w:bCs/>
                <w:sz w:val="20"/>
                <w:szCs w:val="20"/>
              </w:rPr>
              <w:t xml:space="preserve"> </w:t>
            </w:r>
            <w:commentRangeEnd w:id="533"/>
            <w:r w:rsidR="007418F9">
              <w:rPr>
                <w:rStyle w:val="Odkaznakomentr"/>
                <w:rFonts w:eastAsia="Times New Roman" w:cs="Times New Roman"/>
              </w:rPr>
              <w:commentReference w:id="533"/>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w:t>
            </w:r>
            <w:commentRangeStart w:id="534"/>
            <w:r w:rsidR="00643184">
              <w:rPr>
                <w:rFonts w:ascii="Arial" w:hAnsi="Arial" w:cs="Arial"/>
                <w:bCs/>
                <w:sz w:val="20"/>
                <w:szCs w:val="20"/>
              </w:rPr>
              <w:t xml:space="preserve">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commentRangeEnd w:id="534"/>
            <w:r w:rsidR="007418F9">
              <w:rPr>
                <w:rStyle w:val="Odkaznakomentr"/>
                <w:rFonts w:eastAsia="Times New Roman" w:cs="Times New Roman"/>
              </w:rPr>
              <w:commentReference w:id="534"/>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xml:space="preserve">, </w:t>
            </w:r>
            <w:commentRangeStart w:id="535"/>
            <w:r w:rsidR="00643184">
              <w:rPr>
                <w:rFonts w:ascii="Arial" w:hAnsi="Arial" w:cs="Arial"/>
                <w:bCs/>
                <w:sz w:val="20"/>
                <w:szCs w:val="20"/>
              </w:rPr>
              <w:t>resp. v prípade žiadateľa, ktorý nezostavuje účtovnú závierku podľa údajov v daňovom priznaní.</w:t>
            </w:r>
            <w:commentRangeEnd w:id="535"/>
            <w:r w:rsidR="007418F9">
              <w:rPr>
                <w:rStyle w:val="Odkaznakomentr"/>
                <w:rFonts w:eastAsia="Times New Roman" w:cs="Times New Roman"/>
              </w:rPr>
              <w:commentReference w:id="535"/>
            </w:r>
          </w:p>
          <w:p w14:paraId="70B537BC" w14:textId="40AB59FB" w:rsidR="00997F82" w:rsidRDefault="00997F82" w:rsidP="00FA7A1A">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 .</w:t>
            </w:r>
            <w:proofErr w:type="spellStart"/>
            <w:r w:rsidR="00132497">
              <w:rPr>
                <w:rFonts w:ascii="Arial" w:hAnsi="Arial" w:cs="Arial"/>
                <w:bCs/>
                <w:sz w:val="20"/>
                <w:szCs w:val="20"/>
              </w:rPr>
              <w:t>xls</w:t>
            </w:r>
            <w:proofErr w:type="spellEnd"/>
            <w:r w:rsidR="00132497">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lastRenderedPageBreak/>
              <w:t>UPOZORNENIE:</w:t>
            </w:r>
          </w:p>
          <w:p w14:paraId="3DC56DB0" w14:textId="037C86D2" w:rsidR="00D05CF5" w:rsidDel="009E21EB" w:rsidRDefault="00997F82" w:rsidP="00065CC5">
            <w:pPr>
              <w:pStyle w:val="Default"/>
              <w:ind w:left="25"/>
              <w:jc w:val="both"/>
              <w:rPr>
                <w:del w:id="536" w:author="Ladislav Sisák" w:date="2023-03-17T17:00:00Z"/>
                <w:bCs/>
                <w:szCs w:val="20"/>
              </w:rPr>
            </w:pPr>
            <w:commentRangeStart w:id="537"/>
            <w:del w:id="538" w:author="Ladislav Sisák" w:date="2023-03-17T17:00:00Z">
              <w:r w:rsidDel="009E21EB">
                <w:rPr>
                  <w:bCs/>
                  <w:szCs w:val="20"/>
                </w:rPr>
                <w:delText xml:space="preserve">MAS overí údaje uvedené v prílohe na základe údajov účtovnej závierky dostupnej na </w:delText>
              </w:r>
              <w:r w:rsidDel="009E21EB">
                <w:fldChar w:fldCharType="begin"/>
              </w:r>
              <w:r w:rsidDel="009E21EB">
                <w:delInstrText>HYPERLINK "http://www.registeruz.sk"</w:delInstrText>
              </w:r>
              <w:r w:rsidDel="009E21EB">
                <w:fldChar w:fldCharType="separate"/>
              </w:r>
              <w:r w:rsidRPr="00D01EF0" w:rsidDel="009E21EB">
                <w:rPr>
                  <w:rStyle w:val="Hypertextovprepojenie"/>
                  <w:bCs/>
                  <w:sz w:val="20"/>
                  <w:szCs w:val="20"/>
                </w:rPr>
                <w:delText>www.registeruz.sk</w:delText>
              </w:r>
              <w:r w:rsidDel="009E21EB">
                <w:rPr>
                  <w:rStyle w:val="Hypertextovprepojenie"/>
                  <w:bCs/>
                  <w:sz w:val="20"/>
                  <w:szCs w:val="20"/>
                </w:rPr>
                <w:fldChar w:fldCharType="end"/>
              </w:r>
              <w:r w:rsidDel="009E21EB">
                <w:rPr>
                  <w:rStyle w:val="Hypertextovprepojenie"/>
                  <w:bCs/>
                  <w:sz w:val="20"/>
                  <w:szCs w:val="20"/>
                </w:rPr>
                <w:delText xml:space="preserve"> </w:delText>
              </w:r>
              <w:r w:rsidRPr="00065CC5" w:rsidDel="009E21EB">
                <w:delText>alebo te</w:delText>
              </w:r>
              <w:r w:rsidRPr="00065CC5" w:rsidDel="009E21EB">
                <w:rPr>
                  <w:rFonts w:ascii="Times New Roman" w:hAnsi="Times New Roman"/>
                  <w:szCs w:val="22"/>
                </w:rPr>
                <w:delText>j</w:delText>
              </w:r>
              <w:r w:rsidDel="009E21EB">
                <w:rPr>
                  <w:bCs/>
                  <w:szCs w:val="20"/>
                </w:rPr>
                <w:delText>, ktorú žiadateľ predložil ako súčasť testu podniku v</w:delText>
              </w:r>
              <w:r w:rsidR="00D05CF5" w:rsidDel="009E21EB">
                <w:rPr>
                  <w:bCs/>
                  <w:szCs w:val="20"/>
                </w:rPr>
                <w:delText> </w:delText>
              </w:r>
              <w:r w:rsidDel="009E21EB">
                <w:rPr>
                  <w:bCs/>
                  <w:szCs w:val="20"/>
                </w:rPr>
                <w:delText>ťažkostiach</w:delText>
              </w:r>
              <w:r w:rsidR="00D05CF5" w:rsidDel="009E21EB">
                <w:rPr>
                  <w:bCs/>
                  <w:szCs w:val="20"/>
                </w:rPr>
                <w:delText>.</w:delText>
              </w:r>
              <w:commentRangeEnd w:id="537"/>
              <w:r w:rsidR="00D05CF5" w:rsidDel="009E21EB">
                <w:rPr>
                  <w:rStyle w:val="Odkaznakomentr"/>
                  <w:rFonts w:ascii="Times New Roman" w:eastAsia="Times New Roman" w:hAnsi="Times New Roman" w:cs="Times New Roman"/>
                  <w:color w:val="auto"/>
                  <w:lang w:eastAsia="sk-SK"/>
                </w:rPr>
                <w:commentReference w:id="537"/>
              </w:r>
            </w:del>
          </w:p>
          <w:p w14:paraId="695442DD" w14:textId="284F0F61" w:rsidR="00D05CF5" w:rsidDel="009E21EB" w:rsidRDefault="00D05CF5" w:rsidP="00065CC5">
            <w:pPr>
              <w:pStyle w:val="Default"/>
              <w:ind w:left="25"/>
              <w:jc w:val="both"/>
              <w:rPr>
                <w:del w:id="539" w:author="Ladislav Sisák" w:date="2023-03-17T17:00:00Z"/>
                <w:bCs/>
                <w:szCs w:val="20"/>
              </w:rPr>
            </w:pPr>
          </w:p>
          <w:p w14:paraId="30C5937C" w14:textId="5DB2810D" w:rsidR="00F5202D" w:rsidRPr="002C3A60" w:rsidRDefault="00D05CF5" w:rsidP="00FA7A1A">
            <w:pPr>
              <w:pStyle w:val="Default"/>
              <w:ind w:left="25"/>
              <w:jc w:val="both"/>
              <w:rPr>
                <w:bCs/>
                <w:szCs w:val="20"/>
              </w:rPr>
            </w:pPr>
            <w:commentRangeStart w:id="540"/>
            <w:r>
              <w:rPr>
                <w:bCs/>
                <w:szCs w:val="20"/>
              </w:rPr>
              <w:t xml:space="preserve">MAS overí údaje uvedené v prílohe na základe údajov účtovnej závierky dostupnej na </w:t>
            </w:r>
            <w:hyperlink r:id="rId23"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predkladá k</w:t>
            </w:r>
            <w:r w:rsidR="00780106">
              <w:rPr>
                <w:bCs/>
                <w:szCs w:val="20"/>
              </w:rPr>
              <w:t> prílohe Vyhlásenie o veľkosti podniku</w:t>
            </w:r>
            <w:r>
              <w:rPr>
                <w:bCs/>
                <w:szCs w:val="20"/>
              </w:rPr>
              <w:t>.</w:t>
            </w:r>
            <w:r w:rsidR="00643184">
              <w:rPr>
                <w:bCs/>
                <w:szCs w:val="20"/>
              </w:rPr>
              <w:t xml:space="preserve"> MAS overí údaje v prípade žiadateľa, ktorý nezostavuje účtovnú závierku</w:t>
            </w:r>
            <w:r>
              <w:rPr>
                <w:bCs/>
                <w:szCs w:val="20"/>
              </w:rPr>
              <w:t xml:space="preserve"> </w:t>
            </w:r>
            <w:r w:rsidR="00643184">
              <w:rPr>
                <w:bCs/>
                <w:szCs w:val="20"/>
              </w:rPr>
              <w:t>na základe daňového priznania.</w:t>
            </w:r>
            <w:commentRangeEnd w:id="540"/>
            <w:r>
              <w:rPr>
                <w:rStyle w:val="Odkaznakomentr"/>
                <w:rFonts w:ascii="Times New Roman" w:eastAsia="Times New Roman" w:hAnsi="Times New Roman" w:cs="Times New Roman"/>
                <w:color w:val="auto"/>
                <w:lang w:eastAsia="sk-SK"/>
              </w:rPr>
              <w:commentReference w:id="540"/>
            </w: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commentRangeStart w:id="541"/>
            <w:r>
              <w:rPr>
                <w:rFonts w:ascii="Arial" w:hAnsi="Arial" w:cs="Arial"/>
                <w:b/>
                <w:color w:val="44546A" w:themeColor="text2"/>
                <w:szCs w:val="19"/>
              </w:rPr>
              <w:lastRenderedPageBreak/>
              <w:t>Finančná analýza projektu</w:t>
            </w:r>
            <w:commentRangeEnd w:id="541"/>
            <w:r w:rsidR="00481344" w:rsidRPr="00FA7A1A">
              <w:rPr>
                <w:rFonts w:ascii="Arial" w:hAnsi="Arial" w:cs="Arial"/>
                <w:b/>
                <w:color w:val="44546A" w:themeColor="text2"/>
                <w:szCs w:val="19"/>
              </w:rPr>
              <w:commentReference w:id="541"/>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456F2B8"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46B062B3" w14:textId="188D9B4A" w:rsidR="00997F82" w:rsidRDefault="00997F82" w:rsidP="00FA7A1A">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 .</w:t>
            </w:r>
            <w:proofErr w:type="spellStart"/>
            <w:r w:rsidR="00132497">
              <w:rPr>
                <w:rFonts w:ascii="Arial" w:hAnsi="Arial" w:cs="Arial"/>
                <w:bCs/>
                <w:sz w:val="20"/>
                <w:szCs w:val="20"/>
              </w:rPr>
              <w:t>xls</w:t>
            </w:r>
            <w:proofErr w:type="spellEnd"/>
            <w:r w:rsidR="00132497">
              <w:rPr>
                <w:rFonts w:ascii="Arial" w:hAnsi="Arial" w:cs="Arial"/>
                <w:bCs/>
                <w:sz w:val="20"/>
                <w:szCs w:val="20"/>
              </w:rPr>
              <w:t>.</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14EEE">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commentRangeStart w:id="542"/>
            <w:r>
              <w:rPr>
                <w:rFonts w:ascii="Arial" w:hAnsi="Arial" w:cs="Arial"/>
                <w:b/>
                <w:color w:val="44546A" w:themeColor="text2"/>
                <w:szCs w:val="19"/>
              </w:rPr>
              <w:t>Doklady od stavebného úradu</w:t>
            </w:r>
            <w:commentRangeEnd w:id="542"/>
            <w:r w:rsidRPr="00603E9E">
              <w:rPr>
                <w:rFonts w:ascii="Arial" w:hAnsi="Arial" w:cs="Arial"/>
                <w:b/>
                <w:color w:val="44546A" w:themeColor="text2"/>
                <w:szCs w:val="19"/>
              </w:rPr>
              <w:commentReference w:id="542"/>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04483B3E" w14:textId="75591E06" w:rsidR="00997F82" w:rsidRDefault="00997F82" w:rsidP="00FA7A1A">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commentRangeStart w:id="543"/>
            <w:r>
              <w:rPr>
                <w:rFonts w:ascii="Arial" w:hAnsi="Arial" w:cs="Arial"/>
                <w:b/>
                <w:color w:val="44546A" w:themeColor="text2"/>
                <w:szCs w:val="19"/>
              </w:rPr>
              <w:t>Projektová dokumentácia stavby</w:t>
            </w:r>
            <w:commentRangeEnd w:id="543"/>
            <w:r w:rsidRPr="00FA7A1A">
              <w:rPr>
                <w:rFonts w:ascii="Arial" w:hAnsi="Arial" w:cs="Arial"/>
                <w:b/>
                <w:color w:val="44546A" w:themeColor="text2"/>
                <w:szCs w:val="19"/>
              </w:rPr>
              <w:commentReference w:id="543"/>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404DF058" w:rsidR="00997F82" w:rsidRPr="00A12177" w:rsidRDefault="00997F82" w:rsidP="00FA7A1A">
            <w:pPr>
              <w:spacing w:before="120" w:after="120" w:line="240" w:lineRule="auto"/>
              <w:ind w:left="85" w:right="85"/>
              <w:jc w:val="both"/>
              <w:rPr>
                <w:rFonts w:ascii="Arial" w:hAnsi="Arial" w:cs="Arial"/>
                <w:b/>
                <w:color w:val="44546A" w:themeColor="text2"/>
                <w:szCs w:val="19"/>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commentRangeStart w:id="544"/>
            <w:r w:rsidRPr="00A12177">
              <w:rPr>
                <w:rFonts w:ascii="Arial" w:hAnsi="Arial" w:cs="Arial"/>
                <w:b/>
                <w:color w:val="44546A" w:themeColor="text2"/>
                <w:szCs w:val="19"/>
              </w:rPr>
              <w:t>Doklady preukazujúce vysporiadanie majetkovo-právnych vzťahov</w:t>
            </w:r>
            <w:commentRangeEnd w:id="544"/>
            <w:r w:rsidRPr="00603E9E">
              <w:rPr>
                <w:rFonts w:ascii="Arial" w:hAnsi="Arial" w:cs="Arial"/>
                <w:b/>
                <w:color w:val="44546A" w:themeColor="text2"/>
                <w:szCs w:val="19"/>
              </w:rPr>
              <w:commentReference w:id="544"/>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431A1043"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007A2D">
              <w:rPr>
                <w:rFonts w:ascii="Arial" w:hAnsi="Arial" w:cs="Arial"/>
                <w:bCs/>
                <w:sz w:val="20"/>
                <w:szCs w:val="20"/>
              </w:rPr>
              <w:t xml:space="preserve"> </w:t>
            </w:r>
            <w:r w:rsidR="00007A2D">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403D3EFD" w14:textId="362128F8" w:rsidR="00C40E58" w:rsidRDefault="00C40E58"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lastRenderedPageBreak/>
              <w:t>užívané na základe iného titulu,</w:t>
            </w:r>
            <w:r w:rsidRPr="00D01EF0">
              <w:rPr>
                <w:rFonts w:ascii="Arial" w:hAnsi="Arial" w:cs="Arial"/>
                <w:sz w:val="20"/>
                <w:szCs w:val="20"/>
                <w:lang w:eastAsia="en-US"/>
              </w:rPr>
              <w:t xml:space="preserve"> </w:t>
            </w:r>
          </w:p>
          <w:p w14:paraId="6C7AC331" w14:textId="193EFF1B" w:rsidR="00C40E58" w:rsidRPr="00C40E58" w:rsidRDefault="00997F82" w:rsidP="00C40E58">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C40E58">
              <w:rPr>
                <w:rFonts w:ascii="Arial" w:hAnsi="Arial" w:cs="Arial"/>
                <w:sz w:val="20"/>
                <w:szCs w:val="20"/>
                <w:lang w:eastAsia="en-US"/>
              </w:rPr>
              <w:t>v kombinácii týchto vzťahov</w:t>
            </w:r>
            <w:r w:rsidR="00C40E58" w:rsidRPr="00C40E58">
              <w:rPr>
                <w:rFonts w:ascii="Arial" w:hAnsi="Arial" w:cs="Arial"/>
                <w:sz w:val="20"/>
                <w:szCs w:val="20"/>
                <w:lang w:eastAsia="en-US"/>
              </w:rPr>
              <w:t>.</w:t>
            </w:r>
          </w:p>
          <w:p w14:paraId="258C5F88" w14:textId="350E77C3"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commentRangeStart w:id="545"/>
            <w:del w:id="546" w:author="Ladislav Sisák" w:date="2023-03-17T17:00:00Z">
              <w:r w:rsidR="00CD453C" w:rsidRPr="00CD453C" w:rsidDel="009E21EB">
                <w:rPr>
                  <w:rFonts w:ascii="Arial" w:hAnsi="Arial" w:cs="Arial"/>
                  <w:sz w:val="20"/>
                  <w:szCs w:val="20"/>
                  <w:lang w:eastAsia="en-US"/>
                </w:rPr>
                <w:delText>5/</w:delText>
              </w:r>
            </w:del>
            <w:r w:rsidRPr="00CD453C">
              <w:rPr>
                <w:rFonts w:ascii="Arial" w:hAnsi="Arial" w:cs="Arial"/>
                <w:sz w:val="20"/>
                <w:szCs w:val="20"/>
                <w:lang w:eastAsia="en-US"/>
              </w:rPr>
              <w:t>3</w:t>
            </w:r>
            <w:commentRangeEnd w:id="545"/>
            <w:r w:rsidR="00CD453C">
              <w:rPr>
                <w:rStyle w:val="Odkaznakomentr"/>
                <w:rFonts w:eastAsia="Times New Roman" w:cs="Times New Roman"/>
              </w:rPr>
              <w:commentReference w:id="545"/>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FA7A1A">
            <w:pPr>
              <w:pStyle w:val="Odsekzoznamu"/>
              <w:keepNext/>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090A3790"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EB6F04">
              <w:rPr>
                <w:rFonts w:ascii="Arial" w:hAnsi="Arial" w:cs="Arial"/>
                <w:bCs/>
                <w:sz w:val="20"/>
                <w:szCs w:val="20"/>
              </w:rPr>
              <w:t xml:space="preserve">ŽoPr, kde v tabuľke 3 uvádza identifikačné znaky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68024FC0"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3BBA5AA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35AE8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61768C9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3DE258AF" w14:textId="7657864C" w:rsidR="00C40E58" w:rsidRPr="00FA7A1A" w:rsidRDefault="00997F82" w:rsidP="00C40E58">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6ACAE93D" w:rsidR="00997F82" w:rsidRPr="00D01EF0" w:rsidDel="00F351BF" w:rsidRDefault="00997F82" w:rsidP="00CD453C">
            <w:pPr>
              <w:pStyle w:val="Odsekzoznamu"/>
              <w:widowControl w:val="0"/>
              <w:numPr>
                <w:ilvl w:val="0"/>
                <w:numId w:val="21"/>
              </w:numPr>
              <w:spacing w:before="120" w:after="120" w:line="240" w:lineRule="auto"/>
              <w:ind w:right="85"/>
              <w:contextualSpacing w:val="0"/>
              <w:jc w:val="both"/>
              <w:rPr>
                <w:del w:id="547" w:author="Ladislav Sisák" w:date="2023-03-17T17:01:00Z"/>
                <w:rFonts w:ascii="Arial" w:hAnsi="Arial" w:cs="Arial"/>
                <w:bCs/>
                <w:sz w:val="20"/>
                <w:szCs w:val="20"/>
              </w:rPr>
            </w:pPr>
            <w:commentRangeStart w:id="548"/>
            <w:del w:id="549" w:author="Ladislav Sisák" w:date="2023-03-17T17:01:00Z">
              <w:r w:rsidRPr="00D01EF0" w:rsidDel="00F351BF">
                <w:rPr>
                  <w:rFonts w:ascii="Arial" w:hAnsi="Arial" w:cs="Arial"/>
                  <w:bCs/>
                  <w:sz w:val="20"/>
                  <w:szCs w:val="20"/>
                </w:rPr>
                <w:delText xml:space="preserve">V prípade existujúcich líniových stavieb (kanalizácia, vodovod) žiadateľ v časti 10 Formulára ŽoPr čestne vyhlási, že: </w:delText>
              </w:r>
            </w:del>
          </w:p>
          <w:p w14:paraId="664A2750" w14:textId="3904CFD8" w:rsidR="00997F82" w:rsidRPr="00D01EF0" w:rsidDel="00F351BF" w:rsidRDefault="00997F82" w:rsidP="00CD453C">
            <w:pPr>
              <w:pStyle w:val="Odsekzoznamu"/>
              <w:widowControl w:val="0"/>
              <w:numPr>
                <w:ilvl w:val="0"/>
                <w:numId w:val="16"/>
              </w:numPr>
              <w:spacing w:before="60" w:after="60" w:line="240" w:lineRule="auto"/>
              <w:ind w:left="1214" w:right="85"/>
              <w:contextualSpacing w:val="0"/>
              <w:jc w:val="both"/>
              <w:rPr>
                <w:del w:id="550" w:author="Ladislav Sisák" w:date="2023-03-17T17:01:00Z"/>
                <w:rFonts w:ascii="Arial" w:hAnsi="Arial" w:cs="Arial"/>
                <w:bCs/>
                <w:sz w:val="20"/>
                <w:szCs w:val="20"/>
              </w:rPr>
            </w:pPr>
            <w:del w:id="551" w:author="Ladislav Sisák" w:date="2023-03-17T17:01:00Z">
              <w:r w:rsidRPr="00D01EF0" w:rsidDel="00F351BF">
                <w:rPr>
                  <w:rFonts w:ascii="Arial" w:hAnsi="Arial" w:cs="Arial"/>
                  <w:bCs/>
                  <w:sz w:val="20"/>
                  <w:szCs w:val="20"/>
                </w:rPr>
                <w:delText xml:space="preserve">je oprávnený realizovať projekt; </w:delText>
              </w:r>
            </w:del>
          </w:p>
          <w:p w14:paraId="45D3215F" w14:textId="5E8092DB" w:rsidR="00997F82" w:rsidDel="00F351BF" w:rsidRDefault="00997F82" w:rsidP="00CD453C">
            <w:pPr>
              <w:pStyle w:val="Odsekzoznamu"/>
              <w:widowControl w:val="0"/>
              <w:numPr>
                <w:ilvl w:val="0"/>
                <w:numId w:val="16"/>
              </w:numPr>
              <w:spacing w:before="60" w:after="60" w:line="240" w:lineRule="auto"/>
              <w:ind w:left="1214" w:right="85"/>
              <w:contextualSpacing w:val="0"/>
              <w:jc w:val="both"/>
              <w:rPr>
                <w:del w:id="552" w:author="Ladislav Sisák" w:date="2023-03-17T17:01:00Z"/>
                <w:rFonts w:ascii="Arial" w:hAnsi="Arial" w:cs="Arial"/>
                <w:bCs/>
                <w:sz w:val="20"/>
                <w:szCs w:val="20"/>
              </w:rPr>
            </w:pPr>
            <w:del w:id="553" w:author="Ladislav Sisák" w:date="2023-03-17T17:01:00Z">
              <w:r w:rsidRPr="00D01EF0" w:rsidDel="00F351BF">
                <w:rPr>
                  <w:rFonts w:ascii="Arial" w:hAnsi="Arial" w:cs="Arial"/>
                  <w:bCs/>
                  <w:sz w:val="20"/>
                  <w:szCs w:val="20"/>
                </w:rPr>
                <w:delText>nie sú známe žiadne okolnosti súvisiace s vlastníckymi a užívacími právami k</w:delText>
              </w:r>
              <w:r w:rsidDel="00F351BF">
                <w:rPr>
                  <w:rFonts w:ascii="Arial" w:hAnsi="Arial" w:cs="Arial"/>
                  <w:bCs/>
                  <w:sz w:val="20"/>
                  <w:szCs w:val="20"/>
                </w:rPr>
                <w:delText> </w:delText>
              </w:r>
              <w:r w:rsidRPr="00D01EF0" w:rsidDel="00F351BF">
                <w:rPr>
                  <w:rFonts w:ascii="Arial" w:hAnsi="Arial" w:cs="Arial"/>
                  <w:bCs/>
                  <w:sz w:val="20"/>
                  <w:szCs w:val="20"/>
                </w:rPr>
                <w:delText>predmetným nehnuteľnostiam, ktoré by mohli predstavovať riziko z hľadiska realizácie projektu a</w:delText>
              </w:r>
              <w:r w:rsidDel="00F351BF">
                <w:rPr>
                  <w:rFonts w:ascii="Arial" w:hAnsi="Arial" w:cs="Arial"/>
                  <w:bCs/>
                  <w:sz w:val="20"/>
                  <w:szCs w:val="20"/>
                </w:rPr>
                <w:delText> </w:delText>
              </w:r>
              <w:r w:rsidRPr="00D01EF0" w:rsidDel="00F351BF">
                <w:rPr>
                  <w:rFonts w:ascii="Arial" w:hAnsi="Arial" w:cs="Arial"/>
                  <w:bCs/>
                  <w:sz w:val="20"/>
                  <w:szCs w:val="20"/>
                </w:rPr>
                <w:delText>udržateľnosti výsledkov projektu.</w:delText>
              </w:r>
              <w:commentRangeEnd w:id="548"/>
              <w:r w:rsidR="00B12E40" w:rsidDel="00F351BF">
                <w:rPr>
                  <w:rStyle w:val="Odkaznakomentr"/>
                  <w:rFonts w:eastAsia="Times New Roman" w:cs="Times New Roman"/>
                </w:rPr>
                <w:commentReference w:id="548"/>
              </w:r>
            </w:del>
          </w:p>
          <w:p w14:paraId="38AD7B92" w14:textId="4E5F1F25" w:rsidR="005A7AFE" w:rsidRPr="00D01EF0" w:rsidDel="00F351BF" w:rsidRDefault="005A7AFE" w:rsidP="00FA7A1A">
            <w:pPr>
              <w:pStyle w:val="Odsekzoznamu"/>
              <w:widowControl w:val="0"/>
              <w:spacing w:before="60" w:after="60" w:line="240" w:lineRule="auto"/>
              <w:ind w:left="856" w:right="85"/>
              <w:contextualSpacing w:val="0"/>
              <w:jc w:val="both"/>
              <w:rPr>
                <w:del w:id="554" w:author="Ladislav Sisák" w:date="2023-03-17T17:01:00Z"/>
                <w:rFonts w:ascii="Arial" w:hAnsi="Arial" w:cs="Arial"/>
                <w:bCs/>
                <w:sz w:val="20"/>
                <w:szCs w:val="20"/>
              </w:rPr>
            </w:pPr>
            <w:del w:id="555" w:author="Ladislav Sisák" w:date="2023-03-17T17:01:00Z">
              <w:r w:rsidDel="00F351BF">
                <w:rPr>
                  <w:rFonts w:ascii="Arial" w:hAnsi="Arial" w:cs="Arial"/>
                  <w:bCs/>
                  <w:sz w:val="20"/>
                  <w:szCs w:val="20"/>
                </w:rPr>
                <w:delText>Skutočnosť, že ide o líniovú stavbu musí byť zrejmá z</w:delText>
              </w:r>
              <w:r w:rsidR="00FC50CE" w:rsidDel="00F351BF">
                <w:rPr>
                  <w:rFonts w:ascii="Arial" w:hAnsi="Arial" w:cs="Arial"/>
                  <w:bCs/>
                  <w:sz w:val="20"/>
                  <w:szCs w:val="20"/>
                </w:rPr>
                <w:delText>o stavebného povolenia.</w:delText>
              </w:r>
              <w:r w:rsidDel="00F351BF">
                <w:rPr>
                  <w:rFonts w:ascii="Arial" w:hAnsi="Arial" w:cs="Arial"/>
                  <w:bCs/>
                  <w:sz w:val="20"/>
                  <w:szCs w:val="20"/>
                </w:rPr>
                <w:delText xml:space="preserve"> </w:delText>
              </w:r>
            </w:del>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19776E74"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commentRangeStart w:id="556"/>
            <w:r>
              <w:rPr>
                <w:rFonts w:ascii="Arial" w:hAnsi="Arial" w:cs="Arial"/>
                <w:bCs/>
                <w:sz w:val="20"/>
                <w:szCs w:val="20"/>
              </w:rPr>
              <w:t>3</w:t>
            </w:r>
            <w:del w:id="557" w:author="Ladislav Sisák" w:date="2023-03-17T17:01:00Z">
              <w:r w:rsidR="00CD453C" w:rsidDel="00F351BF">
                <w:rPr>
                  <w:rFonts w:ascii="Arial" w:hAnsi="Arial" w:cs="Arial"/>
                  <w:bCs/>
                  <w:sz w:val="20"/>
                  <w:szCs w:val="20"/>
                </w:rPr>
                <w:delText>/5</w:delText>
              </w:r>
            </w:del>
            <w:commentRangeEnd w:id="556"/>
            <w:r w:rsidR="00CD453C">
              <w:rPr>
                <w:rStyle w:val="Odkaznakomentr"/>
                <w:rFonts w:eastAsia="Times New Roman" w:cs="Times New Roman"/>
              </w:rPr>
              <w:commentReference w:id="556"/>
            </w:r>
            <w:r w:rsidRPr="00D01EF0">
              <w:rPr>
                <w:rFonts w:ascii="Arial" w:hAnsi="Arial" w:cs="Arial"/>
                <w:bCs/>
                <w:sz w:val="20"/>
                <w:szCs w:val="20"/>
              </w:rPr>
              <w:t xml:space="preserve"> rokov, po finančnom ukončení projektu. </w:t>
            </w:r>
          </w:p>
          <w:p w14:paraId="01BD1ECB" w14:textId="40C360FA" w:rsidR="00997F82" w:rsidRPr="007639A2" w:rsidRDefault="008B0B08" w:rsidP="00833EAE">
            <w:pPr>
              <w:widowControl w:val="0"/>
              <w:spacing w:before="120" w:after="120" w:line="240" w:lineRule="auto"/>
              <w:jc w:val="both"/>
              <w:rPr>
                <w:rFonts w:ascii="Arial" w:hAnsi="Arial" w:cs="Arial"/>
                <w:bCs/>
                <w:sz w:val="20"/>
                <w:szCs w:val="20"/>
              </w:rPr>
            </w:pPr>
            <w:r w:rsidRPr="00833EAE">
              <w:rPr>
                <w:rFonts w:ascii="Arial" w:hAnsi="Arial" w:cs="Arial"/>
                <w:bCs/>
                <w:sz w:val="20"/>
                <w:szCs w:val="20"/>
              </w:rPr>
              <w:t>P</w:t>
            </w:r>
            <w:r w:rsidR="00997F82" w:rsidRPr="00833EAE">
              <w:rPr>
                <w:rFonts w:ascii="Arial" w:hAnsi="Arial" w:cs="Arial"/>
                <w:bCs/>
                <w:sz w:val="20"/>
                <w:szCs w:val="20"/>
              </w:rPr>
              <w:t>lomb</w:t>
            </w:r>
            <w:r>
              <w:rPr>
                <w:rFonts w:ascii="Arial" w:hAnsi="Arial" w:cs="Arial"/>
                <w:bCs/>
                <w:sz w:val="20"/>
                <w:szCs w:val="20"/>
              </w:rPr>
              <w:t>a</w:t>
            </w:r>
            <w:r w:rsidR="00997F82" w:rsidRPr="00833EAE">
              <w:rPr>
                <w:rFonts w:ascii="Arial" w:hAnsi="Arial" w:cs="Arial"/>
                <w:bCs/>
                <w:sz w:val="20"/>
                <w:szCs w:val="20"/>
              </w:rPr>
              <w:t xml:space="preserve"> </w:t>
            </w:r>
            <w:r>
              <w:rPr>
                <w:rFonts w:ascii="Arial" w:hAnsi="Arial" w:cs="Arial"/>
                <w:bCs/>
                <w:sz w:val="20"/>
                <w:szCs w:val="20"/>
              </w:rPr>
              <w:t xml:space="preserve">na liste vlastníctva </w:t>
            </w:r>
            <w:r w:rsidR="00997F82" w:rsidRPr="00833EAE">
              <w:rPr>
                <w:rFonts w:ascii="Arial" w:hAnsi="Arial" w:cs="Arial"/>
                <w:bCs/>
                <w:sz w:val="20"/>
                <w:szCs w:val="20"/>
              </w:rPr>
              <w:t>je prípustn</w:t>
            </w:r>
            <w:r>
              <w:rPr>
                <w:rFonts w:ascii="Arial" w:hAnsi="Arial" w:cs="Arial"/>
                <w:bCs/>
                <w:sz w:val="20"/>
                <w:szCs w:val="20"/>
              </w:rPr>
              <w:t>á</w:t>
            </w:r>
            <w:r w:rsidR="00997F82" w:rsidRPr="00833EAE">
              <w:rPr>
                <w:rFonts w:ascii="Arial" w:hAnsi="Arial" w:cs="Arial"/>
                <w:bCs/>
                <w:sz w:val="20"/>
                <w:szCs w:val="20"/>
              </w:rPr>
              <w:t xml:space="preserve"> iba za podmienky, že žiadateľ predloží kópiu návrhu na zápis práv k</w:t>
            </w:r>
            <w:r>
              <w:rPr>
                <w:rFonts w:ascii="Arial" w:hAnsi="Arial" w:cs="Arial"/>
                <w:bCs/>
                <w:sz w:val="20"/>
                <w:szCs w:val="20"/>
              </w:rPr>
              <w:t> </w:t>
            </w:r>
            <w:r w:rsidR="00997F82" w:rsidRPr="007639A2">
              <w:rPr>
                <w:rFonts w:ascii="Arial" w:hAnsi="Arial" w:cs="Arial"/>
                <w:bCs/>
                <w:sz w:val="20"/>
                <w:szCs w:val="20"/>
              </w:rPr>
              <w:t>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8B0B08">
            <w:pPr>
              <w:pStyle w:val="Default"/>
              <w:widowControl w:val="0"/>
              <w:spacing w:before="240" w:after="120"/>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8B0B08">
            <w:pPr>
              <w:widowControl w:val="0"/>
              <w:spacing w:before="240" w:after="120" w:line="240" w:lineRule="auto"/>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8B0B08">
            <w:pPr>
              <w:pStyle w:val="Default"/>
              <w:widowControl w:val="0"/>
              <w:spacing w:before="120" w:after="120"/>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A74270">
            <w:pPr>
              <w:pStyle w:val="Default"/>
              <w:keepNext/>
              <w:widowControl w:val="0"/>
              <w:spacing w:before="240" w:after="120"/>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stanovy,</w:t>
            </w:r>
          </w:p>
          <w:p w14:paraId="6A8B8840"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567753EE" w14:textId="5400B512" w:rsidR="00997F82" w:rsidRPr="00476864" w:rsidRDefault="00997F82" w:rsidP="00FA7A1A">
            <w:pPr>
              <w:pStyle w:val="Odsekzoznamu"/>
              <w:widowControl w:val="0"/>
              <w:spacing w:before="240" w:after="120" w:line="240" w:lineRule="auto"/>
              <w:ind w:left="85" w:right="85"/>
              <w:contextualSpacing w:val="0"/>
              <w:jc w:val="both"/>
              <w:rPr>
                <w:rFonts w:ascii="Arial Narrow" w:hAnsi="Arial Narrow" w:cs="Arial"/>
                <w:bCs/>
                <w:sz w:val="22"/>
              </w:rPr>
            </w:pPr>
            <w:r w:rsidRPr="00D01EF0">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w:t>
            </w:r>
            <w:r w:rsidRPr="00D01EF0">
              <w:rPr>
                <w:rFonts w:ascii="Arial" w:hAnsi="Arial" w:cs="Arial"/>
                <w:sz w:val="20"/>
                <w:szCs w:val="20"/>
                <w:lang w:eastAsia="en-US"/>
              </w:rPr>
              <w:lastRenderedPageBreak/>
              <w:t>stavby predloženým v rámci prílohy „Doklady od stavebného úradu“.</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commentRangeStart w:id="558"/>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commentRangeEnd w:id="558"/>
            <w:r w:rsidRPr="00AE5DF4">
              <w:rPr>
                <w:rFonts w:ascii="Arial" w:hAnsi="Arial" w:cs="Arial"/>
                <w:b/>
                <w:color w:val="44546A" w:themeColor="text2"/>
                <w:szCs w:val="19"/>
              </w:rPr>
              <w:commentReference w:id="558"/>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5"/>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8B0B08">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0DE0485B" w14:textId="2EFB244F" w:rsidR="00997F82" w:rsidRPr="00476864" w:rsidRDefault="00997F82" w:rsidP="00FA7A1A">
            <w:pPr>
              <w:spacing w:before="120" w:after="120" w:line="240" w:lineRule="auto"/>
              <w:ind w:left="85" w:right="85"/>
              <w:jc w:val="both"/>
              <w:rPr>
                <w:rFonts w:ascii="Arial Narrow" w:hAnsi="Arial Narrow" w:cs="Arial"/>
                <w:bCs/>
                <w:sz w:val="22"/>
              </w:rPr>
            </w:pPr>
            <w:r w:rsidRPr="00017B59">
              <w:rPr>
                <w:rFonts w:ascii="Arial" w:hAnsi="Arial" w:cs="Arial"/>
                <w:bCs/>
                <w:sz w:val="20"/>
                <w:szCs w:val="20"/>
              </w:rPr>
              <w:t>Záväzný formulár prílohy ŽoPr vrátane inštrukcií k jeho vyplneniu tvorí súčasť príloh k ŽoPr.</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w:t>
            </w:r>
            <w:r w:rsidR="00132497">
              <w:rPr>
                <w:rFonts w:ascii="Arial" w:hAnsi="Arial" w:cs="Arial"/>
                <w:bCs/>
                <w:sz w:val="20"/>
                <w:szCs w:val="20"/>
              </w:rPr>
              <w:t xml:space="preserve"> </w:t>
            </w:r>
            <w:r w:rsidRPr="00D01EF0">
              <w:rPr>
                <w:rFonts w:ascii="Arial" w:hAnsi="Arial" w:cs="Arial"/>
                <w:bCs/>
                <w:sz w:val="20"/>
                <w:szCs w:val="20"/>
              </w:rPr>
              <w:t>.</w:t>
            </w:r>
            <w:proofErr w:type="spellStart"/>
            <w:r w:rsidRPr="00D01EF0">
              <w:rPr>
                <w:rFonts w:ascii="Arial" w:hAnsi="Arial" w:cs="Arial"/>
                <w:bCs/>
                <w:sz w:val="20"/>
                <w:szCs w:val="20"/>
              </w:rPr>
              <w:t>doc</w:t>
            </w:r>
            <w:r w:rsidR="00132497">
              <w:rPr>
                <w:rFonts w:ascii="Arial" w:hAnsi="Arial" w:cs="Arial"/>
                <w:bCs/>
                <w:sz w:val="20"/>
                <w:szCs w:val="20"/>
              </w:rPr>
              <w:t>x</w:t>
            </w:r>
            <w:proofErr w:type="spellEnd"/>
            <w:r w:rsidR="00132497">
              <w:rPr>
                <w:rFonts w:ascii="Arial" w:hAnsi="Arial" w:cs="Arial"/>
                <w:bCs/>
                <w:sz w:val="20"/>
                <w:szCs w:val="20"/>
              </w:rPr>
              <w:t>.</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FA7A1A">
      <w:pPr>
        <w:widowControl w:val="0"/>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FA7A1A">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0486BACF" w:rsidR="00997F82" w:rsidRPr="003F3414" w:rsidRDefault="00997F82" w:rsidP="00BA6EF8">
      <w:pPr>
        <w:pStyle w:val="Default"/>
        <w:spacing w:before="120" w:after="120"/>
        <w:jc w:val="both"/>
      </w:pPr>
      <w:r w:rsidRPr="003F3414">
        <w:t xml:space="preserve">Po úplnom vyplnení formulára ho vytlačí a podpíše (štatutárny orgán, resp. ním splnomocnená osoba). K formuláru ŽoPr </w:t>
      </w:r>
      <w:commentRangeStart w:id="559"/>
      <w:r w:rsidRPr="003F3414">
        <w:t xml:space="preserve">doplní listinné formy príloh ŽoPr </w:t>
      </w:r>
      <w:commentRangeEnd w:id="559"/>
      <w:r w:rsidR="008B0B08">
        <w:rPr>
          <w:rStyle w:val="Odkaznakomentr"/>
          <w:rFonts w:ascii="Times New Roman" w:eastAsia="Times New Roman" w:hAnsi="Times New Roman" w:cs="Times New Roman"/>
          <w:color w:val="auto"/>
          <w:lang w:eastAsia="sk-SK"/>
        </w:rPr>
        <w:commentReference w:id="559"/>
      </w:r>
      <w:r w:rsidR="00466A13">
        <w:t>(</w:t>
      </w:r>
      <w:r w:rsidR="004A5D7A">
        <w:t xml:space="preserve">prílohy sa predkladajú ako obyčajné kópie originálov, pričom žiadateľ uchováva originály u seba pre účely prípadných kontrol) </w:t>
      </w:r>
      <w:r w:rsidRPr="003F3414">
        <w:t>a uloží elektronické verzie formulára ŽoPr a príloh na elektronické neprepisovateľné médium (CD/DVD).</w:t>
      </w:r>
      <w:r w:rsidR="00466A13">
        <w:t xml:space="preserve"> Elektronické verzie predstavujú </w:t>
      </w:r>
      <w:proofErr w:type="spellStart"/>
      <w:r w:rsidR="00466A13">
        <w:t>skeny</w:t>
      </w:r>
      <w:proofErr w:type="spellEnd"/>
      <w:r w:rsidR="00466A13">
        <w:t xml:space="preserve"> originálnych dokumentov vo formáte </w:t>
      </w:r>
      <w:proofErr w:type="spellStart"/>
      <w:r w:rsidR="00466A13">
        <w:t>pdf</w:t>
      </w:r>
      <w:proofErr w:type="spellEnd"/>
      <w:r w:rsidR="00466A13">
        <w:t>. ak nie je v kapitole 3 pri niektorej z príloh uvedené inak.</w:t>
      </w:r>
    </w:p>
    <w:p w14:paraId="731E5655" w14:textId="4FA46576" w:rsidR="00997F82" w:rsidRPr="003F3414" w:rsidRDefault="00997F82" w:rsidP="00BA6EF8">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BA6EF8">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5391C9EF" w:rsidR="00997F82" w:rsidRPr="003F3414" w:rsidRDefault="00997F82" w:rsidP="00997F82">
      <w:pPr>
        <w:pStyle w:val="Default"/>
        <w:spacing w:before="120" w:after="120"/>
        <w:jc w:val="both"/>
      </w:pPr>
      <w:r w:rsidRPr="003F3414">
        <w:t xml:space="preserve">ŽoPr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748C0">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4B175EF1" w:rsidR="00997F82" w:rsidDel="00F351BF" w:rsidRDefault="00997F82" w:rsidP="00F351BF">
      <w:pPr>
        <w:autoSpaceDE w:val="0"/>
        <w:autoSpaceDN w:val="0"/>
        <w:adjustRightInd w:val="0"/>
        <w:spacing w:before="120" w:after="120" w:line="240" w:lineRule="auto"/>
        <w:jc w:val="both"/>
        <w:rPr>
          <w:del w:id="560" w:author="Ladislav Sisák" w:date="2023-03-17T17:04:00Z"/>
          <w:rFonts w:ascii="Arial" w:hAnsi="Arial" w:cs="Arial"/>
          <w:b/>
          <w:bCs/>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BA6EF8">
        <w:rPr>
          <w:rFonts w:ascii="Arial" w:hAnsi="Arial" w:cs="Arial"/>
          <w:b/>
          <w:bCs/>
          <w:color w:val="000000"/>
          <w:sz w:val="20"/>
          <w:szCs w:val="20"/>
        </w:rPr>
        <w:t xml:space="preserve">v zmysle predchádzajúcej kapitoly </w:t>
      </w:r>
      <w:r w:rsidRPr="003F3414">
        <w:rPr>
          <w:rFonts w:ascii="Arial" w:hAnsi="Arial" w:cs="Arial"/>
          <w:b/>
          <w:bCs/>
          <w:color w:val="000000"/>
          <w:sz w:val="20"/>
          <w:szCs w:val="20"/>
        </w:rPr>
        <w:t xml:space="preserve">na adresu: </w:t>
      </w:r>
    </w:p>
    <w:p w14:paraId="5AA23271" w14:textId="77777777" w:rsidR="00F351BF" w:rsidRPr="003F3414" w:rsidRDefault="00F351BF" w:rsidP="00C04A44">
      <w:pPr>
        <w:autoSpaceDE w:val="0"/>
        <w:autoSpaceDN w:val="0"/>
        <w:adjustRightInd w:val="0"/>
        <w:spacing w:before="120" w:after="120" w:line="240" w:lineRule="auto"/>
        <w:jc w:val="both"/>
        <w:rPr>
          <w:ins w:id="561" w:author="Ladislav Sisák" w:date="2023-03-17T17:04:00Z"/>
          <w:rFonts w:ascii="Arial" w:hAnsi="Arial" w:cs="Arial"/>
          <w:color w:val="000000"/>
          <w:sz w:val="20"/>
          <w:szCs w:val="20"/>
        </w:rPr>
      </w:pPr>
    </w:p>
    <w:p w14:paraId="20546DCD" w14:textId="5AA6EB1A" w:rsidR="00F351BF" w:rsidRPr="002B295D" w:rsidRDefault="00997F82">
      <w:pPr>
        <w:autoSpaceDE w:val="0"/>
        <w:autoSpaceDN w:val="0"/>
        <w:adjustRightInd w:val="0"/>
        <w:spacing w:before="120" w:after="120" w:line="240" w:lineRule="auto"/>
        <w:jc w:val="both"/>
        <w:rPr>
          <w:ins w:id="562" w:author="Ladislav Sisák" w:date="2023-03-17T17:04:00Z"/>
          <w:rFonts w:ascii="Arial" w:hAnsi="Arial" w:cs="Arial"/>
          <w:b/>
          <w:bCs/>
          <w:sz w:val="20"/>
          <w:szCs w:val="20"/>
        </w:rPr>
        <w:pPrChange w:id="563" w:author="Ladislav Sisák" w:date="2023-03-17T17:04:00Z">
          <w:pPr>
            <w:tabs>
              <w:tab w:val="left" w:pos="426"/>
            </w:tabs>
            <w:spacing w:before="120" w:after="120" w:line="240" w:lineRule="auto"/>
            <w:jc w:val="both"/>
          </w:pPr>
        </w:pPrChange>
      </w:pPr>
      <w:commentRangeStart w:id="564"/>
      <w:del w:id="565" w:author="Ladislav Sisák" w:date="2023-03-17T17:04:00Z">
        <w:r w:rsidRPr="003F3414" w:rsidDel="00F351BF">
          <w:rPr>
            <w:rFonts w:ascii="Arial" w:hAnsi="Arial" w:cs="Arial"/>
            <w:sz w:val="20"/>
            <w:szCs w:val="20"/>
          </w:rPr>
          <w:tab/>
          <w:delText>.</w:delText>
        </w:r>
      </w:del>
      <w:ins w:id="566" w:author="Ladislav Sisák" w:date="2023-03-17T17:04:00Z">
        <w:r w:rsidR="00F351BF" w:rsidRPr="002B295D">
          <w:rPr>
            <w:rFonts w:ascii="Arial" w:hAnsi="Arial" w:cs="Arial"/>
            <w:b/>
            <w:bCs/>
            <w:sz w:val="20"/>
            <w:szCs w:val="20"/>
          </w:rPr>
          <w:t>Kancelária MAS Pro Tatry, o.z.</w:t>
        </w:r>
      </w:ins>
    </w:p>
    <w:p w14:paraId="62051189" w14:textId="77777777" w:rsidR="00F351BF" w:rsidRPr="002B295D" w:rsidRDefault="00F351BF" w:rsidP="00F351BF">
      <w:pPr>
        <w:tabs>
          <w:tab w:val="left" w:pos="426"/>
        </w:tabs>
        <w:spacing w:before="120" w:after="120" w:line="240" w:lineRule="auto"/>
        <w:jc w:val="both"/>
        <w:rPr>
          <w:ins w:id="567" w:author="Ladislav Sisák" w:date="2023-03-17T17:04:00Z"/>
          <w:rFonts w:ascii="Arial" w:hAnsi="Arial" w:cs="Arial"/>
          <w:sz w:val="20"/>
          <w:szCs w:val="20"/>
        </w:rPr>
      </w:pPr>
      <w:ins w:id="568" w:author="Ladislav Sisák" w:date="2023-03-17T17:04:00Z">
        <w:r w:rsidRPr="002B295D">
          <w:rPr>
            <w:rFonts w:ascii="Arial" w:hAnsi="Arial" w:cs="Arial"/>
            <w:sz w:val="20"/>
            <w:szCs w:val="20"/>
          </w:rPr>
          <w:t>Tatranská Lomnica 140 40</w:t>
        </w:r>
      </w:ins>
    </w:p>
    <w:p w14:paraId="777E9A38" w14:textId="77777777" w:rsidR="00F351BF" w:rsidRPr="003F3414" w:rsidRDefault="00F351BF" w:rsidP="00F351BF">
      <w:pPr>
        <w:tabs>
          <w:tab w:val="left" w:pos="426"/>
        </w:tabs>
        <w:spacing w:before="120" w:after="120" w:line="240" w:lineRule="auto"/>
        <w:jc w:val="both"/>
        <w:rPr>
          <w:ins w:id="569" w:author="Ladislav Sisák" w:date="2023-03-17T17:04:00Z"/>
          <w:rFonts w:ascii="Arial" w:hAnsi="Arial" w:cs="Arial"/>
          <w:sz w:val="20"/>
          <w:szCs w:val="20"/>
        </w:rPr>
      </w:pPr>
      <w:ins w:id="570" w:author="Ladislav Sisák" w:date="2023-03-17T17:04:00Z">
        <w:r w:rsidRPr="002B295D">
          <w:rPr>
            <w:rFonts w:ascii="Arial" w:hAnsi="Arial" w:cs="Arial"/>
            <w:sz w:val="20"/>
            <w:szCs w:val="20"/>
          </w:rPr>
          <w:t>059 60 Vysoké Tatry</w:t>
        </w:r>
      </w:ins>
    </w:p>
    <w:p w14:paraId="7EB79171" w14:textId="60AF1008" w:rsidR="00997F82" w:rsidRPr="003F3414" w:rsidDel="00F351BF" w:rsidRDefault="00997F82" w:rsidP="00C04A44">
      <w:pPr>
        <w:tabs>
          <w:tab w:val="left" w:pos="426"/>
        </w:tabs>
        <w:spacing w:before="120" w:after="120" w:line="240" w:lineRule="auto"/>
        <w:jc w:val="both"/>
        <w:rPr>
          <w:del w:id="571" w:author="Ladislav Sisák" w:date="2023-03-17T17:04:00Z"/>
          <w:rFonts w:ascii="Arial" w:hAnsi="Arial" w:cs="Arial"/>
          <w:sz w:val="20"/>
          <w:szCs w:val="20"/>
        </w:rPr>
      </w:pPr>
      <w:del w:id="572" w:author="Ladislav Sisák" w:date="2023-03-17T17:04:00Z">
        <w:r w:rsidRPr="003F3414" w:rsidDel="00F351BF">
          <w:rPr>
            <w:rFonts w:ascii="Arial" w:hAnsi="Arial" w:cs="Arial"/>
            <w:sz w:val="20"/>
            <w:szCs w:val="20"/>
          </w:rPr>
          <w:delText>..........................................</w:delText>
        </w:r>
        <w:commentRangeEnd w:id="564"/>
        <w:r w:rsidRPr="003F3414" w:rsidDel="00F351BF">
          <w:rPr>
            <w:rStyle w:val="Odkaznakomentr"/>
            <w:rFonts w:ascii="Arial" w:eastAsia="Times New Roman" w:hAnsi="Arial" w:cs="Arial"/>
            <w:sz w:val="20"/>
            <w:szCs w:val="20"/>
          </w:rPr>
          <w:commentReference w:id="564"/>
        </w:r>
      </w:del>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5ED442A6" w:rsidR="00997F82" w:rsidDel="00F351BF" w:rsidRDefault="00997F82" w:rsidP="00C04A44">
      <w:pPr>
        <w:pStyle w:val="Odsekzoznamu"/>
        <w:numPr>
          <w:ilvl w:val="0"/>
          <w:numId w:val="3"/>
        </w:numPr>
        <w:spacing w:before="120" w:after="120" w:line="240" w:lineRule="auto"/>
        <w:ind w:left="567" w:hanging="207"/>
        <w:contextualSpacing w:val="0"/>
        <w:jc w:val="both"/>
        <w:rPr>
          <w:del w:id="573" w:author="Ladislav Sisák" w:date="2023-03-17T17:04:00Z"/>
          <w:rFonts w:ascii="Arial" w:hAnsi="Arial" w:cs="Arial"/>
          <w:sz w:val="20"/>
          <w:szCs w:val="20"/>
        </w:rPr>
      </w:pPr>
      <w:r w:rsidRPr="00F351BF">
        <w:rPr>
          <w:rFonts w:ascii="Arial" w:hAnsi="Arial" w:cs="Arial"/>
          <w:sz w:val="20"/>
          <w:szCs w:val="20"/>
        </w:rPr>
        <w:t xml:space="preserve">osobne </w:t>
      </w:r>
      <w:ins w:id="574" w:author="Ladislav Sisák" w:date="2023-03-17T17:04:00Z">
        <w:r w:rsidR="00F351BF" w:rsidRPr="005210E6">
          <w:rPr>
            <w:rFonts w:ascii="Arial" w:hAnsi="Arial" w:cs="Arial"/>
            <w:sz w:val="20"/>
            <w:szCs w:val="20"/>
          </w:rPr>
          <w:t>(pondelok – piatok, 8:00 hod – 1</w:t>
        </w:r>
      </w:ins>
      <w:ins w:id="575" w:author="LS" w:date="2023-04-11T16:22:00Z">
        <w:r w:rsidR="00C241EB">
          <w:rPr>
            <w:rFonts w:ascii="Arial" w:hAnsi="Arial" w:cs="Arial"/>
            <w:sz w:val="20"/>
            <w:szCs w:val="20"/>
          </w:rPr>
          <w:t>4</w:t>
        </w:r>
      </w:ins>
      <w:ins w:id="576" w:author="Ladislav Sisák" w:date="2023-03-17T17:04:00Z">
        <w:r w:rsidR="00F351BF" w:rsidRPr="005210E6">
          <w:rPr>
            <w:rFonts w:ascii="Arial" w:hAnsi="Arial" w:cs="Arial"/>
            <w:sz w:val="20"/>
            <w:szCs w:val="20"/>
          </w:rPr>
          <w:t>:00 hod),</w:t>
        </w:r>
        <w:r w:rsidR="00F351BF" w:rsidRPr="009372D0" w:rsidDel="009372D0">
          <w:rPr>
            <w:rFonts w:ascii="Arial" w:hAnsi="Arial" w:cs="Arial"/>
            <w:sz w:val="20"/>
            <w:szCs w:val="20"/>
          </w:rPr>
          <w:t xml:space="preserve"> </w:t>
        </w:r>
      </w:ins>
      <w:commentRangeStart w:id="577"/>
      <w:del w:id="578" w:author="Ladislav Sisák" w:date="2023-03-17T17:04:00Z">
        <w:r w:rsidRPr="003F3414" w:rsidDel="00F351BF">
          <w:rPr>
            <w:rFonts w:ascii="Arial" w:hAnsi="Arial" w:cs="Arial"/>
            <w:sz w:val="20"/>
            <w:szCs w:val="20"/>
          </w:rPr>
          <w:delText>(..............................),</w:delText>
        </w:r>
        <w:commentRangeEnd w:id="577"/>
        <w:r w:rsidRPr="003F3414" w:rsidDel="00F351BF">
          <w:rPr>
            <w:rStyle w:val="Odkaznakomentr"/>
            <w:rFonts w:ascii="Arial" w:eastAsia="Times New Roman" w:hAnsi="Arial" w:cs="Arial"/>
            <w:sz w:val="20"/>
            <w:szCs w:val="20"/>
          </w:rPr>
          <w:commentReference w:id="577"/>
        </w:r>
      </w:del>
    </w:p>
    <w:p w14:paraId="77CB86F5" w14:textId="77777777" w:rsidR="00F351BF" w:rsidRPr="003F3414" w:rsidRDefault="00F351BF" w:rsidP="00C04A44">
      <w:pPr>
        <w:pStyle w:val="Odsekzoznamu"/>
        <w:numPr>
          <w:ilvl w:val="0"/>
          <w:numId w:val="3"/>
        </w:numPr>
        <w:spacing w:before="120" w:after="120" w:line="240" w:lineRule="auto"/>
        <w:ind w:left="567" w:hanging="207"/>
        <w:contextualSpacing w:val="0"/>
        <w:jc w:val="both"/>
        <w:rPr>
          <w:ins w:id="579" w:author="Ladislav Sisák" w:date="2023-03-17T17:04:00Z"/>
          <w:rFonts w:ascii="Arial" w:hAnsi="Arial" w:cs="Arial"/>
          <w:sz w:val="20"/>
          <w:szCs w:val="20"/>
        </w:rPr>
      </w:pPr>
    </w:p>
    <w:p w14:paraId="72BA5A04" w14:textId="77777777" w:rsidR="00997F82" w:rsidRPr="00F351BF"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F351BF">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169F0440"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96033B">
        <w:rPr>
          <w:rFonts w:ascii="Arial" w:eastAsia="Calibri" w:hAnsi="Arial" w:cs="Arial"/>
          <w:sz w:val="20"/>
          <w:szCs w:val="20"/>
        </w:rPr>
        <w:t xml:space="preserve">alebo českom </w:t>
      </w:r>
      <w:r w:rsidRPr="003F3414">
        <w:rPr>
          <w:rFonts w:ascii="Arial" w:eastAsia="Calibri" w:hAnsi="Arial" w:cs="Arial"/>
          <w:sz w:val="20"/>
          <w:szCs w:val="20"/>
        </w:rPr>
        <w:t>jazyku alebo písmom, ktoré</w:t>
      </w:r>
      <w:r w:rsidR="0096033B">
        <w:rPr>
          <w:rFonts w:ascii="Arial" w:eastAsia="Calibri" w:hAnsi="Arial" w:cs="Arial"/>
          <w:sz w:val="20"/>
          <w:szCs w:val="20"/>
        </w:rPr>
        <w:t xml:space="preserve"> </w:t>
      </w:r>
      <w:r w:rsidRPr="003F3414">
        <w:rPr>
          <w:rFonts w:ascii="Arial" w:eastAsia="Calibri" w:hAnsi="Arial" w:cs="Arial"/>
          <w:sz w:val="20"/>
          <w:szCs w:val="20"/>
        </w:rPr>
        <w:t>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8B0B08">
      <w:pPr>
        <w:widowControl w:val="0"/>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8B0B08">
      <w:pPr>
        <w:pStyle w:val="Odsekzoznamu"/>
        <w:widowControl w:val="0"/>
        <w:numPr>
          <w:ilvl w:val="0"/>
          <w:numId w:val="63"/>
        </w:numPr>
        <w:autoSpaceDE w:val="0"/>
        <w:autoSpaceDN w:val="0"/>
        <w:adjustRightInd w:val="0"/>
        <w:spacing w:before="120" w:after="120" w:line="240" w:lineRule="auto"/>
        <w:ind w:left="709" w:hanging="35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7151117D" w:rsidR="00997F82" w:rsidRPr="008E3991" w:rsidRDefault="00997F82" w:rsidP="003357FD">
      <w:pPr>
        <w:pStyle w:val="Odsekzoznamu"/>
        <w:numPr>
          <w:ilvl w:val="0"/>
          <w:numId w:val="43"/>
        </w:numPr>
        <w:ind w:left="851"/>
        <w:jc w:val="both"/>
        <w:rPr>
          <w:rFonts w:ascii="Arial" w:hAnsi="Arial" w:cs="Arial"/>
          <w:sz w:val="20"/>
          <w:szCs w:val="20"/>
        </w:rPr>
      </w:pPr>
      <w:commentRangeStart w:id="580"/>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6"/>
      </w:r>
      <w:r w:rsidRPr="008E3991">
        <w:rPr>
          <w:rFonts w:ascii="Arial" w:hAnsi="Arial" w:cs="Arial"/>
          <w:sz w:val="20"/>
          <w:szCs w:val="20"/>
        </w:rPr>
        <w:t>,</w:t>
      </w:r>
      <w:commentRangeEnd w:id="580"/>
      <w:r>
        <w:rPr>
          <w:rStyle w:val="Odkaznakomentr"/>
          <w:rFonts w:eastAsia="Times New Roman" w:cs="Times New Roman"/>
        </w:rPr>
        <w:commentReference w:id="580"/>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w:t>
      </w:r>
      <w:commentRangeStart w:id="588"/>
      <w:r w:rsidRPr="008E3991">
        <w:rPr>
          <w:rFonts w:ascii="Arial" w:hAnsi="Arial" w:cs="Arial"/>
          <w:sz w:val="20"/>
          <w:szCs w:val="20"/>
        </w:rPr>
        <w:t xml:space="preserve">-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w:t>
      </w:r>
      <w:commentRangeEnd w:id="588"/>
      <w:r>
        <w:rPr>
          <w:rStyle w:val="Odkaznakomentr"/>
          <w:rFonts w:eastAsia="Times New Roman" w:cs="Times New Roman"/>
        </w:rPr>
        <w:commentReference w:id="588"/>
      </w:r>
      <w:r w:rsidRPr="008E3991">
        <w:rPr>
          <w:rFonts w:ascii="Arial" w:hAnsi="Arial" w:cs="Arial"/>
          <w:sz w:val="20"/>
          <w:szCs w:val="20"/>
        </w:rPr>
        <w:t xml:space="preserv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ŽoPr,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15023D">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commentRangeStart w:id="589"/>
      <w:r>
        <w:rPr>
          <w:rFonts w:ascii="Arial" w:hAnsi="Arial" w:cs="Arial"/>
          <w:b/>
          <w:color w:val="44546A" w:themeColor="text2"/>
          <w:szCs w:val="19"/>
        </w:rPr>
        <w:t>Zásobník projektov</w:t>
      </w:r>
      <w:commentRangeEnd w:id="589"/>
      <w:r w:rsidRPr="00696061">
        <w:rPr>
          <w:rFonts w:ascii="Arial" w:hAnsi="Arial" w:cs="Arial"/>
          <w:b/>
          <w:color w:val="44546A" w:themeColor="text2"/>
          <w:szCs w:val="19"/>
        </w:rPr>
        <w:commentReference w:id="589"/>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8B0B08">
      <w:pPr>
        <w:widowControl w:val="0"/>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8B0B08">
      <w:pPr>
        <w:keepNext/>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6D72DA72"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Uzavretie zmluvy o</w:t>
            </w:r>
            <w:r w:rsidR="00BA10FB">
              <w:rPr>
                <w:rFonts w:ascii="Arial" w:hAnsi="Arial" w:cs="Arial"/>
                <w:b/>
                <w:color w:val="FFFFFF" w:themeColor="background1"/>
                <w:szCs w:val="24"/>
                <w:shd w:val="clear" w:color="auto" w:fill="ACB9CA" w:themeFill="text2" w:themeFillTint="66"/>
              </w:rPr>
              <w:t>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Žiadateľ doručí MAS dva rovnopisy prijatého návrhu na uzavretie zmluvy o príspevku.</w:t>
      </w:r>
    </w:p>
    <w:p w14:paraId="2DA14EA6" w14:textId="77777777" w:rsidR="00997F82" w:rsidRPr="003F3414" w:rsidRDefault="00997F82" w:rsidP="00AA26B4">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7"/>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AA26B4">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1EBBC058" w14:textId="77777777" w:rsidR="00AA26B4" w:rsidRDefault="00997F82" w:rsidP="00AA26B4">
      <w:pPr>
        <w:spacing w:after="0" w:line="240" w:lineRule="auto"/>
        <w:jc w:val="both"/>
        <w:rPr>
          <w:ins w:id="590" w:author="LS" w:date="2023-06-28T18:26:00Z"/>
          <w:rFonts w:ascii="Arial" w:hAnsi="Arial" w:cs="Arial"/>
          <w:sz w:val="20"/>
        </w:rPr>
      </w:pPr>
      <w:r w:rsidRPr="003F3414">
        <w:rPr>
          <w:rFonts w:ascii="Arial" w:hAnsi="Arial" w:cs="Arial"/>
          <w:sz w:val="20"/>
        </w:rPr>
        <w:t xml:space="preserve">Štandardný formulár zmluvy o poskytnutí príspevku je zverejnený na </w:t>
      </w:r>
      <w:r w:rsidRPr="00C241EB">
        <w:rPr>
          <w:rFonts w:ascii="Arial" w:hAnsi="Arial" w:cs="Arial"/>
          <w:sz w:val="20"/>
        </w:rPr>
        <w:t xml:space="preserve">webovom sídle </w:t>
      </w:r>
      <w:ins w:id="591" w:author="LS" w:date="2023-04-11T16:14:00Z">
        <w:r w:rsidR="00C241EB" w:rsidRPr="00C241EB">
          <w:rPr>
            <w:rFonts w:ascii="Arial" w:hAnsi="Arial" w:cs="Arial"/>
            <w:sz w:val="20"/>
            <w:rPrChange w:id="592" w:author="LS" w:date="2023-04-11T16:16:00Z">
              <w:rPr>
                <w:rFonts w:ascii="Arial" w:hAnsi="Arial" w:cs="Arial"/>
                <w:sz w:val="20"/>
                <w:highlight w:val="yellow"/>
              </w:rPr>
            </w:rPrChange>
          </w:rPr>
          <w:t xml:space="preserve"> </w:t>
        </w:r>
      </w:ins>
    </w:p>
    <w:p w14:paraId="04F3DF7D" w14:textId="77777777" w:rsidR="00EA7194" w:rsidRDefault="00AA26B4" w:rsidP="00AA26B4">
      <w:pPr>
        <w:spacing w:after="0" w:line="240" w:lineRule="auto"/>
        <w:jc w:val="both"/>
        <w:rPr>
          <w:ins w:id="593" w:author="LS" w:date="2023-06-28T18:28:00Z"/>
          <w:rFonts w:ascii="Arial" w:hAnsi="Arial" w:cs="Arial"/>
          <w:sz w:val="20"/>
        </w:rPr>
      </w:pPr>
      <w:ins w:id="594" w:author="LS" w:date="2023-06-28T18:23:00Z">
        <w:r>
          <w:rPr>
            <w:rFonts w:ascii="Arial" w:hAnsi="Arial" w:cs="Arial"/>
            <w:sz w:val="20"/>
          </w:rPr>
          <w:t>MAS ProTatry,o.z.</w:t>
        </w:r>
      </w:ins>
      <w:ins w:id="595" w:author="LS" w:date="2023-06-28T18:24:00Z">
        <w:r>
          <w:rPr>
            <w:rFonts w:ascii="Arial" w:hAnsi="Arial" w:cs="Arial"/>
            <w:sz w:val="20"/>
          </w:rPr>
          <w:t>:</w:t>
        </w:r>
      </w:ins>
    </w:p>
    <w:p w14:paraId="4759D0D1" w14:textId="20C9AFE5" w:rsidR="00AA26B4" w:rsidRDefault="00AA26B4">
      <w:pPr>
        <w:spacing w:after="0" w:line="240" w:lineRule="auto"/>
        <w:jc w:val="both"/>
        <w:rPr>
          <w:ins w:id="596" w:author="LS" w:date="2023-06-28T18:26:00Z"/>
          <w:rFonts w:ascii="Arial" w:hAnsi="Arial" w:cs="Arial"/>
          <w:sz w:val="20"/>
        </w:rPr>
        <w:pPrChange w:id="597" w:author="LS" w:date="2023-06-28T18:26:00Z">
          <w:pPr>
            <w:spacing w:before="80" w:after="0" w:line="240" w:lineRule="auto"/>
            <w:jc w:val="both"/>
          </w:pPr>
        </w:pPrChange>
      </w:pPr>
      <w:ins w:id="598" w:author="LS" w:date="2023-06-28T18:24:00Z">
        <w:r>
          <w:rPr>
            <w:rFonts w:ascii="Arial" w:hAnsi="Arial" w:cs="Arial"/>
            <w:sz w:val="20"/>
          </w:rPr>
          <w:fldChar w:fldCharType="begin"/>
        </w:r>
        <w:r>
          <w:rPr>
            <w:rFonts w:ascii="Arial" w:hAnsi="Arial" w:cs="Arial"/>
            <w:sz w:val="20"/>
          </w:rPr>
          <w:instrText>HYPERLINK "</w:instrText>
        </w:r>
        <w:r w:rsidRPr="00AA26B4">
          <w:rPr>
            <w:rFonts w:ascii="Arial" w:hAnsi="Arial" w:cs="Arial"/>
            <w:sz w:val="20"/>
          </w:rPr>
          <w:instrText>https://www.protatry.sk/dokumenty/#zmluvy</w:instrText>
        </w:r>
        <w:r>
          <w:rPr>
            <w:rFonts w:ascii="Arial" w:hAnsi="Arial" w:cs="Arial"/>
            <w:sz w:val="20"/>
          </w:rPr>
          <w:instrText>"</w:instrText>
        </w:r>
        <w:r>
          <w:rPr>
            <w:rFonts w:ascii="Arial" w:hAnsi="Arial" w:cs="Arial"/>
            <w:sz w:val="20"/>
          </w:rPr>
        </w:r>
        <w:r>
          <w:rPr>
            <w:rFonts w:ascii="Arial" w:hAnsi="Arial" w:cs="Arial"/>
            <w:sz w:val="20"/>
          </w:rPr>
          <w:fldChar w:fldCharType="separate"/>
        </w:r>
        <w:r w:rsidRPr="00EF177F">
          <w:rPr>
            <w:rStyle w:val="Hypertextovprepojenie"/>
            <w:rFonts w:cs="Arial"/>
            <w:sz w:val="20"/>
          </w:rPr>
          <w:t>https://www.protatry.sk/dokumenty/#zmluvy</w:t>
        </w:r>
        <w:r>
          <w:rPr>
            <w:rFonts w:ascii="Arial" w:hAnsi="Arial" w:cs="Arial"/>
            <w:sz w:val="20"/>
          </w:rPr>
          <w:fldChar w:fldCharType="end"/>
        </w:r>
      </w:ins>
    </w:p>
    <w:p w14:paraId="5D9A818F" w14:textId="76720BC8" w:rsidR="00AA26B4" w:rsidRDefault="00AA26B4">
      <w:pPr>
        <w:spacing w:after="0" w:line="240" w:lineRule="auto"/>
        <w:jc w:val="both"/>
        <w:rPr>
          <w:ins w:id="599" w:author="LS" w:date="2023-06-28T18:24:00Z"/>
          <w:rFonts w:ascii="Arial" w:hAnsi="Arial" w:cs="Arial"/>
          <w:sz w:val="20"/>
        </w:rPr>
        <w:pPrChange w:id="600" w:author="LS" w:date="2023-06-28T18:26:00Z">
          <w:pPr>
            <w:spacing w:before="80" w:line="240" w:lineRule="auto"/>
            <w:jc w:val="both"/>
          </w:pPr>
        </w:pPrChange>
      </w:pPr>
      <w:ins w:id="601" w:author="LS" w:date="2023-06-28T18:24:00Z">
        <w:r>
          <w:rPr>
            <w:rFonts w:ascii="Arial" w:hAnsi="Arial" w:cs="Arial"/>
            <w:sz w:val="20"/>
          </w:rPr>
          <w:t>RO pre IROP:</w:t>
        </w:r>
      </w:ins>
    </w:p>
    <w:p w14:paraId="3F5B6A6A" w14:textId="523886DC" w:rsidR="00997F82" w:rsidRPr="00DD103D" w:rsidRDefault="00AA26B4">
      <w:pPr>
        <w:spacing w:line="240" w:lineRule="auto"/>
        <w:jc w:val="both"/>
        <w:rPr>
          <w:rFonts w:ascii="Arial" w:hAnsi="Arial" w:cs="Arial"/>
          <w:sz w:val="20"/>
        </w:rPr>
        <w:pPrChange w:id="602" w:author="LS" w:date="2023-06-28T18:26:00Z">
          <w:pPr>
            <w:spacing w:before="80" w:line="240" w:lineRule="auto"/>
            <w:jc w:val="both"/>
          </w:pPr>
        </w:pPrChange>
      </w:pPr>
      <w:ins w:id="603" w:author="LS" w:date="2023-06-28T18:23:00Z">
        <w:r w:rsidRPr="00AA26B4">
          <w:rPr>
            <w:rStyle w:val="Hypertextovprepojenie"/>
            <w:sz w:val="20"/>
            <w:rPrChange w:id="604" w:author="LS" w:date="2023-06-28T18:28:00Z">
              <w:rPr>
                <w:rFonts w:ascii="Arial" w:hAnsi="Arial" w:cs="Arial"/>
                <w:sz w:val="20"/>
              </w:rPr>
            </w:rPrChange>
          </w:rPr>
          <w:t>“</w:t>
        </w:r>
      </w:ins>
      <w:ins w:id="605" w:author="LS" w:date="2023-06-28T18:24:00Z">
        <w:r w:rsidRPr="00AA26B4">
          <w:rPr>
            <w:rStyle w:val="Hypertextovprepojenie"/>
            <w:rFonts w:cs="Arial"/>
            <w:sz w:val="20"/>
            <w:rPrChange w:id="606" w:author="LS" w:date="2023-06-28T18:28:00Z">
              <w:rPr>
                <w:sz w:val="20"/>
              </w:rPr>
            </w:rPrChange>
          </w:rPr>
          <w:fldChar w:fldCharType="begin"/>
        </w:r>
        <w:r w:rsidRPr="00AA26B4">
          <w:rPr>
            <w:rStyle w:val="Hypertextovprepojenie"/>
            <w:rFonts w:cs="Arial"/>
            <w:sz w:val="20"/>
            <w:rPrChange w:id="607" w:author="LS" w:date="2023-06-28T18:28:00Z">
              <w:rPr>
                <w:sz w:val="20"/>
              </w:rPr>
            </w:rPrChange>
          </w:rPr>
          <w:instrText>HYPERLINK "</w:instrText>
        </w:r>
      </w:ins>
      <w:ins w:id="608" w:author="LS" w:date="2023-04-11T16:14:00Z">
        <w:r w:rsidRPr="00AA26B4">
          <w:rPr>
            <w:rStyle w:val="Hypertextovprepojenie"/>
            <w:rFonts w:cs="Arial"/>
            <w:sz w:val="20"/>
            <w:rPrChange w:id="609" w:author="LS" w:date="2023-06-28T18:28:00Z">
              <w:rPr>
                <w:rStyle w:val="Hypertextovprepojenie"/>
                <w:rFonts w:ascii="Times New Roman" w:hAnsi="Times New Roman"/>
                <w:sz w:val="20"/>
                <w:highlight w:val="yellow"/>
              </w:rPr>
            </w:rPrChange>
          </w:rPr>
          <w:instrText>https://www.mirri.gov.sk/mpsr/irop-programove-obdobie-2014-2020/clld/programove-dokumenty/vzory/vzor-zmluvy-o-prispevok/index.html</w:instrText>
        </w:r>
      </w:ins>
      <w:ins w:id="610" w:author="LS" w:date="2023-06-28T18:24:00Z">
        <w:r w:rsidRPr="00AA26B4">
          <w:rPr>
            <w:rStyle w:val="Hypertextovprepojenie"/>
            <w:rFonts w:cs="Arial"/>
            <w:sz w:val="20"/>
            <w:rPrChange w:id="611" w:author="LS" w:date="2023-06-28T18:28:00Z">
              <w:rPr>
                <w:sz w:val="20"/>
              </w:rPr>
            </w:rPrChange>
          </w:rPr>
          <w:instrText>"</w:instrText>
        </w:r>
        <w:r w:rsidRPr="00BC5440">
          <w:rPr>
            <w:rStyle w:val="Hypertextovprepojenie"/>
            <w:rFonts w:cs="Arial"/>
            <w:sz w:val="20"/>
          </w:rPr>
        </w:r>
        <w:r w:rsidRPr="00AA26B4">
          <w:rPr>
            <w:rStyle w:val="Hypertextovprepojenie"/>
            <w:rFonts w:cs="Arial"/>
            <w:sz w:val="20"/>
            <w:rPrChange w:id="612" w:author="LS" w:date="2023-06-28T18:28:00Z">
              <w:rPr>
                <w:sz w:val="20"/>
              </w:rPr>
            </w:rPrChange>
          </w:rPr>
          <w:fldChar w:fldCharType="separate"/>
        </w:r>
      </w:ins>
      <w:ins w:id="613" w:author="LS" w:date="2023-04-11T16:14:00Z">
        <w:r w:rsidRPr="00AA26B4">
          <w:rPr>
            <w:rStyle w:val="Hypertextovprepojenie"/>
            <w:rFonts w:cs="Arial"/>
            <w:sz w:val="20"/>
            <w:rPrChange w:id="614" w:author="LS" w:date="2023-06-28T18:28:00Z">
              <w:rPr>
                <w:rStyle w:val="Hypertextovprepojenie"/>
                <w:rFonts w:ascii="Times New Roman" w:hAnsi="Times New Roman"/>
                <w:sz w:val="20"/>
                <w:highlight w:val="yellow"/>
              </w:rPr>
            </w:rPrChange>
          </w:rPr>
          <w:t>https://www.mirri.gov.sk/mpsr/irop-programove-obdobie-2014-2020/clld/programove-dokumenty/vzory/vzor-zmluvy-o-prispevok/index.html</w:t>
        </w:r>
      </w:ins>
      <w:ins w:id="615" w:author="LS" w:date="2023-06-28T18:24:00Z">
        <w:r w:rsidRPr="00AA26B4">
          <w:rPr>
            <w:rStyle w:val="Hypertextovprepojenie"/>
            <w:rFonts w:cs="Arial"/>
            <w:sz w:val="20"/>
            <w:rPrChange w:id="616" w:author="LS" w:date="2023-06-28T18:28:00Z">
              <w:rPr>
                <w:sz w:val="20"/>
              </w:rPr>
            </w:rPrChange>
          </w:rPr>
          <w:fldChar w:fldCharType="end"/>
        </w:r>
      </w:ins>
      <w:del w:id="617" w:author="LS" w:date="2023-04-11T16:14:00Z">
        <w:r w:rsidR="00997F82" w:rsidRPr="00C241EB" w:rsidDel="00C241EB">
          <w:rPr>
            <w:rFonts w:ascii="Arial" w:hAnsi="Arial" w:cs="Arial"/>
            <w:sz w:val="20"/>
          </w:rPr>
          <w:delText>...</w:delText>
        </w:r>
      </w:del>
      <w:ins w:id="618" w:author="LS" w:date="2023-04-11T16:14:00Z">
        <w:r w:rsidR="00C241EB" w:rsidRPr="00C241EB">
          <w:rPr>
            <w:rFonts w:ascii="Arial" w:hAnsi="Arial" w:cs="Arial"/>
            <w:sz w:val="20"/>
            <w:rPrChange w:id="619" w:author="LS" w:date="2023-04-11T16:16:00Z">
              <w:rPr>
                <w:rFonts w:ascii="Arial" w:hAnsi="Arial" w:cs="Arial"/>
                <w:sz w:val="20"/>
                <w:highlight w:val="yellow"/>
              </w:rPr>
            </w:rPrChange>
          </w:rPr>
          <w:t>.</w:t>
        </w:r>
      </w:ins>
      <w:del w:id="620" w:author="LS" w:date="2023-04-11T16:15:00Z">
        <w:r w:rsidR="00997F82" w:rsidRPr="00C241EB" w:rsidDel="00C241EB">
          <w:rPr>
            <w:rFonts w:ascii="Arial" w:hAnsi="Arial" w:cs="Arial"/>
            <w:sz w:val="20"/>
          </w:rPr>
          <w:delText>..................</w:delText>
        </w:r>
      </w:del>
      <w:r w:rsidR="00997F82" w:rsidRPr="00C241EB">
        <w:rPr>
          <w:rFonts w:ascii="Arial" w:hAnsi="Arial" w:cs="Arial"/>
          <w:sz w:val="20"/>
        </w:rPr>
        <w:t xml:space="preserve"> Zverejnený formulár zmluvy o príspevku je rámcovým vzorom zmluvy a MAS je</w:t>
      </w:r>
      <w:r w:rsidR="00997F82" w:rsidRPr="003F3414">
        <w:rPr>
          <w:rFonts w:ascii="Arial" w:hAnsi="Arial" w:cs="Arial"/>
          <w:sz w:val="20"/>
        </w:rPr>
        <w:t xml:space="preserve"> oprávnená zmeniť formulár zmluvy v</w:t>
      </w:r>
      <w:r w:rsidR="00FF6C9B">
        <w:rPr>
          <w:rFonts w:ascii="Arial" w:hAnsi="Arial" w:cs="Arial"/>
          <w:sz w:val="20"/>
        </w:rPr>
        <w:t> </w:t>
      </w:r>
      <w:r w:rsidR="00997F82" w:rsidRPr="003F3414">
        <w:rPr>
          <w:rFonts w:ascii="Arial" w:hAnsi="Arial" w:cs="Arial"/>
          <w:sz w:val="20"/>
        </w:rPr>
        <w:t xml:space="preserve">závislosti od špecifických potrieb implementácie projektov. Formulár zmluvy </w:t>
      </w:r>
      <w:r w:rsidR="00997F82"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4C46AA75"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24466F">
        <w:rPr>
          <w:color w:val="auto"/>
          <w:szCs w:val="22"/>
        </w:rPr>
        <w:t>pričom zmena sa nesmie týkať hodnotiaceho kola, v rámci ktorého už MAS vydala oznámenia o schválení alebo neschválení ŽoPr.</w:t>
      </w:r>
      <w:r w:rsidRPr="003F3414">
        <w:rPr>
          <w:color w:val="auto"/>
          <w:szCs w:val="22"/>
        </w:rPr>
        <w:t>.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4E063042"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lastRenderedPageBreak/>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6BD2B7FE"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ins w:id="621" w:author="Ladislav Sisák" w:date="2023-03-17T17:16:00Z">
        <w:r w:rsidR="00F43B4B">
          <w:fldChar w:fldCharType="begin"/>
        </w:r>
        <w:r w:rsidR="00F43B4B">
          <w:instrText>HYPERLINK "https://www.protatry.sk/vyzvy/"</w:instrText>
        </w:r>
        <w:r w:rsidR="00F43B4B">
          <w:fldChar w:fldCharType="separate"/>
        </w:r>
        <w:r w:rsidR="00F43B4B">
          <w:rPr>
            <w:rStyle w:val="Hypertextovprepojenie"/>
          </w:rPr>
          <w:t>https://www.protatry.sk/vyzvy/</w:t>
        </w:r>
        <w:r w:rsidR="00F43B4B">
          <w:rPr>
            <w:rStyle w:val="Hypertextovprepojenie"/>
          </w:rPr>
          <w:fldChar w:fldCharType="end"/>
        </w:r>
        <w:r w:rsidR="00F43B4B">
          <w:fldChar w:fldCharType="begin"/>
        </w:r>
        <w:r w:rsidR="00F43B4B">
          <w:instrText>HYPERLINK "https://www.protatry.sk/"</w:instrText>
        </w:r>
        <w:r w:rsidR="00F43B4B">
          <w:fldChar w:fldCharType="end"/>
        </w:r>
        <w:r w:rsidR="00F43B4B" w:rsidRPr="003F3414">
          <w:rPr>
            <w:rFonts w:ascii="Arial" w:hAnsi="Arial" w:cs="Arial"/>
            <w:spacing w:val="-3"/>
            <w:sz w:val="20"/>
            <w:szCs w:val="20"/>
          </w:rPr>
          <w:t xml:space="preserve"> </w:t>
        </w:r>
        <w:commentRangeStart w:id="622"/>
        <w:commentRangeEnd w:id="622"/>
        <w:r w:rsidR="00F43B4B" w:rsidRPr="003F3414">
          <w:rPr>
            <w:rStyle w:val="Odkaznakomentr"/>
            <w:rFonts w:ascii="Arial" w:eastAsia="Times New Roman" w:hAnsi="Arial" w:cs="Arial"/>
            <w:sz w:val="20"/>
            <w:szCs w:val="20"/>
          </w:rPr>
          <w:commentReference w:id="622"/>
        </w:r>
      </w:ins>
      <w:commentRangeStart w:id="623"/>
      <w:del w:id="624" w:author="Ladislav Sisák" w:date="2023-03-17T17:16:00Z">
        <w:r w:rsidRPr="003F3414" w:rsidDel="00F43B4B">
          <w:rPr>
            <w:rFonts w:ascii="Arial" w:hAnsi="Arial" w:cs="Arial"/>
            <w:spacing w:val="-3"/>
            <w:sz w:val="20"/>
            <w:szCs w:val="20"/>
          </w:rPr>
          <w:delText>...............</w:delText>
        </w:r>
      </w:del>
      <w:ins w:id="625" w:author="Ladislav Sisák" w:date="2023-03-17T17:16:00Z">
        <w:r w:rsidR="00F43B4B">
          <w:rPr>
            <w:rFonts w:ascii="Arial" w:hAnsi="Arial" w:cs="Arial"/>
            <w:spacing w:val="-3"/>
            <w:sz w:val="20"/>
            <w:szCs w:val="20"/>
          </w:rPr>
          <w:t>a</w:t>
        </w:r>
      </w:ins>
      <w:del w:id="626" w:author="Ladislav Sisák" w:date="2023-03-17T17:16:00Z">
        <w:r w:rsidRPr="003F3414" w:rsidDel="00F43B4B">
          <w:rPr>
            <w:rFonts w:ascii="Arial" w:hAnsi="Arial" w:cs="Arial"/>
            <w:spacing w:val="-3"/>
            <w:sz w:val="20"/>
            <w:szCs w:val="20"/>
          </w:rPr>
          <w:delText xml:space="preserve">, </w:delText>
        </w:r>
        <w:commentRangeEnd w:id="623"/>
        <w:r w:rsidRPr="003F3414" w:rsidDel="00F43B4B">
          <w:rPr>
            <w:rStyle w:val="Odkaznakomentr"/>
            <w:rFonts w:ascii="Arial" w:eastAsia="Times New Roman" w:hAnsi="Arial" w:cs="Arial"/>
            <w:sz w:val="20"/>
            <w:szCs w:val="20"/>
          </w:rPr>
          <w:commentReference w:id="623"/>
        </w:r>
        <w:r w:rsidRPr="003F3414" w:rsidDel="00F43B4B">
          <w:rPr>
            <w:rFonts w:ascii="Arial" w:hAnsi="Arial" w:cs="Arial"/>
            <w:spacing w:val="-3"/>
            <w:sz w:val="20"/>
            <w:szCs w:val="20"/>
          </w:rPr>
          <w:delText>a</w:delText>
        </w:r>
      </w:del>
      <w:r w:rsidRPr="003F3414">
        <w:rPr>
          <w:rFonts w:ascii="Arial" w:hAnsi="Arial" w:cs="Arial"/>
          <w:spacing w:val="-3"/>
          <w:sz w:val="20"/>
          <w:szCs w:val="20"/>
        </w:rPr>
        <w:t xml:space="preserve">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701FBF39" w14:textId="2E96FC6C" w:rsidR="00F43B4B" w:rsidRPr="003F3414" w:rsidRDefault="00997F82" w:rsidP="00F43B4B">
      <w:pPr>
        <w:pStyle w:val="Odsekzoznamu"/>
        <w:numPr>
          <w:ilvl w:val="0"/>
          <w:numId w:val="44"/>
        </w:numPr>
        <w:autoSpaceDE w:val="0"/>
        <w:autoSpaceDN w:val="0"/>
        <w:adjustRightInd w:val="0"/>
        <w:spacing w:before="160" w:after="120" w:line="240" w:lineRule="auto"/>
        <w:jc w:val="both"/>
        <w:rPr>
          <w:ins w:id="627" w:author="Ladislav Sisák" w:date="2023-03-17T17:18:00Z"/>
          <w:rFonts w:ascii="Arial" w:hAnsi="Arial" w:cs="Arial"/>
          <w:spacing w:val="-3"/>
          <w:sz w:val="20"/>
          <w:szCs w:val="20"/>
        </w:rPr>
      </w:pPr>
      <w:r w:rsidRPr="003F3414">
        <w:rPr>
          <w:rFonts w:ascii="Arial" w:hAnsi="Arial" w:cs="Arial"/>
          <w:spacing w:val="-3"/>
          <w:sz w:val="20"/>
          <w:szCs w:val="20"/>
        </w:rPr>
        <w:t>Elektronickou formou na e-mailovú adresu MAS:</w:t>
      </w:r>
      <w:ins w:id="628" w:author="Ladislav Sisák" w:date="2023-03-17T17:18:00Z">
        <w:r w:rsidR="00F43B4B" w:rsidRPr="00F43B4B">
          <w:rPr>
            <w:rFonts w:ascii="Arial" w:hAnsi="Arial" w:cs="Arial"/>
            <w:spacing w:val="-3"/>
            <w:sz w:val="20"/>
            <w:szCs w:val="20"/>
          </w:rPr>
          <w:t xml:space="preserve"> </w:t>
        </w:r>
        <w:r w:rsidR="00F43B4B" w:rsidRPr="0032062D">
          <w:rPr>
            <w:rFonts w:ascii="Arial" w:hAnsi="Arial" w:cs="Arial"/>
            <w:spacing w:val="-3"/>
            <w:sz w:val="20"/>
            <w:szCs w:val="20"/>
          </w:rPr>
          <w:t>info@protatry.sk</w:t>
        </w:r>
        <w:commentRangeStart w:id="629"/>
        <w:r w:rsidR="00F43B4B" w:rsidRPr="003F3414">
          <w:rPr>
            <w:rFonts w:ascii="Arial" w:hAnsi="Arial" w:cs="Arial"/>
            <w:spacing w:val="-3"/>
            <w:sz w:val="20"/>
            <w:szCs w:val="20"/>
          </w:rPr>
          <w:t xml:space="preserve"> </w:t>
        </w:r>
        <w:commentRangeEnd w:id="629"/>
        <w:r w:rsidR="00F43B4B" w:rsidRPr="003F3414">
          <w:rPr>
            <w:rStyle w:val="Odkaznakomentr"/>
            <w:rFonts w:ascii="Arial" w:eastAsia="Times New Roman" w:hAnsi="Arial" w:cs="Arial"/>
            <w:sz w:val="20"/>
            <w:szCs w:val="20"/>
          </w:rPr>
          <w:commentReference w:id="629"/>
        </w:r>
        <w:r w:rsidR="00F43B4B" w:rsidRPr="003F3414">
          <w:rPr>
            <w:rFonts w:ascii="Arial" w:hAnsi="Arial" w:cs="Arial"/>
            <w:spacing w:val="-3"/>
            <w:sz w:val="20"/>
            <w:szCs w:val="20"/>
          </w:rPr>
          <w:t xml:space="preserve"> </w:t>
        </w:r>
      </w:ins>
    </w:p>
    <w:p w14:paraId="57FCE7FF" w14:textId="2F48BE36" w:rsidR="00997F82" w:rsidRPr="00F43B4B" w:rsidDel="00F43B4B" w:rsidRDefault="00997F82">
      <w:pPr>
        <w:ind w:left="360"/>
        <w:rPr>
          <w:del w:id="630" w:author="Ladislav Sisák" w:date="2023-03-17T17:18:00Z"/>
          <w:rFonts w:ascii="Arial" w:hAnsi="Arial" w:cs="Arial"/>
          <w:spacing w:val="-3"/>
          <w:sz w:val="20"/>
          <w:szCs w:val="20"/>
          <w:rPrChange w:id="631" w:author="Ladislav Sisák" w:date="2023-03-17T17:18:00Z">
            <w:rPr>
              <w:del w:id="632" w:author="Ladislav Sisák" w:date="2023-03-17T17:18:00Z"/>
            </w:rPr>
          </w:rPrChange>
        </w:rPr>
        <w:pPrChange w:id="633" w:author="Ladislav Sisák" w:date="2023-03-17T17:18:00Z">
          <w:pPr>
            <w:autoSpaceDE w:val="0"/>
            <w:autoSpaceDN w:val="0"/>
            <w:adjustRightInd w:val="0"/>
            <w:spacing w:before="160" w:after="120" w:line="240" w:lineRule="auto"/>
            <w:jc w:val="both"/>
          </w:pPr>
        </w:pPrChange>
      </w:pPr>
      <w:commentRangeStart w:id="634"/>
      <w:del w:id="635" w:author="Ladislav Sisák" w:date="2023-03-17T17:18:00Z">
        <w:r w:rsidRPr="00F43B4B" w:rsidDel="00F43B4B">
          <w:rPr>
            <w:rFonts w:ascii="Arial" w:hAnsi="Arial" w:cs="Arial"/>
            <w:spacing w:val="-3"/>
            <w:sz w:val="20"/>
            <w:szCs w:val="20"/>
            <w:rPrChange w:id="636" w:author="Ladislav Sisák" w:date="2023-03-17T17:18:00Z">
              <w:rPr/>
            </w:rPrChange>
          </w:rPr>
          <w:delText xml:space="preserve">..............., </w:delText>
        </w:r>
        <w:commentRangeEnd w:id="634"/>
        <w:r w:rsidRPr="003F3414" w:rsidDel="00F43B4B">
          <w:rPr>
            <w:rStyle w:val="Odkaznakomentr"/>
            <w:rFonts w:ascii="Arial" w:eastAsia="Times New Roman" w:hAnsi="Arial" w:cs="Arial"/>
            <w:sz w:val="20"/>
            <w:szCs w:val="20"/>
          </w:rPr>
          <w:commentReference w:id="634"/>
        </w:r>
        <w:r w:rsidRPr="00F43B4B" w:rsidDel="00F43B4B">
          <w:rPr>
            <w:rFonts w:ascii="Arial" w:hAnsi="Arial" w:cs="Arial"/>
            <w:spacing w:val="-3"/>
            <w:sz w:val="20"/>
            <w:szCs w:val="20"/>
            <w:rPrChange w:id="637" w:author="Ladislav Sisák" w:date="2023-03-17T17:18:00Z">
              <w:rPr/>
            </w:rPrChange>
          </w:rPr>
          <w:delText xml:space="preserve"> </w:delText>
        </w:r>
      </w:del>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74DFD295"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8E170C">
        <w:rPr>
          <w:rFonts w:ascii="Arial" w:hAnsi="Arial" w:cs="Arial"/>
          <w:bCs/>
          <w:iCs/>
          <w:sz w:val="20"/>
          <w:szCs w:val="19"/>
        </w:rPr>
        <w:t>ej</w:t>
      </w:r>
      <w:r w:rsidRPr="003F3414">
        <w:rPr>
          <w:rFonts w:ascii="Arial" w:hAnsi="Arial" w:cs="Arial"/>
          <w:bCs/>
          <w:iCs/>
          <w:sz w:val="20"/>
          <w:szCs w:val="19"/>
        </w:rPr>
        <w:t xml:space="preserve"> aktiv</w:t>
      </w:r>
      <w:r w:rsidR="008E170C">
        <w:rPr>
          <w:rFonts w:ascii="Arial" w:hAnsi="Arial" w:cs="Arial"/>
          <w:bCs/>
          <w:iCs/>
          <w:sz w:val="20"/>
          <w:szCs w:val="19"/>
        </w:rPr>
        <w:t>i</w:t>
      </w:r>
      <w:r w:rsidRPr="003F3414">
        <w:rPr>
          <w:rFonts w:ascii="Arial" w:hAnsi="Arial" w:cs="Arial"/>
          <w:bCs/>
          <w:iCs/>
          <w:sz w:val="20"/>
          <w:szCs w:val="19"/>
        </w:rPr>
        <w:t>t</w:t>
      </w:r>
      <w:r w:rsidR="008E170C">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32B6FCBD" w:rsidR="008644F8" w:rsidRPr="00FA7A1A" w:rsidDel="00F43B4B" w:rsidRDefault="008644F8">
      <w:pPr>
        <w:spacing w:before="120" w:after="120" w:line="240" w:lineRule="auto"/>
        <w:rPr>
          <w:del w:id="638" w:author="Ladislav Sisák" w:date="2023-03-17T17:19:00Z"/>
          <w:rFonts w:ascii="Arial" w:hAnsi="Arial" w:cs="Arial"/>
          <w:b/>
          <w:bCs/>
          <w:iCs/>
          <w:sz w:val="20"/>
          <w:szCs w:val="19"/>
        </w:rPr>
      </w:pPr>
      <w:commentRangeStart w:id="639"/>
    </w:p>
    <w:p w14:paraId="0DC71B6E" w14:textId="14646ABE" w:rsidR="002E60A3" w:rsidRPr="00FA7A1A" w:rsidDel="00F43B4B" w:rsidRDefault="002E60A3">
      <w:pPr>
        <w:spacing w:before="120" w:after="120" w:line="240" w:lineRule="auto"/>
        <w:rPr>
          <w:del w:id="640" w:author="Ladislav Sisák" w:date="2023-03-17T17:19:00Z"/>
          <w:rFonts w:ascii="Arial" w:hAnsi="Arial" w:cs="Arial"/>
          <w:b/>
          <w:bCs/>
          <w:iCs/>
          <w:sz w:val="20"/>
          <w:szCs w:val="19"/>
          <w:highlight w:val="yellow"/>
        </w:rPr>
        <w:pPrChange w:id="641" w:author="Ladislav Sisák" w:date="2023-03-17T17:19:00Z">
          <w:pPr>
            <w:spacing w:before="120" w:after="120" w:line="240" w:lineRule="auto"/>
            <w:jc w:val="center"/>
          </w:pPr>
        </w:pPrChange>
      </w:pPr>
      <w:del w:id="642" w:author="Ladislav Sisák" w:date="2023-03-17T17:19:00Z">
        <w:r w:rsidRPr="00FA7A1A" w:rsidDel="00F43B4B">
          <w:rPr>
            <w:rFonts w:ascii="Arial" w:hAnsi="Arial" w:cs="Arial"/>
            <w:b/>
            <w:bCs/>
            <w:iCs/>
            <w:sz w:val="20"/>
            <w:szCs w:val="19"/>
            <w:highlight w:val="yellow"/>
          </w:rPr>
          <w:delText xml:space="preserve">Odporúčania pri stanovení </w:delText>
        </w:r>
        <w:r w:rsidR="00294AA0" w:rsidDel="00F43B4B">
          <w:rPr>
            <w:rFonts w:ascii="Arial" w:hAnsi="Arial" w:cs="Arial"/>
            <w:b/>
            <w:bCs/>
            <w:iCs/>
            <w:sz w:val="20"/>
            <w:szCs w:val="19"/>
            <w:highlight w:val="yellow"/>
          </w:rPr>
          <w:delText>hraničného</w:delText>
        </w:r>
        <w:r w:rsidRPr="00FA7A1A" w:rsidDel="00F43B4B">
          <w:rPr>
            <w:rFonts w:ascii="Arial" w:hAnsi="Arial" w:cs="Arial"/>
            <w:b/>
            <w:bCs/>
            <w:iCs/>
            <w:sz w:val="20"/>
            <w:szCs w:val="19"/>
            <w:highlight w:val="yellow"/>
          </w:rPr>
          <w:delText xml:space="preserve"> termínu </w:delText>
        </w:r>
        <w:r w:rsidR="00294AA0" w:rsidDel="00F43B4B">
          <w:rPr>
            <w:rFonts w:ascii="Arial" w:hAnsi="Arial" w:cs="Arial"/>
            <w:b/>
            <w:bCs/>
            <w:iCs/>
            <w:sz w:val="20"/>
            <w:szCs w:val="19"/>
            <w:highlight w:val="yellow"/>
          </w:rPr>
          <w:delText>u</w:delText>
        </w:r>
        <w:r w:rsidRPr="00FA7A1A" w:rsidDel="00F43B4B">
          <w:rPr>
            <w:rFonts w:ascii="Arial" w:hAnsi="Arial" w:cs="Arial"/>
            <w:b/>
            <w:bCs/>
            <w:iCs/>
            <w:sz w:val="20"/>
            <w:szCs w:val="19"/>
            <w:highlight w:val="yellow"/>
          </w:rPr>
          <w:delText xml:space="preserve">končenia realizácie projektu </w:delText>
        </w:r>
        <w:r w:rsidR="00294AA0" w:rsidDel="00F43B4B">
          <w:rPr>
            <w:rFonts w:ascii="Arial" w:hAnsi="Arial" w:cs="Arial"/>
            <w:b/>
            <w:bCs/>
            <w:iCs/>
            <w:sz w:val="20"/>
            <w:szCs w:val="19"/>
            <w:highlight w:val="yellow"/>
          </w:rPr>
          <w:br/>
        </w:r>
        <w:r w:rsidRPr="00FA7A1A" w:rsidDel="00F43B4B">
          <w:rPr>
            <w:rFonts w:ascii="Arial" w:hAnsi="Arial" w:cs="Arial"/>
            <w:b/>
            <w:bCs/>
            <w:iCs/>
            <w:sz w:val="20"/>
            <w:szCs w:val="19"/>
            <w:highlight w:val="yellow"/>
          </w:rPr>
          <w:delText>a predloženia záverečnej žiadosti o platbu</w:delText>
        </w:r>
      </w:del>
    </w:p>
    <w:p w14:paraId="53B62569" w14:textId="587A5073" w:rsidR="00E47E99" w:rsidRPr="00163553" w:rsidDel="00F43B4B" w:rsidRDefault="00E47E99">
      <w:pPr>
        <w:spacing w:before="120" w:after="120" w:line="240" w:lineRule="auto"/>
        <w:rPr>
          <w:del w:id="643" w:author="Ladislav Sisák" w:date="2023-03-17T17:19:00Z"/>
          <w:rFonts w:ascii="Arial" w:hAnsi="Arial" w:cs="Arial"/>
          <w:bCs/>
          <w:iCs/>
          <w:sz w:val="20"/>
          <w:szCs w:val="19"/>
          <w:highlight w:val="yellow"/>
        </w:rPr>
        <w:pPrChange w:id="644" w:author="Ladislav Sisák" w:date="2023-03-17T17:19:00Z">
          <w:pPr>
            <w:spacing w:before="120" w:after="120" w:line="240" w:lineRule="auto"/>
            <w:jc w:val="both"/>
          </w:pPr>
        </w:pPrChange>
      </w:pPr>
      <w:del w:id="645" w:author="Ladislav Sisák" w:date="2023-03-17T17:19:00Z">
        <w:r w:rsidRPr="00163553" w:rsidDel="00F43B4B">
          <w:rPr>
            <w:rFonts w:ascii="Arial" w:hAnsi="Arial" w:cs="Arial"/>
            <w:bCs/>
            <w:iCs/>
            <w:sz w:val="20"/>
            <w:szCs w:val="19"/>
            <w:highlight w:val="yellow"/>
          </w:rPr>
          <w:delText xml:space="preserve">Základnou podmienkou, ktorá musí byť dodržaná bez ohľadu na systém financovania je konečný termín oprávnenosti výdavkov, ktorým je 31. december 2023. Vzhľadom na skutočnosť, že 31. december 2023 nie je pracovným dňom (nedeľa), posledným dňom je 29. december 2023. </w:delText>
        </w:r>
        <w:r w:rsidDel="00F43B4B">
          <w:rPr>
            <w:rFonts w:ascii="Arial" w:hAnsi="Arial" w:cs="Arial"/>
            <w:bCs/>
            <w:iCs/>
            <w:sz w:val="20"/>
            <w:szCs w:val="19"/>
            <w:highlight w:val="yellow"/>
          </w:rPr>
          <w:delText>Ďalším faktorom je posledný termín, do ktorého je potrebné predložiť agregované ŽoP RO pre IROP (16. februára 2024)</w:delText>
        </w:r>
      </w:del>
    </w:p>
    <w:p w14:paraId="0DC61E35" w14:textId="6290A153" w:rsidR="00E47E99" w:rsidRPr="00163553" w:rsidDel="00F43B4B" w:rsidRDefault="00E47E99">
      <w:pPr>
        <w:keepNext/>
        <w:spacing w:before="120" w:after="120" w:line="240" w:lineRule="auto"/>
        <w:rPr>
          <w:del w:id="646" w:author="Ladislav Sisák" w:date="2023-03-17T17:19:00Z"/>
          <w:rFonts w:ascii="Arial" w:hAnsi="Arial" w:cs="Arial"/>
          <w:b/>
          <w:bCs/>
          <w:iCs/>
          <w:sz w:val="20"/>
          <w:szCs w:val="19"/>
          <w:highlight w:val="yellow"/>
        </w:rPr>
        <w:pPrChange w:id="647" w:author="Ladislav Sisák" w:date="2023-03-17T17:19:00Z">
          <w:pPr>
            <w:keepNext/>
            <w:spacing w:before="240" w:after="120" w:line="240" w:lineRule="auto"/>
          </w:pPr>
        </w:pPrChange>
      </w:pPr>
      <w:del w:id="648" w:author="Ladislav Sisák" w:date="2023-03-17T17:19:00Z">
        <w:r w:rsidRPr="00163553" w:rsidDel="00F43B4B">
          <w:rPr>
            <w:rFonts w:ascii="Arial" w:hAnsi="Arial" w:cs="Arial"/>
            <w:b/>
            <w:bCs/>
            <w:iCs/>
            <w:sz w:val="20"/>
            <w:szCs w:val="19"/>
            <w:highlight w:val="yellow"/>
          </w:rPr>
          <w:delText>Príklad 1 – MAS je financovaná systémom zálohových platieb</w:delText>
        </w:r>
      </w:del>
    </w:p>
    <w:p w14:paraId="04817F1F" w14:textId="40F27EC1" w:rsidR="00E47E99" w:rsidRPr="00163553" w:rsidDel="00F43B4B" w:rsidRDefault="00E47E99">
      <w:pPr>
        <w:spacing w:before="120" w:after="120" w:line="240" w:lineRule="auto"/>
        <w:rPr>
          <w:del w:id="649" w:author="Ladislav Sisák" w:date="2023-03-17T17:19:00Z"/>
          <w:rFonts w:ascii="Arial" w:hAnsi="Arial" w:cs="Arial"/>
          <w:bCs/>
          <w:iCs/>
          <w:sz w:val="20"/>
          <w:szCs w:val="19"/>
          <w:highlight w:val="yellow"/>
        </w:rPr>
        <w:pPrChange w:id="650" w:author="Ladislav Sisák" w:date="2023-03-17T17:19:00Z">
          <w:pPr>
            <w:jc w:val="both"/>
          </w:pPr>
        </w:pPrChange>
      </w:pPr>
      <w:del w:id="651" w:author="Ladislav Sisák" w:date="2023-03-17T17:19:00Z">
        <w:r w:rsidRPr="00163553" w:rsidDel="00F43B4B">
          <w:rPr>
            <w:rFonts w:ascii="Arial" w:hAnsi="Arial" w:cs="Arial"/>
            <w:bCs/>
            <w:iCs/>
            <w:sz w:val="20"/>
            <w:szCs w:val="19"/>
            <w:highlight w:val="yellow"/>
          </w:rPr>
          <w:delText>V prípade, že je projekt MAS na realizáciu stratégie financovaný systémom zálohových platieb, MAS pri stanovení konečného termínu na predloženie záverečnej žiadosti o platbu berie do úvahy:</w:delText>
        </w:r>
      </w:del>
    </w:p>
    <w:p w14:paraId="76F66DA6" w14:textId="365FBD4A" w:rsidR="00E47E99" w:rsidRPr="00163553" w:rsidDel="00F43B4B" w:rsidRDefault="00E47E99">
      <w:pPr>
        <w:pStyle w:val="Odsekzoznamu"/>
        <w:numPr>
          <w:ilvl w:val="0"/>
          <w:numId w:val="75"/>
        </w:numPr>
        <w:spacing w:before="120" w:after="120" w:line="240" w:lineRule="auto"/>
        <w:rPr>
          <w:del w:id="652" w:author="Ladislav Sisák" w:date="2023-03-17T17:19:00Z"/>
          <w:rFonts w:ascii="Arial" w:hAnsi="Arial" w:cs="Arial"/>
          <w:bCs/>
          <w:iCs/>
          <w:sz w:val="20"/>
          <w:szCs w:val="19"/>
          <w:highlight w:val="yellow"/>
        </w:rPr>
        <w:pPrChange w:id="653" w:author="Ladislav Sisák" w:date="2023-03-17T17:19:00Z">
          <w:pPr>
            <w:pStyle w:val="Odsekzoznamu"/>
            <w:numPr>
              <w:numId w:val="75"/>
            </w:numPr>
            <w:ind w:hanging="360"/>
            <w:jc w:val="both"/>
          </w:pPr>
        </w:pPrChange>
      </w:pPr>
      <w:del w:id="654" w:author="Ladislav Sisák" w:date="2023-03-17T17:19:00Z">
        <w:r w:rsidRPr="00163553" w:rsidDel="00F43B4B">
          <w:rPr>
            <w:rFonts w:ascii="Arial" w:hAnsi="Arial" w:cs="Arial"/>
            <w:bCs/>
            <w:iCs/>
            <w:sz w:val="20"/>
            <w:szCs w:val="19"/>
            <w:highlight w:val="yellow"/>
          </w:rPr>
          <w:delText>čas potrebný na vykonanie finančnej kontroly ŽoP (10 pracovných dní od prijatia ŽoP)</w:delText>
        </w:r>
      </w:del>
    </w:p>
    <w:p w14:paraId="66D96BA5" w14:textId="6B6EBF45" w:rsidR="00E47E99" w:rsidRPr="00163553" w:rsidDel="00F43B4B" w:rsidRDefault="00E47E99">
      <w:pPr>
        <w:pStyle w:val="Odsekzoznamu"/>
        <w:numPr>
          <w:ilvl w:val="0"/>
          <w:numId w:val="75"/>
        </w:numPr>
        <w:spacing w:before="120" w:after="120" w:line="240" w:lineRule="auto"/>
        <w:rPr>
          <w:del w:id="655" w:author="Ladislav Sisák" w:date="2023-03-17T17:19:00Z"/>
          <w:rFonts w:ascii="Arial" w:hAnsi="Arial" w:cs="Arial"/>
          <w:bCs/>
          <w:iCs/>
          <w:sz w:val="20"/>
          <w:szCs w:val="19"/>
          <w:highlight w:val="yellow"/>
        </w:rPr>
        <w:pPrChange w:id="656" w:author="Ladislav Sisák" w:date="2023-03-17T17:19:00Z">
          <w:pPr>
            <w:pStyle w:val="Odsekzoznamu"/>
            <w:numPr>
              <w:numId w:val="75"/>
            </w:numPr>
            <w:ind w:hanging="360"/>
            <w:jc w:val="both"/>
          </w:pPr>
        </w:pPrChange>
      </w:pPr>
      <w:del w:id="657" w:author="Ladislav Sisák" w:date="2023-03-17T17:19:00Z">
        <w:r w:rsidRPr="00163553" w:rsidDel="00F43B4B">
          <w:rPr>
            <w:rFonts w:ascii="Arial" w:hAnsi="Arial" w:cs="Arial"/>
            <w:bCs/>
            <w:iCs/>
            <w:sz w:val="20"/>
            <w:szCs w:val="19"/>
            <w:highlight w:val="yellow"/>
          </w:rPr>
          <w:delText>čas potrebný na doplnenie ŽoP zo strany užívateľa (minimálne 5 pracovný dní)</w:delText>
        </w:r>
      </w:del>
    </w:p>
    <w:p w14:paraId="3E0379F9" w14:textId="28F95083" w:rsidR="00E47E99" w:rsidRPr="00163553" w:rsidDel="00F43B4B" w:rsidRDefault="00E47E99">
      <w:pPr>
        <w:pStyle w:val="Odsekzoznamu"/>
        <w:numPr>
          <w:ilvl w:val="0"/>
          <w:numId w:val="75"/>
        </w:numPr>
        <w:spacing w:before="120" w:after="120" w:line="240" w:lineRule="auto"/>
        <w:rPr>
          <w:del w:id="658" w:author="Ladislav Sisák" w:date="2023-03-17T17:19:00Z"/>
          <w:rFonts w:ascii="Arial" w:hAnsi="Arial" w:cs="Arial"/>
          <w:bCs/>
          <w:iCs/>
          <w:sz w:val="20"/>
          <w:szCs w:val="19"/>
          <w:highlight w:val="yellow"/>
        </w:rPr>
        <w:pPrChange w:id="659" w:author="Ladislav Sisák" w:date="2023-03-17T17:19:00Z">
          <w:pPr>
            <w:pStyle w:val="Odsekzoznamu"/>
            <w:numPr>
              <w:numId w:val="75"/>
            </w:numPr>
            <w:ind w:hanging="360"/>
            <w:jc w:val="both"/>
          </w:pPr>
        </w:pPrChange>
      </w:pPr>
      <w:del w:id="660" w:author="Ladislav Sisák" w:date="2023-03-17T17:19:00Z">
        <w:r w:rsidRPr="00163553" w:rsidDel="00F43B4B">
          <w:rPr>
            <w:rFonts w:ascii="Arial" w:hAnsi="Arial" w:cs="Arial"/>
            <w:bCs/>
            <w:iCs/>
            <w:sz w:val="20"/>
            <w:szCs w:val="19"/>
            <w:highlight w:val="yellow"/>
          </w:rPr>
          <w:delText xml:space="preserve">prípadnú rezervu na finančnú kontrolu VO / obstarávania (v tejto súvislosti odporúčame, aby MAS motivovali predkladať dokumentáciu VO / obstarávania na kontrolu v najskoršom možnom termíne a nie až s predložením ŽoP, keďže finančná kontrola VO / obstarávania je časovo náročnejšia a môže významne oddialiť vyplatenie ŽoP a v konečnom dôsledku aj ohroziť oprávnenosť výdavku MAS (vyplatenie príspevku užívateľovi) </w:delText>
        </w:r>
      </w:del>
    </w:p>
    <w:p w14:paraId="266B27EA" w14:textId="0C2148F7" w:rsidR="00E47E99" w:rsidRPr="00163553" w:rsidDel="00F43B4B" w:rsidRDefault="00E47E99">
      <w:pPr>
        <w:spacing w:before="120" w:after="120" w:line="240" w:lineRule="auto"/>
        <w:rPr>
          <w:del w:id="661" w:author="Ladislav Sisák" w:date="2023-03-17T17:19:00Z"/>
          <w:rFonts w:ascii="Arial" w:hAnsi="Arial" w:cs="Arial"/>
          <w:bCs/>
          <w:iCs/>
          <w:sz w:val="20"/>
          <w:szCs w:val="19"/>
          <w:highlight w:val="yellow"/>
        </w:rPr>
        <w:pPrChange w:id="662" w:author="Ladislav Sisák" w:date="2023-03-17T17:19:00Z">
          <w:pPr>
            <w:jc w:val="both"/>
          </w:pPr>
        </w:pPrChange>
      </w:pPr>
      <w:del w:id="663" w:author="Ladislav Sisák" w:date="2023-03-17T17:19:00Z">
        <w:r w:rsidRPr="00163553" w:rsidDel="00F43B4B">
          <w:rPr>
            <w:rFonts w:ascii="Arial" w:hAnsi="Arial" w:cs="Arial"/>
            <w:bCs/>
            <w:iCs/>
            <w:sz w:val="20"/>
            <w:szCs w:val="19"/>
            <w:highlight w:val="yellow"/>
          </w:rPr>
          <w:delText>V nadväznosti na uvedené, v</w:delText>
        </w:r>
        <w:r w:rsidDel="00F43B4B">
          <w:rPr>
            <w:rFonts w:ascii="Arial" w:hAnsi="Arial" w:cs="Arial"/>
            <w:bCs/>
            <w:iCs/>
            <w:sz w:val="20"/>
            <w:szCs w:val="19"/>
            <w:highlight w:val="yellow"/>
          </w:rPr>
          <w:delText> </w:delText>
        </w:r>
        <w:r w:rsidRPr="00E61508" w:rsidDel="00F43B4B">
          <w:rPr>
            <w:rFonts w:ascii="Arial" w:hAnsi="Arial" w:cs="Arial"/>
            <w:bCs/>
            <w:iCs/>
            <w:sz w:val="20"/>
            <w:szCs w:val="19"/>
            <w:highlight w:val="yellow"/>
          </w:rPr>
          <w:delText>prípade,</w:delText>
        </w:r>
        <w:r w:rsidDel="00F43B4B">
          <w:rPr>
            <w:rFonts w:ascii="Arial" w:hAnsi="Arial" w:cs="Arial"/>
            <w:bCs/>
            <w:iCs/>
            <w:sz w:val="20"/>
            <w:szCs w:val="19"/>
            <w:highlight w:val="yellow"/>
          </w:rPr>
          <w:delText xml:space="preserve"> že </w:delText>
        </w:r>
        <w:r w:rsidRPr="00163553" w:rsidDel="00F43B4B">
          <w:rPr>
            <w:rFonts w:ascii="Arial" w:hAnsi="Arial" w:cs="Arial"/>
            <w:bCs/>
            <w:iCs/>
            <w:sz w:val="20"/>
            <w:szCs w:val="19"/>
            <w:highlight w:val="yellow"/>
          </w:rPr>
          <w:delText xml:space="preserve">projekt MAS na realizáciu jej stratégie je financovaný systémom zálohových platieb, by konečný termín na predloženie záverečnej ŽoP </w:delText>
        </w:r>
        <w:r w:rsidDel="00F43B4B">
          <w:rPr>
            <w:rFonts w:ascii="Arial" w:hAnsi="Arial" w:cs="Arial"/>
            <w:bCs/>
            <w:iCs/>
            <w:sz w:val="20"/>
            <w:szCs w:val="19"/>
            <w:highlight w:val="yellow"/>
          </w:rPr>
          <w:delText xml:space="preserve">(resp. ŽoP – poskytnutie predfinancovania na poslednú časť príspevku) </w:delText>
        </w:r>
        <w:r w:rsidRPr="00163553" w:rsidDel="00F43B4B">
          <w:rPr>
            <w:rFonts w:ascii="Arial" w:hAnsi="Arial" w:cs="Arial"/>
            <w:bCs/>
            <w:iCs/>
            <w:sz w:val="20"/>
            <w:szCs w:val="19"/>
            <w:highlight w:val="yellow"/>
          </w:rPr>
          <w:delText xml:space="preserve">nemal byť neskorší ako </w:delText>
        </w:r>
        <w:r w:rsidDel="00F43B4B">
          <w:rPr>
            <w:rFonts w:ascii="Arial" w:hAnsi="Arial" w:cs="Arial"/>
            <w:bCs/>
            <w:iCs/>
            <w:sz w:val="20"/>
            <w:szCs w:val="19"/>
            <w:highlight w:val="yellow"/>
          </w:rPr>
          <w:delText>26</w:delText>
        </w:r>
        <w:r w:rsidRPr="00163553" w:rsidDel="00F43B4B">
          <w:rPr>
            <w:rFonts w:ascii="Arial" w:hAnsi="Arial" w:cs="Arial"/>
            <w:bCs/>
            <w:iCs/>
            <w:sz w:val="20"/>
            <w:szCs w:val="19"/>
            <w:highlight w:val="yellow"/>
          </w:rPr>
          <w:delText xml:space="preserve">. </w:delText>
        </w:r>
        <w:r w:rsidDel="00F43B4B">
          <w:rPr>
            <w:rFonts w:ascii="Arial" w:hAnsi="Arial" w:cs="Arial"/>
            <w:bCs/>
            <w:iCs/>
            <w:sz w:val="20"/>
            <w:szCs w:val="19"/>
            <w:highlight w:val="yellow"/>
          </w:rPr>
          <w:delText xml:space="preserve">január </w:delText>
        </w:r>
        <w:r w:rsidRPr="00163553" w:rsidDel="00F43B4B">
          <w:rPr>
            <w:rFonts w:ascii="Arial" w:hAnsi="Arial" w:cs="Arial"/>
            <w:bCs/>
            <w:iCs/>
            <w:sz w:val="20"/>
            <w:szCs w:val="19"/>
            <w:highlight w:val="yellow"/>
          </w:rPr>
          <w:delText>202</w:delText>
        </w:r>
        <w:r w:rsidDel="00F43B4B">
          <w:rPr>
            <w:rFonts w:ascii="Arial" w:hAnsi="Arial" w:cs="Arial"/>
            <w:bCs/>
            <w:iCs/>
            <w:sz w:val="20"/>
            <w:szCs w:val="19"/>
            <w:highlight w:val="yellow"/>
          </w:rPr>
          <w:delText>4</w:delText>
        </w:r>
        <w:r w:rsidRPr="00163553" w:rsidDel="00F43B4B">
          <w:rPr>
            <w:rFonts w:ascii="Arial" w:hAnsi="Arial" w:cs="Arial"/>
            <w:bCs/>
            <w:iCs/>
            <w:sz w:val="20"/>
            <w:szCs w:val="19"/>
            <w:highlight w:val="yellow"/>
          </w:rPr>
          <w:delText xml:space="preserve">, a to v prípade, ak je finančná kontrola VO /obstarávania </w:delText>
        </w:r>
        <w:r w:rsidDel="00F43B4B">
          <w:rPr>
            <w:rFonts w:ascii="Arial" w:hAnsi="Arial" w:cs="Arial"/>
            <w:bCs/>
            <w:iCs/>
            <w:sz w:val="20"/>
            <w:szCs w:val="19"/>
            <w:highlight w:val="yellow"/>
          </w:rPr>
          <w:delText xml:space="preserve">na strane MAS i kontrola RO </w:delText>
        </w:r>
        <w:r w:rsidRPr="00B87A6E" w:rsidDel="00F43B4B">
          <w:rPr>
            <w:rFonts w:ascii="Arial" w:hAnsi="Arial" w:cs="Arial"/>
            <w:bCs/>
            <w:iCs/>
            <w:sz w:val="20"/>
            <w:szCs w:val="19"/>
            <w:highlight w:val="yellow"/>
          </w:rPr>
          <w:delText>vykonaná</w:delText>
        </w:r>
        <w:r w:rsidRPr="003C2DE5" w:rsidDel="00F43B4B">
          <w:rPr>
            <w:rFonts w:ascii="Arial" w:hAnsi="Arial" w:cs="Arial"/>
            <w:bCs/>
            <w:iCs/>
            <w:sz w:val="20"/>
            <w:szCs w:val="19"/>
            <w:highlight w:val="yellow"/>
          </w:rPr>
          <w:delText xml:space="preserve"> </w:delText>
        </w:r>
        <w:r w:rsidRPr="00163553" w:rsidDel="00F43B4B">
          <w:rPr>
            <w:rFonts w:ascii="Arial" w:hAnsi="Arial" w:cs="Arial"/>
            <w:bCs/>
            <w:iCs/>
            <w:sz w:val="20"/>
            <w:szCs w:val="19"/>
            <w:highlight w:val="yellow"/>
          </w:rPr>
          <w:delText>vykonaná.</w:delText>
        </w:r>
      </w:del>
    </w:p>
    <w:p w14:paraId="77E70968" w14:textId="33C28A7A" w:rsidR="00E47E99" w:rsidRPr="00163553" w:rsidDel="00F43B4B" w:rsidRDefault="00E47E99">
      <w:pPr>
        <w:spacing w:before="120" w:after="120" w:line="240" w:lineRule="auto"/>
        <w:rPr>
          <w:del w:id="664" w:author="Ladislav Sisák" w:date="2023-03-17T17:19:00Z"/>
          <w:rFonts w:ascii="Arial" w:hAnsi="Arial" w:cs="Arial"/>
          <w:b/>
          <w:bCs/>
          <w:iCs/>
          <w:sz w:val="20"/>
          <w:szCs w:val="19"/>
          <w:highlight w:val="yellow"/>
        </w:rPr>
        <w:pPrChange w:id="665" w:author="Ladislav Sisák" w:date="2023-03-17T17:19:00Z">
          <w:pPr>
            <w:spacing w:before="240" w:after="120" w:line="240" w:lineRule="auto"/>
          </w:pPr>
        </w:pPrChange>
      </w:pPr>
      <w:del w:id="666" w:author="Ladislav Sisák" w:date="2023-03-17T17:19:00Z">
        <w:r w:rsidRPr="00163553" w:rsidDel="00F43B4B">
          <w:rPr>
            <w:rFonts w:ascii="Arial" w:hAnsi="Arial" w:cs="Arial"/>
            <w:b/>
            <w:bCs/>
            <w:iCs/>
            <w:sz w:val="20"/>
            <w:szCs w:val="19"/>
            <w:highlight w:val="yellow"/>
          </w:rPr>
          <w:delText>Príklad 2 – MAS je financovaná systémom predfinancovania</w:delText>
        </w:r>
        <w:r w:rsidDel="00F43B4B">
          <w:rPr>
            <w:rFonts w:ascii="Arial" w:hAnsi="Arial" w:cs="Arial"/>
            <w:b/>
            <w:bCs/>
            <w:iCs/>
            <w:sz w:val="20"/>
            <w:szCs w:val="19"/>
            <w:highlight w:val="yellow"/>
          </w:rPr>
          <w:delText xml:space="preserve"> alebo refunduácie</w:delText>
        </w:r>
        <w:r w:rsidRPr="00163553" w:rsidDel="00F43B4B">
          <w:rPr>
            <w:rFonts w:ascii="Arial" w:hAnsi="Arial" w:cs="Arial"/>
            <w:b/>
            <w:bCs/>
            <w:iCs/>
            <w:sz w:val="20"/>
            <w:szCs w:val="19"/>
            <w:highlight w:val="yellow"/>
          </w:rPr>
          <w:delText>.</w:delText>
        </w:r>
      </w:del>
    </w:p>
    <w:p w14:paraId="7560CCF8" w14:textId="0FDF91D7" w:rsidR="00E47E99" w:rsidRPr="00F570AB" w:rsidDel="00F43B4B" w:rsidRDefault="00E47E99">
      <w:pPr>
        <w:spacing w:before="120" w:after="120" w:line="240" w:lineRule="auto"/>
        <w:rPr>
          <w:del w:id="667" w:author="Ladislav Sisák" w:date="2023-03-17T17:19:00Z"/>
          <w:rFonts w:ascii="Arial" w:hAnsi="Arial" w:cs="Arial"/>
          <w:bCs/>
          <w:iCs/>
          <w:sz w:val="20"/>
          <w:szCs w:val="19"/>
          <w:highlight w:val="yellow"/>
        </w:rPr>
        <w:pPrChange w:id="668" w:author="Ladislav Sisák" w:date="2023-03-17T17:19:00Z">
          <w:pPr>
            <w:jc w:val="both"/>
          </w:pPr>
        </w:pPrChange>
      </w:pPr>
      <w:del w:id="669" w:author="Ladislav Sisák" w:date="2023-03-17T17:19:00Z">
        <w:r w:rsidRPr="00F570AB" w:rsidDel="00F43B4B">
          <w:rPr>
            <w:rFonts w:ascii="Arial" w:hAnsi="Arial" w:cs="Arial"/>
            <w:bCs/>
            <w:iCs/>
            <w:sz w:val="20"/>
            <w:szCs w:val="19"/>
            <w:highlight w:val="yellow"/>
          </w:rPr>
          <w:delText xml:space="preserve">V prípade, že je projekt MAS na realizáciu stratégie financovaný systémom </w:delText>
        </w:r>
        <w:r w:rsidDel="00F43B4B">
          <w:rPr>
            <w:rFonts w:ascii="Arial" w:hAnsi="Arial" w:cs="Arial"/>
            <w:bCs/>
            <w:iCs/>
            <w:sz w:val="20"/>
            <w:szCs w:val="19"/>
            <w:highlight w:val="yellow"/>
          </w:rPr>
          <w:delText>predfinancovania alebo refundácie</w:delText>
        </w:r>
        <w:r w:rsidRPr="00F570AB" w:rsidDel="00F43B4B">
          <w:rPr>
            <w:rFonts w:ascii="Arial" w:hAnsi="Arial" w:cs="Arial"/>
            <w:bCs/>
            <w:iCs/>
            <w:sz w:val="20"/>
            <w:szCs w:val="19"/>
            <w:highlight w:val="yellow"/>
          </w:rPr>
          <w:delText>, MAS pri stanovení konečného termínu na predloženie záverečnej žiadosti o platbu berie do úvahy:</w:delText>
        </w:r>
      </w:del>
    </w:p>
    <w:p w14:paraId="1DA43F68" w14:textId="0041CA81" w:rsidR="00E47E99" w:rsidRPr="00163553" w:rsidDel="00F43B4B" w:rsidRDefault="00E47E99">
      <w:pPr>
        <w:pStyle w:val="Odsekzoznamu"/>
        <w:numPr>
          <w:ilvl w:val="0"/>
          <w:numId w:val="76"/>
        </w:numPr>
        <w:spacing w:before="120" w:after="120" w:line="240" w:lineRule="auto"/>
        <w:rPr>
          <w:del w:id="670" w:author="Ladislav Sisák" w:date="2023-03-17T17:19:00Z"/>
          <w:rFonts w:ascii="Arial" w:hAnsi="Arial" w:cs="Arial"/>
          <w:bCs/>
          <w:iCs/>
          <w:sz w:val="20"/>
          <w:szCs w:val="19"/>
          <w:highlight w:val="yellow"/>
        </w:rPr>
        <w:pPrChange w:id="671" w:author="Ladislav Sisák" w:date="2023-03-17T17:19:00Z">
          <w:pPr>
            <w:pStyle w:val="Odsekzoznamu"/>
            <w:numPr>
              <w:numId w:val="76"/>
            </w:numPr>
            <w:ind w:hanging="360"/>
            <w:jc w:val="both"/>
          </w:pPr>
        </w:pPrChange>
      </w:pPr>
      <w:del w:id="672" w:author="Ladislav Sisák" w:date="2023-03-17T17:19:00Z">
        <w:r w:rsidRPr="00163553" w:rsidDel="00F43B4B">
          <w:rPr>
            <w:rFonts w:ascii="Arial" w:hAnsi="Arial" w:cs="Arial"/>
            <w:bCs/>
            <w:iCs/>
            <w:sz w:val="20"/>
            <w:szCs w:val="19"/>
            <w:highlight w:val="yellow"/>
          </w:rPr>
          <w:delText>čas potrebný na vykonanie finančnej kontroly ŽoP (10 pracovných dní od prijatia ŽoP)</w:delText>
        </w:r>
      </w:del>
    </w:p>
    <w:p w14:paraId="41212F41" w14:textId="3057D891" w:rsidR="00E47E99" w:rsidDel="00F43B4B" w:rsidRDefault="00E47E99">
      <w:pPr>
        <w:pStyle w:val="Odsekzoznamu"/>
        <w:numPr>
          <w:ilvl w:val="0"/>
          <w:numId w:val="76"/>
        </w:numPr>
        <w:spacing w:before="120" w:after="120" w:line="240" w:lineRule="auto"/>
        <w:rPr>
          <w:del w:id="673" w:author="Ladislav Sisák" w:date="2023-03-17T17:19:00Z"/>
          <w:rFonts w:ascii="Arial" w:hAnsi="Arial" w:cs="Arial"/>
          <w:bCs/>
          <w:iCs/>
          <w:sz w:val="20"/>
          <w:szCs w:val="19"/>
          <w:highlight w:val="yellow"/>
        </w:rPr>
        <w:pPrChange w:id="674" w:author="Ladislav Sisák" w:date="2023-03-17T17:19:00Z">
          <w:pPr>
            <w:pStyle w:val="Odsekzoznamu"/>
            <w:numPr>
              <w:numId w:val="76"/>
            </w:numPr>
            <w:ind w:hanging="360"/>
            <w:jc w:val="both"/>
          </w:pPr>
        </w:pPrChange>
      </w:pPr>
      <w:del w:id="675" w:author="Ladislav Sisák" w:date="2023-03-17T17:19:00Z">
        <w:r w:rsidRPr="00163553" w:rsidDel="00F43B4B">
          <w:rPr>
            <w:rFonts w:ascii="Arial" w:hAnsi="Arial" w:cs="Arial"/>
            <w:bCs/>
            <w:iCs/>
            <w:sz w:val="20"/>
            <w:szCs w:val="19"/>
            <w:highlight w:val="yellow"/>
          </w:rPr>
          <w:delText>čas potrebný na doplnenie ŽoP zo strany užívateľa (minimálne 5 pracovný dní)</w:delText>
        </w:r>
      </w:del>
    </w:p>
    <w:p w14:paraId="311EAC7A" w14:textId="1046F38F" w:rsidR="00E47E99" w:rsidDel="00F43B4B" w:rsidRDefault="00E47E99">
      <w:pPr>
        <w:pStyle w:val="Odsekzoznamu"/>
        <w:numPr>
          <w:ilvl w:val="0"/>
          <w:numId w:val="76"/>
        </w:numPr>
        <w:spacing w:before="120" w:after="120" w:line="240" w:lineRule="auto"/>
        <w:rPr>
          <w:del w:id="676" w:author="Ladislav Sisák" w:date="2023-03-17T17:19:00Z"/>
          <w:rFonts w:ascii="Arial" w:hAnsi="Arial" w:cs="Arial"/>
          <w:bCs/>
          <w:iCs/>
          <w:sz w:val="20"/>
          <w:szCs w:val="19"/>
          <w:highlight w:val="yellow"/>
        </w:rPr>
        <w:pPrChange w:id="677" w:author="Ladislav Sisák" w:date="2023-03-17T17:19:00Z">
          <w:pPr>
            <w:pStyle w:val="Odsekzoznamu"/>
            <w:numPr>
              <w:numId w:val="76"/>
            </w:numPr>
            <w:ind w:hanging="360"/>
            <w:jc w:val="both"/>
          </w:pPr>
        </w:pPrChange>
      </w:pPr>
      <w:del w:id="678" w:author="Ladislav Sisák" w:date="2023-03-17T17:19:00Z">
        <w:r w:rsidDel="00F43B4B">
          <w:rPr>
            <w:rFonts w:ascii="Arial" w:hAnsi="Arial" w:cs="Arial"/>
            <w:bCs/>
            <w:iCs/>
            <w:sz w:val="20"/>
            <w:szCs w:val="19"/>
            <w:highlight w:val="yellow"/>
          </w:rPr>
          <w:delText xml:space="preserve">čas potrebný na zostavenie agregovanej ŽoP MAS a jej predloženie na RO pre IROP (5 pracovných dní – uvedené je len odhad, MAS zohľadní primeranú lehotu podľa vlastných skúseností) </w:delText>
        </w:r>
      </w:del>
    </w:p>
    <w:p w14:paraId="00CB9253" w14:textId="61D1185E" w:rsidR="00E47E99" w:rsidDel="00F43B4B" w:rsidRDefault="00E47E99">
      <w:pPr>
        <w:pStyle w:val="Odsekzoznamu"/>
        <w:numPr>
          <w:ilvl w:val="0"/>
          <w:numId w:val="76"/>
        </w:numPr>
        <w:spacing w:before="120" w:after="120" w:line="240" w:lineRule="auto"/>
        <w:rPr>
          <w:del w:id="679" w:author="Ladislav Sisák" w:date="2023-03-17T17:19:00Z"/>
          <w:rFonts w:ascii="Arial" w:hAnsi="Arial" w:cs="Arial"/>
          <w:bCs/>
          <w:iCs/>
          <w:sz w:val="20"/>
          <w:szCs w:val="19"/>
          <w:highlight w:val="yellow"/>
        </w:rPr>
        <w:pPrChange w:id="680" w:author="Ladislav Sisák" w:date="2023-03-17T17:19:00Z">
          <w:pPr>
            <w:pStyle w:val="Odsekzoznamu"/>
            <w:numPr>
              <w:numId w:val="76"/>
            </w:numPr>
            <w:ind w:hanging="360"/>
            <w:jc w:val="both"/>
          </w:pPr>
        </w:pPrChange>
      </w:pPr>
      <w:del w:id="681" w:author="Ladislav Sisák" w:date="2023-03-17T17:19:00Z">
        <w:r w:rsidDel="00F43B4B">
          <w:rPr>
            <w:rFonts w:ascii="Arial" w:hAnsi="Arial" w:cs="Arial"/>
            <w:bCs/>
            <w:iCs/>
            <w:sz w:val="20"/>
            <w:szCs w:val="19"/>
            <w:highlight w:val="yellow"/>
          </w:rPr>
          <w:delText>čas potrebný na finančnú kontrolu agregovanej ŽoP zo strany RO pre IROP (25 pracovných dní)</w:delText>
        </w:r>
      </w:del>
    </w:p>
    <w:p w14:paraId="1CB93101" w14:textId="625B28E4" w:rsidR="00E47E99" w:rsidRPr="00163553" w:rsidDel="00F43B4B" w:rsidRDefault="00E47E99">
      <w:pPr>
        <w:pStyle w:val="Odsekzoznamu"/>
        <w:numPr>
          <w:ilvl w:val="0"/>
          <w:numId w:val="76"/>
        </w:numPr>
        <w:spacing w:before="120" w:after="120" w:line="240" w:lineRule="auto"/>
        <w:rPr>
          <w:del w:id="682" w:author="Ladislav Sisák" w:date="2023-03-17T17:19:00Z"/>
          <w:rFonts w:ascii="Arial" w:hAnsi="Arial" w:cs="Arial"/>
          <w:bCs/>
          <w:iCs/>
          <w:sz w:val="20"/>
          <w:szCs w:val="19"/>
          <w:highlight w:val="yellow"/>
        </w:rPr>
        <w:pPrChange w:id="683" w:author="Ladislav Sisák" w:date="2023-03-17T17:19:00Z">
          <w:pPr>
            <w:pStyle w:val="Odsekzoznamu"/>
            <w:numPr>
              <w:numId w:val="76"/>
            </w:numPr>
            <w:ind w:hanging="360"/>
            <w:jc w:val="both"/>
          </w:pPr>
        </w:pPrChange>
      </w:pPr>
      <w:del w:id="684" w:author="Ladislav Sisák" w:date="2023-03-17T17:19:00Z">
        <w:r w:rsidDel="00F43B4B">
          <w:rPr>
            <w:rFonts w:ascii="Arial" w:hAnsi="Arial" w:cs="Arial"/>
            <w:bCs/>
            <w:iCs/>
            <w:sz w:val="20"/>
            <w:szCs w:val="19"/>
            <w:highlight w:val="yellow"/>
          </w:rPr>
          <w:delText xml:space="preserve">čas potrebný na prípadné doplnenie ŽoP </w:delText>
        </w:r>
        <w:r w:rsidRPr="00893229" w:rsidDel="00F43B4B">
          <w:rPr>
            <w:rFonts w:ascii="Arial" w:hAnsi="Arial" w:cs="Arial"/>
            <w:bCs/>
            <w:iCs/>
            <w:sz w:val="20"/>
            <w:szCs w:val="19"/>
            <w:highlight w:val="yellow"/>
          </w:rPr>
          <w:delText>(minimálne 5 pracovný dní)</w:delText>
        </w:r>
      </w:del>
    </w:p>
    <w:p w14:paraId="0799A558" w14:textId="4B018BFB" w:rsidR="00E47E99" w:rsidRPr="00163553" w:rsidDel="00F43B4B" w:rsidRDefault="00E47E99">
      <w:pPr>
        <w:pStyle w:val="Odsekzoznamu"/>
        <w:numPr>
          <w:ilvl w:val="0"/>
          <w:numId w:val="76"/>
        </w:numPr>
        <w:spacing w:before="120" w:after="120" w:line="240" w:lineRule="auto"/>
        <w:rPr>
          <w:del w:id="685" w:author="Ladislav Sisák" w:date="2023-03-17T17:19:00Z"/>
          <w:rFonts w:ascii="Arial" w:hAnsi="Arial" w:cs="Arial"/>
          <w:bCs/>
          <w:iCs/>
          <w:sz w:val="20"/>
          <w:szCs w:val="19"/>
          <w:highlight w:val="yellow"/>
        </w:rPr>
        <w:pPrChange w:id="686" w:author="Ladislav Sisák" w:date="2023-03-17T17:19:00Z">
          <w:pPr>
            <w:pStyle w:val="Odsekzoznamu"/>
            <w:numPr>
              <w:numId w:val="76"/>
            </w:numPr>
            <w:ind w:hanging="360"/>
            <w:jc w:val="both"/>
          </w:pPr>
        </w:pPrChange>
      </w:pPr>
      <w:del w:id="687" w:author="Ladislav Sisák" w:date="2023-03-17T17:19:00Z">
        <w:r w:rsidRPr="00163553" w:rsidDel="00F43B4B">
          <w:rPr>
            <w:rFonts w:ascii="Arial" w:hAnsi="Arial" w:cs="Arial"/>
            <w:bCs/>
            <w:iCs/>
            <w:sz w:val="20"/>
            <w:szCs w:val="19"/>
            <w:highlight w:val="yellow"/>
          </w:rPr>
          <w:delText xml:space="preserve">prípadnú rezervu na finančnú kontrolu VO / obstarávania (v tejto súvislosti odporúčame, aby MAS motivovali predkladať dokumentáciu VO / obstarávania na kontrolu v najskoršom možnom termíne a a nie až s predložením ŽoP, keďže finančná kontrola VO / obstarávania je časovo náročnejšia a môže významne oddialiť vyplatenie ŽoP a v konečnom dôsledku aj ohroziť oprávnenosť výdavku MAS (vyplatenie príspevku užívateľovi) </w:delText>
        </w:r>
      </w:del>
    </w:p>
    <w:p w14:paraId="6C8B3C50" w14:textId="4BE79B98" w:rsidR="0004720D" w:rsidRPr="00FA7A1A" w:rsidRDefault="00E47E99">
      <w:pPr>
        <w:spacing w:before="120" w:after="120" w:line="240" w:lineRule="auto"/>
        <w:rPr>
          <w:rFonts w:ascii="Arial" w:hAnsi="Arial" w:cs="Arial"/>
          <w:bCs/>
          <w:iCs/>
          <w:sz w:val="20"/>
          <w:szCs w:val="19"/>
        </w:rPr>
        <w:pPrChange w:id="688" w:author="Ladislav Sisák" w:date="2023-03-17T17:19:00Z">
          <w:pPr>
            <w:jc w:val="both"/>
          </w:pPr>
        </w:pPrChange>
      </w:pPr>
      <w:del w:id="689" w:author="Ladislav Sisák" w:date="2023-03-17T17:19:00Z">
        <w:r w:rsidRPr="00B87A6E" w:rsidDel="00F43B4B">
          <w:rPr>
            <w:rFonts w:ascii="Arial" w:hAnsi="Arial" w:cs="Arial"/>
            <w:bCs/>
            <w:iCs/>
            <w:sz w:val="20"/>
            <w:szCs w:val="19"/>
            <w:highlight w:val="yellow"/>
          </w:rPr>
          <w:delText xml:space="preserve">V nadväznosti na uvedené, v prípade, že projekt MAS na realizáciu jej stratégie je financovaný systémom </w:delText>
        </w:r>
        <w:r w:rsidDel="00F43B4B">
          <w:rPr>
            <w:rFonts w:ascii="Arial" w:hAnsi="Arial" w:cs="Arial"/>
            <w:bCs/>
            <w:iCs/>
            <w:sz w:val="20"/>
            <w:szCs w:val="19"/>
            <w:highlight w:val="yellow"/>
          </w:rPr>
          <w:delText>predfinancovania</w:delText>
        </w:r>
        <w:r w:rsidRPr="00B87A6E" w:rsidDel="00F43B4B">
          <w:rPr>
            <w:rFonts w:ascii="Arial" w:hAnsi="Arial" w:cs="Arial"/>
            <w:bCs/>
            <w:iCs/>
            <w:sz w:val="20"/>
            <w:szCs w:val="19"/>
            <w:highlight w:val="yellow"/>
          </w:rPr>
          <w:delText xml:space="preserve">, by konečný termín na predloženie záverečnej ŽoP (resp. ŽoP – poskytnutie predfinancovania na poslednú časť príspevku) nemal byť neskorší ako </w:delText>
        </w:r>
        <w:r w:rsidDel="00F43B4B">
          <w:rPr>
            <w:rFonts w:ascii="Arial" w:hAnsi="Arial" w:cs="Arial"/>
            <w:bCs/>
            <w:iCs/>
            <w:sz w:val="20"/>
            <w:szCs w:val="19"/>
            <w:highlight w:val="yellow"/>
          </w:rPr>
          <w:delText>6</w:delText>
        </w:r>
        <w:r w:rsidRPr="00B87A6E" w:rsidDel="00F43B4B">
          <w:rPr>
            <w:rFonts w:ascii="Arial" w:hAnsi="Arial" w:cs="Arial"/>
            <w:bCs/>
            <w:iCs/>
            <w:sz w:val="20"/>
            <w:szCs w:val="19"/>
            <w:highlight w:val="yellow"/>
          </w:rPr>
          <w:delText xml:space="preserve">. </w:delText>
        </w:r>
        <w:r w:rsidDel="00F43B4B">
          <w:rPr>
            <w:rFonts w:ascii="Arial" w:hAnsi="Arial" w:cs="Arial"/>
            <w:bCs/>
            <w:iCs/>
            <w:sz w:val="20"/>
            <w:szCs w:val="19"/>
            <w:highlight w:val="yellow"/>
          </w:rPr>
          <w:delText xml:space="preserve">december </w:delText>
        </w:r>
        <w:r w:rsidRPr="00B87A6E" w:rsidDel="00F43B4B">
          <w:rPr>
            <w:rFonts w:ascii="Arial" w:hAnsi="Arial" w:cs="Arial"/>
            <w:bCs/>
            <w:iCs/>
            <w:sz w:val="20"/>
            <w:szCs w:val="19"/>
            <w:highlight w:val="yellow"/>
          </w:rPr>
          <w:delText xml:space="preserve">2023, a to v prípade, ak je finančná kontrola VO /obstarávania </w:delText>
        </w:r>
        <w:r w:rsidDel="00F43B4B">
          <w:rPr>
            <w:rFonts w:ascii="Arial" w:hAnsi="Arial" w:cs="Arial"/>
            <w:bCs/>
            <w:iCs/>
            <w:sz w:val="20"/>
            <w:szCs w:val="19"/>
            <w:highlight w:val="yellow"/>
          </w:rPr>
          <w:delText xml:space="preserve">na strane MAS i kontrola RO </w:delText>
        </w:r>
        <w:r w:rsidRPr="00B87A6E" w:rsidDel="00F43B4B">
          <w:rPr>
            <w:rFonts w:ascii="Arial" w:hAnsi="Arial" w:cs="Arial"/>
            <w:bCs/>
            <w:iCs/>
            <w:sz w:val="20"/>
            <w:szCs w:val="19"/>
            <w:highlight w:val="yellow"/>
          </w:rPr>
          <w:delText>vykonaná.</w:delText>
        </w:r>
        <w:commentRangeEnd w:id="639"/>
        <w:r w:rsidDel="00F43B4B">
          <w:rPr>
            <w:rStyle w:val="Odkaznakomentr"/>
            <w:rFonts w:eastAsia="Times New Roman" w:cs="Times New Roman"/>
          </w:rPr>
          <w:commentReference w:id="639"/>
        </w:r>
      </w:del>
    </w:p>
    <w:sectPr w:rsidR="0004720D" w:rsidRPr="00FA7A1A" w:rsidSect="00016DEA">
      <w:footerReference w:type="default" r:id="rId24"/>
      <w:headerReference w:type="first" r:id="rId25"/>
      <w:footerReference w:type="first" r:id="rId26"/>
      <w:pgSz w:w="11906" w:h="16838"/>
      <w:pgMar w:top="1134" w:right="1133" w:bottom="1134" w:left="113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5095E77E" w14:textId="48F75081" w:rsidR="0068728A" w:rsidRPr="00DF2013" w:rsidRDefault="0068728A">
      <w:pPr>
        <w:pStyle w:val="Textkomentra"/>
      </w:pPr>
      <w:r w:rsidRPr="00DF2013">
        <w:rPr>
          <w:rStyle w:val="Odkaznakomentr"/>
        </w:rPr>
        <w:annotationRef/>
      </w:r>
      <w:r w:rsidRPr="00DF2013">
        <w:t>V prípade, že MAS nepoužíva logo, označenie priestoru preň vyznačeného z dokumentu odstráňte. Týka sa aj príloh výzvy a príloh ŽoPr, ak majú miesto na logo MAS v hlavičke vyhradené.</w:t>
      </w:r>
    </w:p>
  </w:comment>
  <w:comment w:id="23" w:author="autor" w:initials="A">
    <w:p w14:paraId="045AAFEC" w14:textId="32EF7490" w:rsidR="0068728A" w:rsidRDefault="0068728A" w:rsidP="00AD7FDE">
      <w:pPr>
        <w:pStyle w:val="Textkomentra"/>
      </w:pPr>
      <w:r>
        <w:rPr>
          <w:rStyle w:val="Odkaznakomentr"/>
        </w:rPr>
        <w:annotationRef/>
      </w:r>
      <w:r w:rsidRPr="00B8659A">
        <w:t xml:space="preserve">V prípade výzvy zameranej na aktivitu A1 MAS vyberie z ponuky názov schémy. V prípade výzvy, ktorá nie je zameraná na aktivitu A1, MAS z ponuky vyberie „neaplikuje sa“) </w:t>
      </w:r>
    </w:p>
  </w:comment>
  <w:comment w:id="38" w:author="autor" w:initials="A">
    <w:p w14:paraId="261BB239" w14:textId="5FB87C9B" w:rsidR="0068728A" w:rsidRPr="00AE11DC" w:rsidRDefault="0068728A" w:rsidP="00997F82">
      <w:pPr>
        <w:pStyle w:val="Textkomentra"/>
      </w:pPr>
      <w:r w:rsidRPr="00CE7126">
        <w:rPr>
          <w:rStyle w:val="Odkaznakomentr"/>
          <w:color w:val="00B050"/>
        </w:rPr>
        <w:annotationRef/>
      </w:r>
      <w:r w:rsidRPr="00B8659A">
        <w:t xml:space="preserve">Dátum vyhlásenia je postačujúce vložiť po vydaní </w:t>
      </w:r>
      <w:r w:rsidRPr="00AE11DC">
        <w:t xml:space="preserve">súhlaseného stanoviska RO k návrhu výzvy, </w:t>
      </w:r>
      <w:proofErr w:type="spellStart"/>
      <w:r w:rsidRPr="00AE11DC">
        <w:t>t.j</w:t>
      </w:r>
      <w:proofErr w:type="spellEnd"/>
      <w:r w:rsidRPr="00AE11DC">
        <w:t>. bezprostredne pred vyhlásením výzvy. Zároveň je potrebné k dátumu vyhlásenia prispôsobiť aj dátumy uzavretia hodnotiacich kôl v kap. 1.5 výzvy.</w:t>
      </w:r>
    </w:p>
    <w:p w14:paraId="6622770F" w14:textId="6CEE8E63" w:rsidR="0068728A" w:rsidRPr="00CE7126" w:rsidRDefault="0068728A" w:rsidP="00997F82">
      <w:pPr>
        <w:pStyle w:val="Textkomentra"/>
        <w:rPr>
          <w:color w:val="00B050"/>
        </w:rPr>
      </w:pPr>
      <w:r w:rsidRPr="00AE11DC">
        <w:t>MAS vyhlasuje výzvu do dvoch pracovných dní od jej schválenia zo strany RO pre IROP.</w:t>
      </w:r>
    </w:p>
  </w:comment>
  <w:comment w:id="46" w:author="autor" w:initials="A">
    <w:p w14:paraId="0F91051C" w14:textId="77777777" w:rsidR="0068728A" w:rsidRDefault="0068728A" w:rsidP="00997F82">
      <w:pPr>
        <w:pStyle w:val="Textkomentra"/>
      </w:pPr>
      <w:r>
        <w:rPr>
          <w:rStyle w:val="Odkaznakomentr"/>
        </w:rPr>
        <w:annotationRef/>
      </w:r>
      <w:r>
        <w:rPr>
          <w:noProof/>
        </w:rPr>
        <w:t>U</w:t>
      </w:r>
      <w:r>
        <w:t>viesť adresu s hypertextovým odkazom na umiestnenie, kde bude zverejnené oznámenie o plánovanom ukončení výzvy</w:t>
      </w:r>
    </w:p>
  </w:comment>
  <w:comment w:id="52" w:author="autor" w:initials="A">
    <w:p w14:paraId="47C179E0" w14:textId="77777777" w:rsidR="0068728A" w:rsidRPr="00B8659A" w:rsidRDefault="0068728A" w:rsidP="00990193">
      <w:pPr>
        <w:pStyle w:val="Textkomentra"/>
      </w:pPr>
      <w:r>
        <w:rPr>
          <w:rStyle w:val="Odkaznakomentr"/>
        </w:rPr>
        <w:annotationRef/>
      </w:r>
      <w:r>
        <w:rPr>
          <w:noProof/>
        </w:rPr>
        <w:t xml:space="preserve">Táto hodnota podlieha základnej finančnej konrole, ktorej predmetom je okem iného preukázať, že MAS disponuje dostatočnými voľnými zdrojmi na príslušnú aktivitu a to porovnaním zdrojov vyčlenených na príslušnú aktivitu v zmluve o </w:t>
      </w:r>
      <w:r w:rsidRPr="00B8659A">
        <w:rPr>
          <w:noProof/>
        </w:rPr>
        <w:t xml:space="preserve">NFP k súčtu všetkých viazaných zdrojov na predmetnú aktivitu (vrátane iných vyhlásených výziev a/alebo podpísaných zmlúv o príspevku). Alokácia výzvy nesmie presiahnuť alokáciu na príslušnú aktivitu v zmysle </w:t>
      </w:r>
      <w:r w:rsidRPr="00B8659A">
        <w:rPr>
          <w:bCs/>
        </w:rPr>
        <w:t>schváleného Konceptu implementácie stratégie CLLD</w:t>
      </w:r>
      <w:r w:rsidRPr="00B8659A">
        <w:rPr>
          <w:noProof/>
        </w:rPr>
        <w:t>.</w:t>
      </w:r>
    </w:p>
  </w:comment>
  <w:comment w:id="53" w:author="autor" w:initials="A">
    <w:p w14:paraId="497DB2D3" w14:textId="77777777" w:rsidR="0068728A" w:rsidRPr="00B8659A" w:rsidRDefault="0068728A" w:rsidP="00997F82">
      <w:pPr>
        <w:pStyle w:val="Textkomentra"/>
      </w:pPr>
      <w:r>
        <w:rPr>
          <w:rStyle w:val="Odkaznakomentr"/>
        </w:rPr>
        <w:annotationRef/>
      </w:r>
      <w:r>
        <w:rPr>
          <w:noProof/>
        </w:rPr>
        <w:t xml:space="preserve">Táto hodnota podlieha základnej finančnej konrole, ktorej predmetom je okem iného preukázať, že MAS disponuje dostatočnými voľnými zdrojmi na príslušnú aktivitu a to porovnaním zdrojov vyčlenených na príslušnú aktivitu v zmluve o </w:t>
      </w:r>
      <w:r w:rsidRPr="00B8659A">
        <w:rPr>
          <w:noProof/>
        </w:rPr>
        <w:t xml:space="preserve">NFP k súčtu všetkých viazaných zdrojov na predmetnú aktivitu (vrátane iných vyhlásených výziev a/alebo podpísaných zmlúv o príspevku). Alokácia výzvy nesmie presiahnuť alokáciu na príslušnú aktivitu v zmysle </w:t>
      </w:r>
      <w:r w:rsidRPr="00B8659A">
        <w:rPr>
          <w:bCs/>
        </w:rPr>
        <w:t>schváleného Konceptu implementácie stratégie CLLD</w:t>
      </w:r>
      <w:r w:rsidRPr="00B8659A">
        <w:rPr>
          <w:noProof/>
        </w:rPr>
        <w:t>.</w:t>
      </w:r>
    </w:p>
  </w:comment>
  <w:comment w:id="56" w:author="autor" w:initials="A">
    <w:p w14:paraId="76423692" w14:textId="77777777" w:rsidR="0068728A" w:rsidRDefault="0068728A" w:rsidP="00997F82">
      <w:pPr>
        <w:pStyle w:val="Textkomentra"/>
      </w:pPr>
      <w:r>
        <w:rPr>
          <w:rStyle w:val="Odkaznakomentr"/>
        </w:rPr>
        <w:annotationRef/>
      </w:r>
      <w:r w:rsidRPr="00B24ECD">
        <w:rPr>
          <w:noProof/>
        </w:rPr>
        <w:t>Zmena alokácie výzvy podlieha opätovnej základnej finančnej kontrole. Vykonáva sa formou zmeny výzvy, MAS postpuje podľa IM CLLD.</w:t>
      </w:r>
    </w:p>
  </w:comment>
  <w:comment w:id="58" w:author="autor" w:initials="A">
    <w:p w14:paraId="65346AC9" w14:textId="77777777" w:rsidR="0068728A" w:rsidRDefault="0068728A" w:rsidP="00997F82">
      <w:pPr>
        <w:pStyle w:val="Textkomentra"/>
      </w:pPr>
      <w:r>
        <w:rPr>
          <w:rStyle w:val="Odkaznakomentr"/>
        </w:rPr>
        <w:annotationRef/>
      </w:r>
      <w:r>
        <w:rPr>
          <w:noProof/>
        </w:rPr>
        <w:t>MAS upraví výšku príspevku vyjadrenú ako percento z celkových oprávnených výdvkov v </w:t>
      </w:r>
      <w:r w:rsidRPr="0061060A">
        <w:rPr>
          <w:noProof/>
        </w:rPr>
        <w:t xml:space="preserve">súlade </w:t>
      </w:r>
      <w:r>
        <w:rPr>
          <w:noProof/>
        </w:rPr>
        <w:t>s konceptom implementácie CLLD a prípadne schémou pomoci de minimis.</w:t>
      </w:r>
    </w:p>
  </w:comment>
  <w:comment w:id="61" w:author="autor" w:initials="A">
    <w:p w14:paraId="0980B347" w14:textId="77777777" w:rsidR="0068728A" w:rsidRPr="00B8659A" w:rsidRDefault="0068728A" w:rsidP="00997F82">
      <w:pPr>
        <w:pStyle w:val="Textkomentra"/>
        <w:rPr>
          <w:noProof/>
        </w:rPr>
      </w:pPr>
      <w:r>
        <w:rPr>
          <w:rStyle w:val="Odkaznakomentr"/>
        </w:rPr>
        <w:annotationRef/>
      </w:r>
      <w:r w:rsidRPr="00B8659A">
        <w:rPr>
          <w:noProof/>
        </w:rPr>
        <w:t xml:space="preserve">MAS upraví výšku spolufinancovania v súlade s konceptom implementácie CLLD. </w:t>
      </w:r>
    </w:p>
    <w:p w14:paraId="26F182A7" w14:textId="762F23E3" w:rsidR="0068728A" w:rsidRDefault="0068728A" w:rsidP="00997F82">
      <w:pPr>
        <w:pStyle w:val="Textkomentra"/>
      </w:pPr>
      <w:r w:rsidRPr="00B8659A">
        <w:rPr>
          <w:noProof/>
        </w:rPr>
        <w:t>Súčet % príspevku a % spolufinancovania žiadateľa musí byť rovný 100,00%.</w:t>
      </w:r>
    </w:p>
  </w:comment>
  <w:comment w:id="63" w:author="autor" w:initials="A">
    <w:p w14:paraId="067BB809" w14:textId="1C6B77B3" w:rsidR="0068728A" w:rsidRPr="00B8659A" w:rsidRDefault="0068728A" w:rsidP="00F23F27">
      <w:pPr>
        <w:pStyle w:val="Textkomentra"/>
        <w:rPr>
          <w:noProof/>
        </w:rPr>
      </w:pPr>
      <w:r w:rsidRPr="00B8659A">
        <w:rPr>
          <w:rStyle w:val="Odkaznakomentr"/>
        </w:rPr>
        <w:annotationRef/>
      </w:r>
      <w:r w:rsidRPr="00B8659A">
        <w:rPr>
          <w:noProof/>
        </w:rPr>
        <w:t>MAS môže rozhodnúť o neuplatnení systému predfinancovania. V tom prípade nie je možné uplatniť kombináciu systému refundácie a predfinancovania, a teda MAS oba systémy financovania vypustí..</w:t>
      </w:r>
    </w:p>
    <w:p w14:paraId="534FE771" w14:textId="77777777" w:rsidR="0068728A" w:rsidRPr="00B8659A" w:rsidRDefault="0068728A" w:rsidP="00F23F27">
      <w:pPr>
        <w:pStyle w:val="Textkomentra"/>
        <w:rPr>
          <w:noProof/>
        </w:rPr>
      </w:pPr>
    </w:p>
    <w:p w14:paraId="112BAF98" w14:textId="3D184E63" w:rsidR="0068728A" w:rsidRPr="00B8659A" w:rsidRDefault="0068728A" w:rsidP="00997F82">
      <w:pPr>
        <w:pStyle w:val="Textkomentra"/>
      </w:pPr>
      <w:r w:rsidRPr="00B8659A">
        <w:rPr>
          <w:noProof/>
        </w:rPr>
        <w:t>V rámci systémov financovania platí, že refundácia je oprávneným systémom fi</w:t>
      </w:r>
      <w:r>
        <w:rPr>
          <w:noProof/>
        </w:rPr>
        <w:t>nancovania za každých okolností.</w:t>
      </w:r>
    </w:p>
  </w:comment>
  <w:comment w:id="70" w:author="autor" w:initials="A">
    <w:p w14:paraId="73E1743C" w14:textId="2A399E86" w:rsidR="0068728A" w:rsidRDefault="0068728A" w:rsidP="00997F82">
      <w:pPr>
        <w:pStyle w:val="Textkomentra"/>
      </w:pPr>
      <w:r>
        <w:rPr>
          <w:rStyle w:val="Odkaznakomentr"/>
        </w:rPr>
        <w:annotationRef/>
      </w:r>
      <w:r w:rsidRPr="00B8659A">
        <w:t>V prípade, že MAS obmedzí využitie systém</w:t>
      </w:r>
      <w:r w:rsidRPr="00B8659A">
        <w:rPr>
          <w:noProof/>
        </w:rPr>
        <w:t>u</w:t>
      </w:r>
      <w:r w:rsidRPr="00B8659A">
        <w:t xml:space="preserve"> </w:t>
      </w:r>
      <w:r w:rsidRPr="00B8659A">
        <w:rPr>
          <w:noProof/>
        </w:rPr>
        <w:t xml:space="preserve">predfinancovania </w:t>
      </w:r>
      <w:r w:rsidRPr="00B8659A">
        <w:t>pre vybrané typy oprávnených žiadateľov, túto vetu vypustí.</w:t>
      </w:r>
    </w:p>
  </w:comment>
  <w:comment w:id="73" w:author="autor" w:initials="A">
    <w:p w14:paraId="2B3516FC" w14:textId="77777777" w:rsidR="0068728A" w:rsidRPr="00B8659A" w:rsidRDefault="0068728A" w:rsidP="00997F82">
      <w:pPr>
        <w:pStyle w:val="Textkomentra"/>
      </w:pPr>
      <w:r w:rsidRPr="00B8659A">
        <w:rPr>
          <w:rStyle w:val="Odkaznakomentr"/>
        </w:rPr>
        <w:annotationRef/>
      </w:r>
      <w:r w:rsidRPr="00B8659A">
        <w:t>V prípade, že MAS umožní využitie výzvou definovaných systémov financovania pre všetky typy oprávnených žiadateľov, túto vetu vypustí.</w:t>
      </w:r>
    </w:p>
  </w:comment>
  <w:comment w:id="76" w:author="autor" w:initials="A">
    <w:p w14:paraId="7CF20B27" w14:textId="3847E182" w:rsidR="0068728A" w:rsidRPr="00B8659A" w:rsidRDefault="0068728A">
      <w:pPr>
        <w:pStyle w:val="Textkomentra"/>
      </w:pPr>
      <w:r w:rsidRPr="00B8659A">
        <w:rPr>
          <w:rStyle w:val="Odkaznakomentr"/>
        </w:rPr>
        <w:annotationRef/>
      </w:r>
      <w:r w:rsidRPr="00B8659A">
        <w:t xml:space="preserve">V prípade, že MAS </w:t>
      </w:r>
      <w:r w:rsidRPr="00B8659A">
        <w:rPr>
          <w:noProof/>
        </w:rPr>
        <w:t>ne</w:t>
      </w:r>
      <w:r w:rsidRPr="00B8659A">
        <w:t xml:space="preserve">umožní využitie </w:t>
      </w:r>
      <w:r w:rsidRPr="00B8659A">
        <w:rPr>
          <w:noProof/>
        </w:rPr>
        <w:t xml:space="preserve">predfinancovania pre všetky </w:t>
      </w:r>
      <w:r w:rsidRPr="00B8659A">
        <w:t>výzvou definovan</w:t>
      </w:r>
      <w:r w:rsidRPr="00B8659A">
        <w:rPr>
          <w:noProof/>
        </w:rPr>
        <w:t xml:space="preserve">é </w:t>
      </w:r>
      <w:r w:rsidRPr="00B8659A">
        <w:t xml:space="preserve">typy oprávnených žiadateľov, </w:t>
      </w:r>
      <w:r w:rsidRPr="00B8659A">
        <w:rPr>
          <w:noProof/>
        </w:rPr>
        <w:t>vymaže odseky ohľadne systému predfinancovania a kombinácie predfinancovania refundácie</w:t>
      </w:r>
    </w:p>
  </w:comment>
  <w:comment w:id="83" w:author="autor" w:initials="A">
    <w:p w14:paraId="69BE882E" w14:textId="4ADD439D" w:rsidR="0068728A" w:rsidRPr="004B6FD8" w:rsidRDefault="0068728A" w:rsidP="00997F82">
      <w:pPr>
        <w:pStyle w:val="Textkomentra"/>
      </w:pPr>
      <w:r w:rsidRPr="00B8659A">
        <w:rPr>
          <w:rStyle w:val="Odkaznakomentr"/>
        </w:rPr>
        <w:annotationRef/>
      </w:r>
      <w:r w:rsidRPr="00AE11DC">
        <w:t xml:space="preserve">V prípade, že MAS </w:t>
      </w:r>
      <w:r w:rsidRPr="004B6FD8">
        <w:t xml:space="preserve">neumožní využitie systému </w:t>
      </w:r>
      <w:proofErr w:type="spellStart"/>
      <w:r w:rsidRPr="004B6FD8">
        <w:t>predfinancovania</w:t>
      </w:r>
      <w:proofErr w:type="spellEnd"/>
      <w:r w:rsidRPr="004B6FD8">
        <w:t>, resp. kombinácie refundácie a </w:t>
      </w:r>
      <w:proofErr w:type="spellStart"/>
      <w:r w:rsidRPr="004B6FD8">
        <w:t>predfinancovania</w:t>
      </w:r>
      <w:proofErr w:type="spellEnd"/>
      <w:r w:rsidRPr="004B6FD8">
        <w:t>, alebo v prípade, ak všetky systémy financovania sú dostupné pre všetkých žiadateľov, túto vetu vypustí.</w:t>
      </w:r>
    </w:p>
  </w:comment>
  <w:comment w:id="211" w:author="autor" w:initials="A">
    <w:p w14:paraId="03B5F170" w14:textId="77777777" w:rsidR="0068728A" w:rsidRDefault="0068728A" w:rsidP="00997F82">
      <w:pPr>
        <w:pStyle w:val="Textkomentra"/>
        <w:rPr>
          <w:noProof/>
        </w:rPr>
      </w:pPr>
      <w:r>
        <w:rPr>
          <w:rStyle w:val="Odkaznakomentr"/>
        </w:rPr>
        <w:annotationRef/>
      </w:r>
      <w:r>
        <w:rPr>
          <w:noProof/>
        </w:rPr>
        <w:t>MAS použije v prípade aktivity A1.</w:t>
      </w:r>
    </w:p>
    <w:p w14:paraId="75FBF920" w14:textId="77777777" w:rsidR="0068728A" w:rsidRDefault="0068728A" w:rsidP="00997F82">
      <w:pPr>
        <w:pStyle w:val="Textkomentra"/>
      </w:pPr>
      <w:r>
        <w:rPr>
          <w:noProof/>
        </w:rPr>
        <w:t>Podmienku poskytnutia príspevku označenú p.č. 1 nižšie vymaže.</w:t>
      </w:r>
    </w:p>
  </w:comment>
  <w:comment w:id="212" w:author="autor" w:initials="A">
    <w:p w14:paraId="5E913D9B" w14:textId="77777777" w:rsidR="0068728A" w:rsidRDefault="0068728A" w:rsidP="00997F82">
      <w:pPr>
        <w:pStyle w:val="Textkomentra"/>
      </w:pPr>
      <w:r w:rsidRPr="00B24ECD">
        <w:rPr>
          <w:rStyle w:val="Odkaznakomentr"/>
        </w:rPr>
        <w:annotationRef/>
      </w:r>
      <w:r w:rsidRPr="00B24ECD">
        <w:t>MAS je oprávnená zúžiť rozsah oprávnených žiadateľov (vypustiť niektoré z písmen) najmä v nadväznosti na nastavenie stratégie CLLD.</w:t>
      </w:r>
    </w:p>
  </w:comment>
  <w:comment w:id="214" w:author="autor" w:initials="A">
    <w:p w14:paraId="04F53C41" w14:textId="77777777" w:rsidR="0068728A" w:rsidRPr="00656C68" w:rsidRDefault="0068728A" w:rsidP="00997F82">
      <w:pPr>
        <w:spacing w:before="120" w:after="120"/>
        <w:jc w:val="both"/>
        <w:rPr>
          <w:rFonts w:cs="Times New Roman"/>
          <w:sz w:val="20"/>
          <w:szCs w:val="20"/>
        </w:rPr>
      </w:pPr>
      <w:r w:rsidRPr="00656C68">
        <w:rPr>
          <w:rFonts w:cs="Times New Roman"/>
          <w:sz w:val="20"/>
          <w:szCs w:val="20"/>
        </w:rPr>
        <w:t>Túto podmienku poskytnutia príspevku použije MAS v prípade podpory aktivít B1 až F2.</w:t>
      </w:r>
    </w:p>
    <w:p w14:paraId="4F152E07" w14:textId="77777777" w:rsidR="0068728A" w:rsidRPr="00656C68" w:rsidRDefault="0068728A" w:rsidP="00997F82">
      <w:pPr>
        <w:pStyle w:val="Textkomentra"/>
      </w:pPr>
      <w:r w:rsidRPr="00656C68">
        <w:rPr>
          <w:noProof/>
        </w:rPr>
        <w:t>Podmienku poskytnutia príspevku označenú p.č. 1 vyššie vymaže.</w:t>
      </w:r>
    </w:p>
  </w:comment>
  <w:comment w:id="221" w:author="autor" w:initials="A">
    <w:p w14:paraId="11A1AD27" w14:textId="77777777" w:rsidR="0068728A" w:rsidRPr="007B7F27" w:rsidRDefault="0068728A" w:rsidP="006A048B">
      <w:pPr>
        <w:spacing w:before="120" w:after="120"/>
        <w:jc w:val="both"/>
        <w:rPr>
          <w:rFonts w:cs="Times New Roman"/>
          <w:sz w:val="20"/>
          <w:szCs w:val="20"/>
        </w:rPr>
      </w:pPr>
      <w:r w:rsidRPr="00656C68">
        <w:rPr>
          <w:rStyle w:val="Odkaznakomentr"/>
          <w:rFonts w:cs="Times New Roman"/>
          <w:sz w:val="20"/>
          <w:szCs w:val="20"/>
          <w:highlight w:val="yellow"/>
        </w:rPr>
        <w:annotationRef/>
      </w:r>
      <w:r w:rsidRPr="007B7F27">
        <w:rPr>
          <w:rFonts w:cs="Times New Roman"/>
          <w:sz w:val="20"/>
          <w:szCs w:val="20"/>
        </w:rPr>
        <w:t>MAS je povinná upraviť rozsah oprávnených žiadateľov (vypustiť niektoré z písmen) najmä v nadväznosti na nastavenie stratégie CLLD a v súlade s konceptom implementácie CLLD.</w:t>
      </w:r>
    </w:p>
    <w:p w14:paraId="027C7355" w14:textId="77777777" w:rsidR="0068728A" w:rsidRDefault="0068728A" w:rsidP="006A048B">
      <w:pPr>
        <w:spacing w:before="120" w:after="120"/>
        <w:jc w:val="both"/>
        <w:rPr>
          <w:rFonts w:cs="Times New Roman"/>
          <w:noProof/>
          <w:sz w:val="20"/>
          <w:szCs w:val="20"/>
        </w:rPr>
      </w:pPr>
      <w:r w:rsidRPr="00C63476">
        <w:rPr>
          <w:rFonts w:cs="Times New Roman"/>
          <w:sz w:val="20"/>
          <w:szCs w:val="20"/>
        </w:rPr>
        <w:t xml:space="preserve">V prípade žiadateľov definovaných podľa písm. </w:t>
      </w:r>
      <w:r w:rsidRPr="00C63476">
        <w:rPr>
          <w:rFonts w:cs="Times New Roman"/>
          <w:noProof/>
          <w:sz w:val="20"/>
          <w:szCs w:val="20"/>
        </w:rPr>
        <w:t>d</w:t>
      </w:r>
      <w:r w:rsidRPr="00C63476">
        <w:rPr>
          <w:rFonts w:cs="Times New Roman"/>
          <w:sz w:val="20"/>
          <w:szCs w:val="20"/>
        </w:rPr>
        <w:t>) a </w:t>
      </w:r>
      <w:r w:rsidRPr="00C63476">
        <w:rPr>
          <w:rFonts w:cs="Times New Roman"/>
          <w:noProof/>
          <w:sz w:val="20"/>
          <w:szCs w:val="20"/>
        </w:rPr>
        <w:t>f</w:t>
      </w:r>
      <w:r w:rsidRPr="00C63476">
        <w:rPr>
          <w:rFonts w:cs="Times New Roman"/>
          <w:sz w:val="20"/>
          <w:szCs w:val="20"/>
        </w:rPr>
        <w:t>) nie je z verejne dostupných registrov dostupná informácia o osobách, ktoré sú oprávnené konať v mene žiadateľa.</w:t>
      </w:r>
    </w:p>
    <w:p w14:paraId="7B614643" w14:textId="77777777" w:rsidR="0068728A" w:rsidRPr="00C63476" w:rsidRDefault="0068728A" w:rsidP="006A048B">
      <w:pPr>
        <w:spacing w:before="120" w:after="120"/>
        <w:jc w:val="both"/>
        <w:rPr>
          <w:rFonts w:cs="Times New Roman"/>
          <w:sz w:val="20"/>
          <w:szCs w:val="20"/>
        </w:rPr>
      </w:pPr>
      <w:r>
        <w:rPr>
          <w:rFonts w:cs="Times New Roman"/>
          <w:noProof/>
          <w:sz w:val="20"/>
          <w:szCs w:val="20"/>
        </w:rPr>
        <w:t>MAS môže konať v dobrej viere na základe identifikácie oprávnených osôb vo formulári ŽoPr.</w:t>
      </w:r>
    </w:p>
    <w:p w14:paraId="5E56564E" w14:textId="7E5083DA" w:rsidR="0068728A" w:rsidRPr="00C63476" w:rsidRDefault="0068728A" w:rsidP="006A048B">
      <w:pPr>
        <w:spacing w:before="120" w:after="120"/>
        <w:jc w:val="both"/>
        <w:rPr>
          <w:rFonts w:cs="Times New Roman"/>
          <w:sz w:val="20"/>
          <w:szCs w:val="20"/>
        </w:rPr>
      </w:pPr>
      <w:r w:rsidRPr="00C63476">
        <w:rPr>
          <w:rFonts w:cs="Times New Roman"/>
          <w:sz w:val="20"/>
          <w:szCs w:val="20"/>
        </w:rPr>
        <w:t>MAS</w:t>
      </w:r>
      <w:r>
        <w:rPr>
          <w:rFonts w:cs="Times New Roman"/>
          <w:noProof/>
          <w:sz w:val="20"/>
          <w:szCs w:val="20"/>
        </w:rPr>
        <w:t xml:space="preserve"> je tiež oprávnená</w:t>
      </w:r>
      <w:r w:rsidRPr="00C63476">
        <w:rPr>
          <w:rFonts w:cs="Times New Roman"/>
          <w:sz w:val="20"/>
          <w:szCs w:val="20"/>
        </w:rPr>
        <w:t xml:space="preserve"> nad rámec opisu podmienky požadovať predloženie aj ďalších dokladov, ktorými overí, či v mene žiadateľa koná osoba, ktorá má na to legálne oprávn</w:t>
      </w:r>
      <w:r>
        <w:rPr>
          <w:rFonts w:cs="Times New Roman"/>
          <w:noProof/>
          <w:sz w:val="20"/>
          <w:szCs w:val="20"/>
        </w:rPr>
        <w:t>enie (napr. stanovy združenia).</w:t>
      </w:r>
      <w:r w:rsidRPr="00C63476">
        <w:rPr>
          <w:rFonts w:cs="Times New Roman"/>
          <w:sz w:val="20"/>
          <w:szCs w:val="20"/>
        </w:rPr>
        <w:t>.</w:t>
      </w:r>
    </w:p>
  </w:comment>
  <w:comment w:id="246" w:author="autor" w:initials="A">
    <w:p w14:paraId="3139DF1B" w14:textId="77777777" w:rsidR="0068728A" w:rsidRDefault="0068728A" w:rsidP="00997F82">
      <w:pPr>
        <w:pStyle w:val="Textkomentra"/>
        <w:rPr>
          <w:noProof/>
        </w:rPr>
      </w:pPr>
      <w:r>
        <w:rPr>
          <w:rStyle w:val="Odkaznakomentr"/>
        </w:rPr>
        <w:annotationRef/>
      </w:r>
      <w:r>
        <w:rPr>
          <w:noProof/>
        </w:rPr>
        <w:t>MAS upaví túto časť (najmä odkaz na písmená) tak, aby korešpondovali s rozsahom oprávnených žiadateľov uvedeným vyššie.</w:t>
      </w:r>
    </w:p>
    <w:p w14:paraId="1430D073" w14:textId="77777777" w:rsidR="0068728A" w:rsidRDefault="0068728A" w:rsidP="00997F82">
      <w:pPr>
        <w:pStyle w:val="Textkomentra"/>
      </w:pPr>
      <w:r>
        <w:rPr>
          <w:noProof/>
        </w:rPr>
        <w:t>Napr. ak nie je oprávnenou právnou formou cirkev a náboženská spoločnosť podľa písm.f) vymaže MAS druhú bodku.</w:t>
      </w:r>
    </w:p>
  </w:comment>
  <w:comment w:id="251" w:author="autor" w:initials="A">
    <w:p w14:paraId="7E1E497D" w14:textId="7F5FBD19" w:rsidR="0068728A" w:rsidRDefault="0068728A">
      <w:pPr>
        <w:pStyle w:val="Textkomentra"/>
      </w:pPr>
      <w:r>
        <w:rPr>
          <w:rStyle w:val="Odkaznakomentr"/>
        </w:rPr>
        <w:annotationRef/>
      </w:r>
      <w:r w:rsidRPr="005541EF">
        <w:t>v prípade, že oprávnenými žiadateľmi sú výlučne obce, MAS uvedené vypustí</w:t>
      </w:r>
    </w:p>
  </w:comment>
  <w:comment w:id="256" w:author="autor" w:initials="A">
    <w:p w14:paraId="69A3D91A" w14:textId="49B33D58" w:rsidR="0068728A" w:rsidRPr="001348A6" w:rsidRDefault="0068728A" w:rsidP="00997F82">
      <w:pPr>
        <w:pStyle w:val="Textkomentra"/>
        <w:rPr>
          <w:strike/>
        </w:rPr>
      </w:pPr>
      <w:r w:rsidRPr="00C63476">
        <w:rPr>
          <w:rStyle w:val="Odkaznakomentr"/>
        </w:rPr>
        <w:annotationRef/>
      </w:r>
      <w:r w:rsidRPr="004B6FD8">
        <w:t>Predmetná podmienka poskytnutia príspevku je povinná pre aktivity spadajúce pod Špecifický cieľ 5.1.2</w:t>
      </w:r>
      <w:r>
        <w:t xml:space="preserve"> </w:t>
      </w:r>
      <w:r w:rsidRPr="001348A6">
        <w:t>(s výnimkou aktivity B2)</w:t>
      </w:r>
    </w:p>
  </w:comment>
  <w:comment w:id="277" w:author="autor" w:initials="A">
    <w:p w14:paraId="506C4559" w14:textId="289B83A3" w:rsidR="0068728A" w:rsidRDefault="0068728A" w:rsidP="00997F82">
      <w:pPr>
        <w:pStyle w:val="Textkomentra"/>
        <w:rPr>
          <w:noProof/>
        </w:rPr>
      </w:pPr>
      <w:r>
        <w:rPr>
          <w:rStyle w:val="Odkaznakomentr"/>
        </w:rPr>
        <w:annotationRef/>
      </w:r>
      <w:r>
        <w:rPr>
          <w:noProof/>
        </w:rPr>
        <w:t>V prípade, ak je oprávnenou právnou formou výlučne obec, MAS toto upozornenie vypustí, keďže test podniku v ťažkostiach je pri obci založený na podúdení, či je obec v nútenej správe.</w:t>
      </w:r>
    </w:p>
    <w:p w14:paraId="64AD4C1C" w14:textId="7A5708C5" w:rsidR="0068728A" w:rsidRDefault="0068728A" w:rsidP="00997F82">
      <w:pPr>
        <w:pStyle w:val="Textkomentra"/>
      </w:pPr>
      <w:r>
        <w:rPr>
          <w:noProof/>
        </w:rPr>
        <w:t>Obec je však aj naďalej povinná predložiť účtovnú závierku.</w:t>
      </w:r>
    </w:p>
  </w:comment>
  <w:comment w:id="281" w:author="autor" w:initials="A">
    <w:p w14:paraId="674DB3C6" w14:textId="77777777" w:rsidR="0068728A" w:rsidRDefault="0068728A" w:rsidP="00997F82">
      <w:pPr>
        <w:pStyle w:val="Textkomentra"/>
      </w:pPr>
      <w:r>
        <w:rPr>
          <w:rStyle w:val="Odkaznakomentr"/>
        </w:rPr>
        <w:annotationRef/>
      </w:r>
      <w:r>
        <w:t>V prípade, ak obec nepatrí medzi oprávnené formy žiadateľov, MAS túto časť upozornenia vypustí.</w:t>
      </w:r>
    </w:p>
  </w:comment>
  <w:comment w:id="260" w:author="Čerňan, Andrej" w:date="2023-06-28T10:14:00Z" w:initials="ČA">
    <w:p w14:paraId="5C47EA29" w14:textId="6C263800" w:rsidR="0043142C" w:rsidRDefault="0043142C">
      <w:pPr>
        <w:pStyle w:val="Textkomentra"/>
      </w:pPr>
      <w:r>
        <w:rPr>
          <w:rStyle w:val="Odkaznakomentr"/>
        </w:rPr>
        <w:annotationRef/>
      </w:r>
      <w:r w:rsidRPr="0043142C">
        <w:rPr>
          <w:highlight w:val="yellow"/>
        </w:rPr>
        <w:t>Vypustiť podmienku, keďže je povinná pre špecifický cieľ 5.1.2</w:t>
      </w:r>
    </w:p>
  </w:comment>
  <w:comment w:id="284" w:author="autor" w:initials="A">
    <w:p w14:paraId="6F043A1F" w14:textId="77777777" w:rsidR="0068728A" w:rsidRPr="004B6FD8" w:rsidRDefault="0068728A">
      <w:pPr>
        <w:pStyle w:val="Textkomentra"/>
      </w:pPr>
      <w:r w:rsidRPr="004B6FD8">
        <w:rPr>
          <w:rStyle w:val="Odkaznakomentr"/>
          <w:highlight w:val="yellow"/>
        </w:rPr>
        <w:annotationRef/>
      </w:r>
      <w:r w:rsidRPr="004B6FD8">
        <w:t xml:space="preserve">MAS má možnosť nepožadovať od žiadateľov preukázanie splnenia Podmienky finančnej spôsobilosti spolufinancovania projektu formou Osobitnej prílohy ŽoPr ale iba prostredníctvom Informácie uvedenej v žiadosti o príspevok, </w:t>
      </w:r>
      <w:proofErr w:type="spellStart"/>
      <w:r w:rsidRPr="004B6FD8">
        <w:t>t.j</w:t>
      </w:r>
      <w:proofErr w:type="spellEnd"/>
      <w:r w:rsidRPr="004B6FD8">
        <w:t xml:space="preserve">. overením čestného vyhlásenia, ktoré žiadateľ uvádza v časti 10. žiadosti o príspevok. V prípade, že MAS sa rozhodne nepožadovať od žiadateľov doklady preukazujúce finančnú spôsobilosť, MAS túto časť vypustí a zároveň vypustí aj nasledujúce dva odseky. </w:t>
      </w:r>
    </w:p>
    <w:p w14:paraId="017053AC" w14:textId="36EF20FD" w:rsidR="0068728A" w:rsidRPr="004B6FD8" w:rsidRDefault="0068728A">
      <w:pPr>
        <w:pStyle w:val="Textkomentra"/>
        <w:rPr>
          <w:b/>
        </w:rPr>
      </w:pPr>
      <w:r w:rsidRPr="004B6FD8">
        <w:rPr>
          <w:b/>
        </w:rPr>
        <w:t>RO pre IROP odporúča MAS podmienku ponechať.</w:t>
      </w:r>
    </w:p>
  </w:comment>
  <w:comment w:id="286" w:author="autor" w:initials="A">
    <w:p w14:paraId="1A2B25A8" w14:textId="626614E8" w:rsidR="0068728A" w:rsidRPr="004B6FD8" w:rsidRDefault="0068728A">
      <w:pPr>
        <w:pStyle w:val="Textkomentra"/>
      </w:pPr>
      <w:r w:rsidRPr="004B6FD8">
        <w:rPr>
          <w:rStyle w:val="Odkaznakomentr"/>
        </w:rPr>
        <w:annotationRef/>
      </w:r>
      <w:r w:rsidRPr="004B6FD8">
        <w:t>V prípade, ak MAS požaduje preukazovanie podmienky osobitnými dokladmi a ak v zmysle podmienok výzvy žiadateľ za každých okolností predkladá doklad preukazujúci finančnú spôsobilosť, napr. pri výzve na aktivitu A1, MAS uvedený text vypustí.</w:t>
      </w:r>
    </w:p>
  </w:comment>
  <w:comment w:id="289" w:author="autor" w:initials="A">
    <w:p w14:paraId="194D8C82" w14:textId="77777777" w:rsidR="0068728A" w:rsidRPr="004B6FD8" w:rsidRDefault="0068728A" w:rsidP="00F8335C">
      <w:pPr>
        <w:pStyle w:val="Textkomentra"/>
        <w:rPr>
          <w:noProof/>
        </w:rPr>
      </w:pPr>
      <w:r w:rsidRPr="004B6FD8">
        <w:rPr>
          <w:noProof/>
        </w:rPr>
        <w:t>MAS tieto odseky vymaže v prípade výzvy:</w:t>
      </w:r>
    </w:p>
    <w:p w14:paraId="0FA4FE16" w14:textId="77777777" w:rsidR="0068728A" w:rsidRPr="004B6FD8" w:rsidRDefault="0068728A" w:rsidP="00F8335C">
      <w:pPr>
        <w:pStyle w:val="Textkomentra"/>
        <w:numPr>
          <w:ilvl w:val="0"/>
          <w:numId w:val="64"/>
        </w:numPr>
        <w:rPr>
          <w:noProof/>
        </w:rPr>
      </w:pPr>
      <w:r w:rsidRPr="004B6FD8">
        <w:rPr>
          <w:noProof/>
        </w:rPr>
        <w:t>zameranej na aktivitu A1</w:t>
      </w:r>
    </w:p>
    <w:p w14:paraId="51439F10" w14:textId="4ABFA177" w:rsidR="0068728A" w:rsidRPr="004B6FD8" w:rsidRDefault="0068728A" w:rsidP="00F8335C">
      <w:pPr>
        <w:pStyle w:val="Textkomentra"/>
        <w:numPr>
          <w:ilvl w:val="0"/>
          <w:numId w:val="64"/>
        </w:numPr>
        <w:rPr>
          <w:noProof/>
        </w:rPr>
      </w:pPr>
      <w:r w:rsidRPr="004B6FD8">
        <w:rPr>
          <w:noProof/>
        </w:rPr>
        <w:t>kde je maximálna výška príspevku podľa výzvy nižšia ako 90% celkových oprávnených výdavkov.</w:t>
      </w:r>
    </w:p>
    <w:p w14:paraId="34A236EF" w14:textId="6D06D942" w:rsidR="0068728A" w:rsidRPr="004B6FD8" w:rsidRDefault="0068728A" w:rsidP="00F8335C">
      <w:pPr>
        <w:pStyle w:val="Textkomentra"/>
        <w:numPr>
          <w:ilvl w:val="0"/>
          <w:numId w:val="64"/>
        </w:numPr>
        <w:rPr>
          <w:noProof/>
        </w:rPr>
      </w:pPr>
      <w:r w:rsidRPr="004B6FD8">
        <w:rPr>
          <w:noProof/>
        </w:rPr>
        <w:t xml:space="preserve"> v prípade, že sa MAS rozhodla nepožadovať preukazovanie podmienky osobitými dokladmi</w:t>
      </w:r>
    </w:p>
    <w:p w14:paraId="54585296" w14:textId="77777777" w:rsidR="0068728A" w:rsidRPr="004B6FD8" w:rsidRDefault="0068728A" w:rsidP="00F8335C">
      <w:pPr>
        <w:pStyle w:val="Textkomentra"/>
        <w:rPr>
          <w:noProof/>
        </w:rPr>
      </w:pPr>
    </w:p>
    <w:p w14:paraId="2A3A0B7F" w14:textId="30A5D573" w:rsidR="0068728A" w:rsidRPr="004B6FD8" w:rsidRDefault="0068728A" w:rsidP="00997F82">
      <w:pPr>
        <w:pStyle w:val="Textkomentra"/>
      </w:pPr>
      <w:r w:rsidRPr="004B6FD8">
        <w:rPr>
          <w:noProof/>
        </w:rPr>
        <w:t>V ostatných prípadoch ponechá MAS celé</w:t>
      </w:r>
      <w:r w:rsidRPr="004B6FD8">
        <w:t xml:space="preserve"> </w:t>
      </w:r>
      <w:r w:rsidRPr="004B6FD8">
        <w:rPr>
          <w:noProof/>
        </w:rPr>
        <w:t xml:space="preserve">znenie a to aj </w:t>
      </w:r>
      <w:r w:rsidRPr="004B6FD8">
        <w:t>v prípadoch</w:t>
      </w:r>
      <w:r w:rsidRPr="004B6FD8">
        <w:rPr>
          <w:noProof/>
        </w:rPr>
        <w:t>, kedy podľa podmienok výzvy uvedených v kapitole 1.4 Financovanie projektu umožňuje poskytnúť príspevok rovný alebo vyšší ako 90%. Žiadateľ si totiž môže dobrovoľne požiadať o menšie spolufinancovanie oprávnených výdavkov projektu a preto v týchto prípadoch bude povinný preukázať spolufinancovanie projektu osobitnou prílohou.</w:t>
      </w:r>
    </w:p>
  </w:comment>
  <w:comment w:id="295" w:author="autor" w:initials="A">
    <w:p w14:paraId="0FD7C315" w14:textId="0D492E18" w:rsidR="0068728A" w:rsidRPr="004B6FD8" w:rsidRDefault="0068728A" w:rsidP="00997F82">
      <w:pPr>
        <w:pStyle w:val="Textkomentra"/>
      </w:pPr>
      <w:r w:rsidRPr="004B6FD8">
        <w:rPr>
          <w:rStyle w:val="Odkaznakomentr"/>
        </w:rPr>
        <w:annotationRef/>
      </w:r>
      <w:r w:rsidRPr="004B6FD8">
        <w:t>vypustiť ak ide o aktivitu A.1, resp. v prípade výzvy, pri ktorej žiadateľ za každých okolností predkladá doklad na preukázanie finančnej spôsobilosti</w:t>
      </w:r>
    </w:p>
  </w:comment>
  <w:comment w:id="298" w:author="autor" w:initials="A">
    <w:p w14:paraId="6363BC17" w14:textId="77777777" w:rsidR="0068728A" w:rsidRPr="00C63476" w:rsidRDefault="0068728A" w:rsidP="00997F82">
      <w:pPr>
        <w:spacing w:before="120" w:after="120"/>
        <w:jc w:val="both"/>
        <w:rPr>
          <w:rFonts w:cs="Times New Roman"/>
          <w:sz w:val="20"/>
          <w:szCs w:val="20"/>
        </w:rPr>
      </w:pPr>
      <w:r>
        <w:rPr>
          <w:rStyle w:val="Odkaznakomentr"/>
        </w:rPr>
        <w:annotationRef/>
      </w:r>
      <w:r w:rsidRPr="00C63476">
        <w:rPr>
          <w:rFonts w:cs="Times New Roman"/>
          <w:sz w:val="20"/>
          <w:szCs w:val="20"/>
        </w:rPr>
        <w:t>V prípade, ak je žiadateľom subjekt odlišný od obce, na tohto žiadateľa sa predmetná podmienka poskytnutia príspevku nevzťahuje.</w:t>
      </w:r>
    </w:p>
    <w:p w14:paraId="0433B8CB" w14:textId="6B3583B4" w:rsidR="0068728A" w:rsidRPr="00DB3F0F" w:rsidRDefault="0068728A" w:rsidP="00997F82">
      <w:pPr>
        <w:spacing w:before="120" w:after="120"/>
        <w:jc w:val="both"/>
        <w:rPr>
          <w:rFonts w:cs="Times New Roman"/>
          <w:sz w:val="20"/>
          <w:szCs w:val="20"/>
        </w:rPr>
      </w:pPr>
      <w:r w:rsidRPr="00DB3F0F">
        <w:rPr>
          <w:rFonts w:cs="Times New Roman"/>
          <w:sz w:val="20"/>
          <w:szCs w:val="20"/>
        </w:rPr>
        <w:t>MAS túto podmienku neuplatní (neuvádza vo výzve), ak sú oprávnenými žiadateľmi definovanými v rámci PPP č. 1 výlučne subjekty odlišné od obce.</w:t>
      </w:r>
    </w:p>
    <w:p w14:paraId="4F44EF94" w14:textId="64FA73B1" w:rsidR="0068728A" w:rsidRPr="00C63476" w:rsidRDefault="0068728A" w:rsidP="00997F82">
      <w:pPr>
        <w:pStyle w:val="Textkomentra"/>
      </w:pPr>
      <w:r w:rsidRPr="00DB3F0F">
        <w:t xml:space="preserve">V prípade, ak overenie nebude možné z dôvodu </w:t>
      </w:r>
      <w:r w:rsidRPr="00C63476">
        <w:t xml:space="preserve">výpadku verejne dostupných zdrojov, kde by mali byť podľa žiadateľa zverejnené príslušné uznesenia, overí MAS podmienky poskytnutia príspevku vyžiadaním listinnej formy Uznesenia </w:t>
      </w:r>
      <w:r>
        <w:t xml:space="preserve">zastupiteľstva </w:t>
      </w:r>
      <w:r w:rsidRPr="00C63476">
        <w:t>(výpisu z unesenia</w:t>
      </w:r>
      <w:r w:rsidRPr="00C63476">
        <w:rPr>
          <w:noProof/>
        </w:rPr>
        <w:t>)</w:t>
      </w:r>
      <w:r>
        <w:rPr>
          <w:noProof/>
        </w:rPr>
        <w:t>.</w:t>
      </w:r>
    </w:p>
  </w:comment>
  <w:comment w:id="305" w:author="autor" w:initials="A">
    <w:p w14:paraId="4316D95C" w14:textId="310AE8B0" w:rsidR="0068728A" w:rsidRPr="004B6FD8" w:rsidRDefault="0068728A">
      <w:pPr>
        <w:pStyle w:val="Textkomentra"/>
      </w:pPr>
      <w:r w:rsidRPr="004B6FD8">
        <w:rPr>
          <w:rStyle w:val="Odkaznakomentr"/>
        </w:rPr>
        <w:annotationRef/>
      </w:r>
      <w:r w:rsidRPr="004B6FD8">
        <w:t>v prípade, že oprávnenými žiadateľmi sú výlučne obce, MAS uvedené vypustí</w:t>
      </w:r>
    </w:p>
  </w:comment>
  <w:comment w:id="320" w:author="autor" w:initials="A">
    <w:p w14:paraId="10DC37F5" w14:textId="27B97A26" w:rsidR="0068728A" w:rsidRPr="0067735B" w:rsidRDefault="0068728A">
      <w:pPr>
        <w:pStyle w:val="Textkomentra"/>
        <w:rPr>
          <w:color w:val="FF0000"/>
        </w:rPr>
      </w:pPr>
      <w:r w:rsidRPr="0067735B">
        <w:rPr>
          <w:rStyle w:val="Odkaznakomentr"/>
          <w:color w:val="FF0000"/>
        </w:rPr>
        <w:annotationRef/>
      </w:r>
      <w:r w:rsidRPr="001348A6">
        <w:t>MAS uvedenú podmienku vypustí v prípade, ak sú oprávneným žiadateľom výlučne obce.</w:t>
      </w:r>
    </w:p>
  </w:comment>
  <w:comment w:id="321" w:author="autor" w:initials="A">
    <w:p w14:paraId="1FB6039F" w14:textId="25BC0551" w:rsidR="0068728A" w:rsidRPr="004B6FD8" w:rsidRDefault="0068728A">
      <w:pPr>
        <w:pStyle w:val="Textkomentra"/>
      </w:pPr>
      <w:r w:rsidRPr="004B6FD8">
        <w:rPr>
          <w:rStyle w:val="Odkaznakomentr"/>
        </w:rPr>
        <w:annotationRef/>
      </w:r>
      <w:r w:rsidRPr="004B6FD8">
        <w:t>MAS uvedené ponechá výlučne v prípade výzvy zameranej na aktivitu A1, v ostatných prípadoch uvedené vypustí.</w:t>
      </w:r>
    </w:p>
  </w:comment>
  <w:comment w:id="328" w:author="autor" w:initials="A">
    <w:p w14:paraId="3C34E14A" w14:textId="7957B49B" w:rsidR="0068728A" w:rsidRPr="005541EF" w:rsidRDefault="0068728A" w:rsidP="00C94378">
      <w:pPr>
        <w:pStyle w:val="Textkomentra"/>
        <w:rPr>
          <w:noProof/>
        </w:rPr>
      </w:pPr>
      <w:r>
        <w:rPr>
          <w:rStyle w:val="Odkaznakomentr"/>
        </w:rPr>
        <w:annotationRef/>
      </w:r>
      <w:r w:rsidRPr="005541EF">
        <w:rPr>
          <w:noProof/>
        </w:rPr>
        <w:t>MAS ponechá prílohu „</w:t>
      </w:r>
      <w:r w:rsidRPr="005541EF">
        <w:rPr>
          <w:sz w:val="18"/>
          <w:szCs w:val="18"/>
        </w:rPr>
        <w:t>Údaje na vyžiadanie výpisu z registra trestov</w:t>
      </w:r>
      <w:r w:rsidRPr="005541EF">
        <w:rPr>
          <w:rStyle w:val="Odkaznakomentr"/>
        </w:rPr>
        <w:annotationRef/>
      </w:r>
      <w:r w:rsidRPr="005541EF">
        <w:rPr>
          <w:sz w:val="18"/>
          <w:szCs w:val="18"/>
        </w:rPr>
        <w:t>“</w:t>
      </w:r>
      <w:r w:rsidRPr="005541EF">
        <w:rPr>
          <w:noProof/>
        </w:rPr>
        <w:t>,</w:t>
      </w:r>
      <w:r w:rsidRPr="005541EF">
        <w:t xml:space="preserve"> ak má </w:t>
      </w:r>
      <w:r w:rsidRPr="005541EF">
        <w:rPr>
          <w:noProof/>
        </w:rPr>
        <w:t>legálny prístup do OVERSI.sk v rámci ktorého je oprávnená získať výpis z registra trestov fyzickej osoby. V opačnom prípade MAS prílohu vymaže.</w:t>
      </w:r>
    </w:p>
  </w:comment>
  <w:comment w:id="331" w:author="autor" w:initials="A">
    <w:p w14:paraId="5E45E195" w14:textId="0C411F4A" w:rsidR="0068728A" w:rsidRPr="005541EF" w:rsidRDefault="0068728A">
      <w:pPr>
        <w:pStyle w:val="Textkomentra"/>
        <w:rPr>
          <w:noProof/>
        </w:rPr>
      </w:pPr>
      <w:r w:rsidRPr="005541EF">
        <w:rPr>
          <w:noProof/>
        </w:rPr>
        <w:t>MAS ponechá označený text,</w:t>
      </w:r>
      <w:r w:rsidRPr="005541EF">
        <w:t xml:space="preserve"> ak má </w:t>
      </w:r>
      <w:r w:rsidRPr="005541EF">
        <w:rPr>
          <w:noProof/>
        </w:rPr>
        <w:t>legálny prístup do OVERSI.sk v rámci ktorého je oprávnená získať výpis z registra trestov fyzickej osoby. V opačnom prípade MAS označený text vymaže.</w:t>
      </w:r>
    </w:p>
    <w:p w14:paraId="226874E0" w14:textId="77777777" w:rsidR="0068728A" w:rsidRPr="005541EF" w:rsidRDefault="0068728A">
      <w:pPr>
        <w:pStyle w:val="Textkomentra"/>
        <w:rPr>
          <w:noProof/>
        </w:rPr>
      </w:pPr>
    </w:p>
    <w:p w14:paraId="4DE40800" w14:textId="61300F42" w:rsidR="0068728A" w:rsidRPr="00C94378" w:rsidRDefault="0068728A">
      <w:pPr>
        <w:pStyle w:val="Textkomentra"/>
        <w:rPr>
          <w:highlight w:val="yellow"/>
        </w:rPr>
      </w:pPr>
      <w:r w:rsidRPr="005541EF">
        <w:rPr>
          <w:noProof/>
        </w:rPr>
        <w:t>MAS v takom prípade overí splnenie podmienky na základe predložených výpisov z registra trestov príslušných fyzických osôb.</w:t>
      </w:r>
    </w:p>
  </w:comment>
  <w:comment w:id="336" w:author="autor" w:initials="A">
    <w:p w14:paraId="22A7E492" w14:textId="673E22C6" w:rsidR="0068728A" w:rsidRPr="007D5B26" w:rsidRDefault="0068728A" w:rsidP="00997F82">
      <w:pPr>
        <w:spacing w:before="120" w:after="120"/>
        <w:jc w:val="both"/>
        <w:rPr>
          <w:rFonts w:cs="Times New Roman"/>
          <w:sz w:val="20"/>
          <w:szCs w:val="20"/>
        </w:rPr>
      </w:pPr>
      <w:r w:rsidRPr="00E30379">
        <w:rPr>
          <w:rStyle w:val="Odkaznakomentr"/>
          <w:highlight w:val="yellow"/>
        </w:rPr>
        <w:annotationRef/>
      </w:r>
      <w:r w:rsidRPr="007D5B26">
        <w:rPr>
          <w:rFonts w:cs="Times New Roman"/>
          <w:sz w:val="20"/>
          <w:szCs w:val="20"/>
        </w:rPr>
        <w:t xml:space="preserve">MAS je oprávnená túto podmienku neuplatniť (neuvádzať vo výzve), ak sú oprávnenými žiadateľmi definovanými v rámci </w:t>
      </w:r>
      <w:r w:rsidRPr="008D0457">
        <w:rPr>
          <w:rFonts w:cs="Times New Roman"/>
          <w:sz w:val="20"/>
          <w:szCs w:val="20"/>
        </w:rPr>
        <w:t xml:space="preserve">PPP č. 1 výlučne subjekty, na ktoré sa zákon č. 91/2016 Z. z. o trestnej zodpovednosti právnických osôb nevzťahuje, </w:t>
      </w:r>
      <w:proofErr w:type="spellStart"/>
      <w:r w:rsidRPr="008D0457">
        <w:rPr>
          <w:rFonts w:cs="Times New Roman"/>
          <w:sz w:val="20"/>
          <w:szCs w:val="20"/>
        </w:rPr>
        <w:t>t.j</w:t>
      </w:r>
      <w:proofErr w:type="spellEnd"/>
      <w:r w:rsidRPr="008D0457">
        <w:rPr>
          <w:rFonts w:cs="Times New Roman"/>
          <w:sz w:val="20"/>
          <w:szCs w:val="20"/>
        </w:rPr>
        <w:t>.: štátna rozpočtová alebo príspevková organizácia, štátny fond, obec, VÚC, rozpočtová alebo príspevková organizácia v zriaďovateľskej pôsobnosti obce alebo vyššieho územného celku alebo iná osoba, za ktorej všetky záväzky zodpovedá alebo ručí štát, Národná banka Slovenska, Fond ochrany vkladov alebo Garančný fond investícií.</w:t>
      </w:r>
    </w:p>
  </w:comment>
  <w:comment w:id="338" w:author="autor" w:initials="A">
    <w:p w14:paraId="1DF88CC8" w14:textId="77777777" w:rsidR="0068728A" w:rsidRDefault="0068728A" w:rsidP="00997F82">
      <w:pPr>
        <w:pStyle w:val="Textkomentra"/>
      </w:pPr>
      <w:r>
        <w:rPr>
          <w:rStyle w:val="Odkaznakomentr"/>
        </w:rPr>
        <w:annotationRef/>
      </w:r>
      <w:r>
        <w:rPr>
          <w:noProof/>
        </w:rPr>
        <w:t>V prípade, ak v rámci PPP č. 1 nie je definovaným oprávneným žiadateľom obec, MAS tento text vymaže.</w:t>
      </w:r>
    </w:p>
  </w:comment>
  <w:comment w:id="340" w:author="autor" w:initials="A">
    <w:p w14:paraId="633DA308" w14:textId="77777777" w:rsidR="0068728A" w:rsidRDefault="0068728A" w:rsidP="00997F82">
      <w:pPr>
        <w:pStyle w:val="Textkomentra"/>
      </w:pPr>
      <w:r>
        <w:rPr>
          <w:rStyle w:val="Odkaznakomentr"/>
        </w:rPr>
        <w:annotationRef/>
      </w:r>
      <w:r>
        <w:t>MAS je povinná vyhlásiť výzvu len na jednu hlavnú aktivitu.</w:t>
      </w:r>
    </w:p>
  </w:comment>
  <w:comment w:id="345" w:author="autor" w:initials="A">
    <w:p w14:paraId="0DD2E41D" w14:textId="4FF75C9D" w:rsidR="0068728A" w:rsidRDefault="0068728A" w:rsidP="00294AA0">
      <w:pPr>
        <w:pStyle w:val="Textkomentra"/>
      </w:pPr>
      <w:r>
        <w:rPr>
          <w:rStyle w:val="Odkaznakomentr"/>
        </w:rPr>
        <w:annotationRef/>
      </w:r>
      <w:r w:rsidRPr="00EE255D">
        <w:rPr>
          <w:color w:val="FF0000"/>
        </w:rPr>
        <w:t xml:space="preserve">MAS </w:t>
      </w:r>
      <w:r>
        <w:rPr>
          <w:color w:val="FF0000"/>
        </w:rPr>
        <w:t>určí hraničný termín ukončenia realizácie aktivít projektu</w:t>
      </w:r>
      <w:r w:rsidRPr="00EE255D">
        <w:rPr>
          <w:color w:val="FF0000"/>
        </w:rPr>
        <w:t xml:space="preserve"> tak, aby bola zabezpečená oprávnenosť výdavkov MAS.</w:t>
      </w:r>
      <w:r>
        <w:rPr>
          <w:color w:val="FF0000"/>
        </w:rPr>
        <w:t xml:space="preserve"> Odporúčania k určeniu </w:t>
      </w:r>
      <w:r w:rsidRPr="0069665F">
        <w:rPr>
          <w:color w:val="FF0000"/>
        </w:rPr>
        <w:t>hraničn</w:t>
      </w:r>
      <w:r>
        <w:rPr>
          <w:color w:val="FF0000"/>
        </w:rPr>
        <w:t>ého</w:t>
      </w:r>
      <w:r w:rsidRPr="0069665F">
        <w:rPr>
          <w:color w:val="FF0000"/>
        </w:rPr>
        <w:t xml:space="preserve"> termín</w:t>
      </w:r>
      <w:r>
        <w:rPr>
          <w:color w:val="FF0000"/>
        </w:rPr>
        <w:t>u</w:t>
      </w:r>
      <w:r w:rsidRPr="0069665F">
        <w:rPr>
          <w:color w:val="FF0000"/>
        </w:rPr>
        <w:t xml:space="preserve"> ukončenia realizácie projektu sú uvedené pre informáciu v závere vzoru výzvy, pričom MAS tieto </w:t>
      </w:r>
      <w:r>
        <w:rPr>
          <w:color w:val="FF0000"/>
        </w:rPr>
        <w:t>odporúčania</w:t>
      </w:r>
      <w:r w:rsidRPr="0069665F">
        <w:rPr>
          <w:color w:val="FF0000"/>
        </w:rPr>
        <w:t xml:space="preserve"> pri finalizácii výzvy </w:t>
      </w:r>
      <w:r>
        <w:rPr>
          <w:color w:val="FF0000"/>
        </w:rPr>
        <w:t>odstráni</w:t>
      </w:r>
      <w:r w:rsidRPr="0069665F">
        <w:rPr>
          <w:color w:val="FF0000"/>
        </w:rPr>
        <w:t>.</w:t>
      </w:r>
    </w:p>
  </w:comment>
  <w:comment w:id="351" w:author="autor" w:date="2022-05-06T12:09:00Z" w:initials="autor">
    <w:p w14:paraId="23339546" w14:textId="185ACA3D" w:rsidR="0068728A" w:rsidRDefault="0068728A">
      <w:pPr>
        <w:pStyle w:val="Textkomentra"/>
      </w:pPr>
      <w:r>
        <w:rPr>
          <w:rStyle w:val="Odkaznakomentr"/>
        </w:rPr>
        <w:annotationRef/>
      </w:r>
      <w:r w:rsidRPr="00EE255D">
        <w:rPr>
          <w:color w:val="FF0000"/>
        </w:rPr>
        <w:t xml:space="preserve">MAS </w:t>
      </w:r>
      <w:r>
        <w:rPr>
          <w:color w:val="FF0000"/>
        </w:rPr>
        <w:t>upraví dátum v súlade s druhým odsekom opisu podmienky.</w:t>
      </w:r>
    </w:p>
  </w:comment>
  <w:comment w:id="356" w:author="autor" w:initials="A">
    <w:p w14:paraId="696A9F05" w14:textId="39717326" w:rsidR="0068728A" w:rsidRPr="00B8659A" w:rsidRDefault="0068728A" w:rsidP="00997F82">
      <w:pPr>
        <w:pStyle w:val="Textkomentra"/>
      </w:pPr>
      <w:r w:rsidRPr="00B8659A">
        <w:rPr>
          <w:rStyle w:val="Odkaznakomentr"/>
        </w:rPr>
        <w:annotationRef/>
      </w:r>
      <w:r w:rsidRPr="00B8659A">
        <w:t>MAS je oprávnená doplniť zoznam obcí, ktoré tvoria územie MAS</w:t>
      </w:r>
    </w:p>
    <w:p w14:paraId="505B3B44" w14:textId="77777777" w:rsidR="0068728A" w:rsidRPr="00B8659A" w:rsidRDefault="0068728A" w:rsidP="00997F82">
      <w:pPr>
        <w:pStyle w:val="Textkomentra"/>
      </w:pPr>
    </w:p>
    <w:p w14:paraId="3A636F63" w14:textId="77777777" w:rsidR="0068728A" w:rsidRPr="00B8659A" w:rsidRDefault="0068728A" w:rsidP="00DD3EE2">
      <w:pPr>
        <w:pStyle w:val="Textkomentra"/>
        <w:rPr>
          <w:noProof/>
        </w:rPr>
      </w:pPr>
      <w:r w:rsidRPr="00B8659A">
        <w:rPr>
          <w:noProof/>
        </w:rPr>
        <w:t>V prípade, ak sa územie MAS nachádza v rámci menej rozvinutého regiónu aj viac rozvinutého regiónu, je MAS povinná špecifikovať presné územie v rozsahu viac alebo menej rozvinutého regiónu, ktoré tvorí oprávnené miesto realizácie projektu.</w:t>
      </w:r>
    </w:p>
    <w:p w14:paraId="13B50A60" w14:textId="77777777" w:rsidR="0068728A" w:rsidRPr="00B8659A" w:rsidRDefault="0068728A" w:rsidP="00DD3EE2">
      <w:pPr>
        <w:pStyle w:val="Textkomentra"/>
        <w:rPr>
          <w:noProof/>
        </w:rPr>
      </w:pPr>
    </w:p>
    <w:p w14:paraId="0EC20852" w14:textId="235BBD73" w:rsidR="0068728A" w:rsidRPr="00B8659A" w:rsidRDefault="0068728A" w:rsidP="00DD3EE2">
      <w:pPr>
        <w:pStyle w:val="Textkomentra"/>
      </w:pPr>
      <w:r w:rsidRPr="00B8659A">
        <w:rPr>
          <w:noProof/>
        </w:rPr>
        <w:t>Každý typ regiónu musí mať vlastnú výzvu a preto je potrebné špecifkovať územnú oprávnenosť územia MAS na detailnejšiu úroveň.</w:t>
      </w:r>
    </w:p>
  </w:comment>
  <w:comment w:id="392" w:author="autor" w:initials="A">
    <w:p w14:paraId="313FBA1B" w14:textId="74D37027" w:rsidR="0068728A" w:rsidRDefault="0068728A">
      <w:pPr>
        <w:pStyle w:val="Textkomentra"/>
      </w:pPr>
      <w:r>
        <w:rPr>
          <w:noProof/>
        </w:rPr>
        <w:t xml:space="preserve">V prípade aktivít Špecifického cieľa 5.1.2 </w:t>
      </w:r>
      <w:r>
        <w:rPr>
          <w:rStyle w:val="Odkaznakomentr"/>
        </w:rPr>
        <w:annotationRef/>
      </w:r>
      <w:r>
        <w:rPr>
          <w:noProof/>
        </w:rPr>
        <w:t>MAS vymaže Finančnú analýzu projeku.</w:t>
      </w:r>
    </w:p>
  </w:comment>
  <w:comment w:id="393" w:author="autor" w:initials="A">
    <w:p w14:paraId="1DCFC7E5" w14:textId="4B2451A7" w:rsidR="0068728A" w:rsidRPr="00B8659A" w:rsidRDefault="0068728A" w:rsidP="00997F82">
      <w:pPr>
        <w:pStyle w:val="Textkomentra"/>
      </w:pPr>
      <w:r w:rsidRPr="00B8659A">
        <w:rPr>
          <w:rStyle w:val="Odkaznakomentr"/>
        </w:rPr>
        <w:annotationRef/>
      </w:r>
      <w:r w:rsidRPr="00B8659A">
        <w:rPr>
          <w:noProof/>
        </w:rPr>
        <w:t>MAS aplikuje túto podmienku len v prípade výzvy zameranej na aktivitu A1, inak sa vymaže.</w:t>
      </w:r>
    </w:p>
  </w:comment>
  <w:comment w:id="396" w:author="autor" w:initials="A">
    <w:p w14:paraId="6C4B1157" w14:textId="52D33B94" w:rsidR="0068728A" w:rsidRPr="00B8659A" w:rsidRDefault="0068728A" w:rsidP="009A65F5">
      <w:pPr>
        <w:pStyle w:val="Textkomentra"/>
      </w:pPr>
      <w:r w:rsidRPr="00B8659A">
        <w:rPr>
          <w:rStyle w:val="Odkaznakomentr"/>
        </w:rPr>
        <w:annotationRef/>
      </w:r>
      <w:r w:rsidRPr="00B8659A">
        <w:t>V prípade výzvy zameranej na aktivitu A1, B2, D1 alebo D2 MAS túto podmienku vypustí</w:t>
      </w:r>
      <w:r w:rsidRPr="00B8659A">
        <w:rPr>
          <w:noProof/>
        </w:rPr>
        <w:t>.</w:t>
      </w:r>
    </w:p>
  </w:comment>
  <w:comment w:id="402" w:author="autor" w:initials="A">
    <w:p w14:paraId="08132101" w14:textId="1C79497E" w:rsidR="0068728A" w:rsidRPr="00B8659A" w:rsidRDefault="0068728A">
      <w:pPr>
        <w:pStyle w:val="Textkomentra"/>
      </w:pPr>
      <w:r w:rsidRPr="00B8659A">
        <w:rPr>
          <w:rStyle w:val="Odkaznakomentr"/>
        </w:rPr>
        <w:annotationRef/>
      </w:r>
      <w:r w:rsidRPr="00B8659A">
        <w:t xml:space="preserve">MAS ponechá tento odsek len v prípade výziev zameraných na aktivitu B1, B3 alebo E1 </w:t>
      </w:r>
    </w:p>
  </w:comment>
  <w:comment w:id="405" w:author="autor" w:initials="A">
    <w:p w14:paraId="20A2E064" w14:textId="42AFBF90" w:rsidR="0068728A" w:rsidRPr="00B8659A" w:rsidRDefault="0068728A">
      <w:pPr>
        <w:pStyle w:val="Textkomentra"/>
      </w:pPr>
      <w:r w:rsidRPr="00B8659A">
        <w:rPr>
          <w:rStyle w:val="Odkaznakomentr"/>
        </w:rPr>
        <w:annotationRef/>
      </w:r>
      <w:r w:rsidRPr="00B8659A">
        <w:t>MAS ponechá tento odsek len v prípade výziev zameraných na aktivitu C1 alebo C2</w:t>
      </w:r>
    </w:p>
  </w:comment>
  <w:comment w:id="423" w:author="autor" w:initials="A">
    <w:p w14:paraId="4CF8BD1E" w14:textId="77777777" w:rsidR="0068728A" w:rsidRDefault="0068728A" w:rsidP="00997F82">
      <w:pPr>
        <w:pStyle w:val="Textkomentra"/>
      </w:pPr>
      <w:r>
        <w:rPr>
          <w:rStyle w:val="Odkaznakomentr"/>
        </w:rPr>
        <w:annotationRef/>
      </w:r>
      <w:r>
        <w:t>V prípade výzvy zameranej na aktivitu B.3 MAS túto podmienku vypustí</w:t>
      </w:r>
    </w:p>
  </w:comment>
  <w:comment w:id="424" w:author="autor" w:initials="A">
    <w:p w14:paraId="585BA30D" w14:textId="0C5B592D" w:rsidR="0068728A" w:rsidRPr="00465C96" w:rsidRDefault="0068728A">
      <w:pPr>
        <w:pStyle w:val="Textkomentra"/>
      </w:pPr>
      <w:r>
        <w:rPr>
          <w:rStyle w:val="Odkaznakomentr"/>
        </w:rPr>
        <w:annotationRef/>
      </w:r>
      <w:r w:rsidRPr="00465C96">
        <w:t>MAS má právo doplniť ďalšie, vlastné podmienky poskytnutie príspevku nad rámec vzoru, vrátane príloh ŽoPr (ak relevantné). Doplnenie dodatočných podmienok je potrebné osobitne odôvodniť väzbou na schválenú stratégiu CLLD, resp. koncept implementácie a dostatočne zvýrazniť.</w:t>
      </w:r>
    </w:p>
  </w:comment>
  <w:comment w:id="425" w:author="autor" w:initials="A">
    <w:p w14:paraId="657B3E81" w14:textId="40AF6909" w:rsidR="0068728A" w:rsidRDefault="0068728A">
      <w:pPr>
        <w:pStyle w:val="Textkomentra"/>
      </w:pPr>
      <w:r>
        <w:rPr>
          <w:rStyle w:val="Odkaznakomentr"/>
        </w:rPr>
        <w:annotationRef/>
      </w:r>
      <w:r w:rsidRPr="00465C96">
        <w:rPr>
          <w:rStyle w:val="Odkaznakomentr"/>
        </w:rPr>
        <w:annotationRef/>
      </w:r>
      <w:r w:rsidRPr="00465C96">
        <w:t>MAS vypustí predmetnú podmienku v prípade, ak vyhlasuje výzvu na aktivitu B3.</w:t>
      </w:r>
    </w:p>
  </w:comment>
  <w:comment w:id="426" w:author="autor" w:initials="A">
    <w:p w14:paraId="127AC3E4" w14:textId="168DE5BE" w:rsidR="0068728A" w:rsidRDefault="0068728A">
      <w:pPr>
        <w:pStyle w:val="Textkomentra"/>
      </w:pPr>
      <w:r>
        <w:rPr>
          <w:rStyle w:val="Odkaznakomentr"/>
        </w:rPr>
        <w:annotationRef/>
      </w:r>
      <w:r w:rsidRPr="001A1A81">
        <w:rPr>
          <w:noProof/>
        </w:rPr>
        <w:t>MAS upraví číslovanie tak, aby odkaz smeroval na podmienku poskytnutia príspevku mať povolenia na realizáciu projektu. Číslovanie sa môže meniť v závislosti od toho, ktoré podmienky MAS vo vzorovom formulári vymazala.</w:t>
      </w:r>
    </w:p>
  </w:comment>
  <w:comment w:id="430" w:author="autor" w:initials="A">
    <w:p w14:paraId="1AEB0F5C" w14:textId="77777777" w:rsidR="0068728A" w:rsidRPr="00802379" w:rsidRDefault="0068728A" w:rsidP="00997F82">
      <w:pPr>
        <w:pStyle w:val="Odsekzoznamu"/>
        <w:spacing w:before="60" w:after="60"/>
        <w:ind w:left="142"/>
        <w:contextualSpacing w:val="0"/>
        <w:jc w:val="both"/>
        <w:rPr>
          <w:rFonts w:cs="Times New Roman"/>
        </w:rPr>
      </w:pPr>
      <w:r w:rsidRPr="006302DF">
        <w:rPr>
          <w:rStyle w:val="Odkaznakomentr"/>
        </w:rPr>
        <w:annotationRef/>
      </w:r>
      <w:r w:rsidRPr="00802379">
        <w:rPr>
          <w:rFonts w:cs="Times New Roman"/>
          <w:bCs/>
          <w:sz w:val="20"/>
          <w:szCs w:val="20"/>
        </w:rPr>
        <w:t>MAS stanoví minimálnu a maximálnu výšku príspevku v zmysle schváleného Konceptu implementácie stratégie CLLD.</w:t>
      </w:r>
    </w:p>
  </w:comment>
  <w:comment w:id="442" w:author="autor" w:date="2022-07-28T15:29:00Z" w:initials="A">
    <w:p w14:paraId="47B47A8E" w14:textId="77777777" w:rsidR="0068728A" w:rsidRPr="001348A6" w:rsidRDefault="0068728A" w:rsidP="00372B21">
      <w:pPr>
        <w:pStyle w:val="Textkomentra"/>
      </w:pPr>
      <w:r>
        <w:rPr>
          <w:rStyle w:val="Odkaznakomentr"/>
        </w:rPr>
        <w:annotationRef/>
      </w:r>
      <w:r w:rsidRPr="001348A6">
        <w:t>MAS vypočíta a doplní max. výšku COV pre účely výzvy a to zohľadnením max. % financovania uvedenej v kap. 1.4 a max. výšky príspevku definovanej v tejto podmienke.</w:t>
      </w:r>
    </w:p>
    <w:p w14:paraId="71CE80E9" w14:textId="77777777" w:rsidR="0068728A" w:rsidRPr="001348A6" w:rsidRDefault="0068728A" w:rsidP="00372B21">
      <w:pPr>
        <w:pStyle w:val="Textkomentra"/>
      </w:pPr>
    </w:p>
    <w:p w14:paraId="1A3456FE" w14:textId="77777777" w:rsidR="0068728A" w:rsidRPr="001348A6" w:rsidRDefault="0068728A" w:rsidP="00372B21">
      <w:pPr>
        <w:pStyle w:val="Textkomentra"/>
        <w:rPr>
          <w:u w:val="single"/>
        </w:rPr>
      </w:pPr>
      <w:r w:rsidRPr="001348A6">
        <w:t>Max. výška COV = (Max. výška príspevku x 100 / max. miera financovania z príspevku)</w:t>
      </w:r>
    </w:p>
    <w:p w14:paraId="64FA1AEC" w14:textId="77777777" w:rsidR="0068728A" w:rsidRPr="001348A6" w:rsidRDefault="0068728A" w:rsidP="00372B21">
      <w:pPr>
        <w:pStyle w:val="Textkomentra"/>
        <w:rPr>
          <w:u w:val="single"/>
        </w:rPr>
      </w:pPr>
    </w:p>
    <w:p w14:paraId="69E7C8F7" w14:textId="77777777" w:rsidR="0068728A" w:rsidRPr="001348A6" w:rsidRDefault="0068728A" w:rsidP="00372B21">
      <w:pPr>
        <w:pStyle w:val="Textkomentra"/>
        <w:rPr>
          <w:u w:val="single"/>
        </w:rPr>
      </w:pPr>
      <w:r w:rsidRPr="001348A6">
        <w:rPr>
          <w:u w:val="single"/>
        </w:rPr>
        <w:t xml:space="preserve">Príklad: </w:t>
      </w:r>
    </w:p>
    <w:p w14:paraId="7C15A7E2" w14:textId="77777777" w:rsidR="0068728A" w:rsidRPr="001348A6" w:rsidRDefault="0068728A" w:rsidP="00372B21">
      <w:pPr>
        <w:pStyle w:val="Textkomentra"/>
      </w:pPr>
      <w:r w:rsidRPr="001348A6">
        <w:t>Max. miera financovania= 95%</w:t>
      </w:r>
    </w:p>
    <w:p w14:paraId="65D6887A" w14:textId="77777777" w:rsidR="0068728A" w:rsidRPr="001348A6" w:rsidRDefault="0068728A" w:rsidP="00372B21">
      <w:pPr>
        <w:pStyle w:val="Textkomentra"/>
      </w:pPr>
      <w:r w:rsidRPr="001348A6">
        <w:t>Max. výška príspevku = 50 000 EUR</w:t>
      </w:r>
    </w:p>
    <w:p w14:paraId="723EA86D" w14:textId="77777777" w:rsidR="0068728A" w:rsidRPr="001348A6" w:rsidRDefault="0068728A" w:rsidP="00372B21">
      <w:pPr>
        <w:pStyle w:val="Textkomentra"/>
      </w:pPr>
      <w:r w:rsidRPr="001348A6">
        <w:t>Max. výška COV = 50 000 x 100 / 95 = 52 631, 58 EUR</w:t>
      </w:r>
    </w:p>
  </w:comment>
  <w:comment w:id="447" w:author="autor" w:initials="A">
    <w:p w14:paraId="6262AAEA" w14:textId="0F41B503" w:rsidR="0068728A" w:rsidRPr="004B6FD8" w:rsidRDefault="0068728A">
      <w:pPr>
        <w:pStyle w:val="Textkomentra"/>
      </w:pPr>
      <w:r w:rsidRPr="004B6FD8">
        <w:rPr>
          <w:rStyle w:val="Odkaznakomentr"/>
        </w:rPr>
        <w:annotationRef/>
      </w:r>
      <w:r w:rsidRPr="004B6FD8">
        <w:t xml:space="preserve">Doplniť hodnotu maximálnej výšky príspevku zadefinovanú v úvode tejto podmienky </w:t>
      </w:r>
    </w:p>
  </w:comment>
  <w:comment w:id="444" w:author="autor" w:initials="A">
    <w:p w14:paraId="402E5859" w14:textId="77777777" w:rsidR="0068728A" w:rsidRDefault="0068728A" w:rsidP="00997F82">
      <w:pPr>
        <w:pStyle w:val="Textkomentra"/>
      </w:pPr>
      <w:r>
        <w:rPr>
          <w:rStyle w:val="Odkaznakomentr"/>
        </w:rPr>
        <w:annotationRef/>
      </w:r>
      <w:r>
        <w:rPr>
          <w:noProof/>
        </w:rPr>
        <w:t>V prípade, ak výzva nespadá pod schému pomoci, MAS tento text vypustí, inak ho ponechá.</w:t>
      </w:r>
    </w:p>
  </w:comment>
  <w:comment w:id="448" w:author="autor" w:initials="A">
    <w:p w14:paraId="4D001F2E" w14:textId="77777777" w:rsidR="0068728A" w:rsidRDefault="0068728A" w:rsidP="00997F82">
      <w:pPr>
        <w:pStyle w:val="Textkomentra"/>
      </w:pPr>
      <w:r>
        <w:rPr>
          <w:rStyle w:val="Odkaznakomentr"/>
        </w:rPr>
        <w:annotationRef/>
      </w:r>
      <w:r>
        <w:rPr>
          <w:noProof/>
        </w:rPr>
        <w:t>V prípade, ak výzva nespadá pod schému pomoci, MAS tento text vypustí, inak ho ponechá.</w:t>
      </w:r>
    </w:p>
  </w:comment>
  <w:comment w:id="449" w:author="autor" w:initials="A">
    <w:p w14:paraId="18B9012E" w14:textId="77777777" w:rsidR="0068728A" w:rsidRDefault="0068728A" w:rsidP="00997F82">
      <w:pPr>
        <w:pStyle w:val="Textkomentra"/>
      </w:pPr>
      <w:r>
        <w:rPr>
          <w:rStyle w:val="Odkaznakomentr"/>
        </w:rPr>
        <w:annotationRef/>
      </w:r>
      <w:r>
        <w:rPr>
          <w:noProof/>
        </w:rPr>
        <w:t>V prípade, ak výzva nespadá pod schému pomoci, MAS tento text vypustí, inak ho ponechá.</w:t>
      </w:r>
    </w:p>
  </w:comment>
  <w:comment w:id="450" w:author="autor" w:initials="A">
    <w:p w14:paraId="2DB9DA57" w14:textId="77777777" w:rsidR="0068728A" w:rsidRPr="00B8659A" w:rsidRDefault="0068728A" w:rsidP="00997F82">
      <w:pPr>
        <w:pStyle w:val="Textkomentra"/>
      </w:pPr>
      <w:r w:rsidRPr="00B8659A">
        <w:rPr>
          <w:rStyle w:val="Odkaznakomentr"/>
        </w:rPr>
        <w:annotationRef/>
      </w:r>
      <w:r w:rsidRPr="00B8659A">
        <w:t xml:space="preserve">Označenie kapitol v tejto časti výzvy zodpovedá číselnému označeniu príloh ŽoPr, preto je dôležité, aby bolo zhodné s označením a skladbou príloh uvádzaných v zozname povinných príloh ŽoPr (tabuľka č. 9 formulára ŽoPr). </w:t>
      </w:r>
    </w:p>
  </w:comment>
  <w:comment w:id="454" w:author="autor" w:initials="A">
    <w:p w14:paraId="4DFA18F7" w14:textId="0008AF6B" w:rsidR="0068728A" w:rsidRDefault="0068728A" w:rsidP="00997F82">
      <w:pPr>
        <w:pStyle w:val="Textkomentra"/>
      </w:pPr>
      <w:r>
        <w:rPr>
          <w:rStyle w:val="Odkaznakomentr"/>
        </w:rPr>
        <w:annotationRef/>
      </w:r>
      <w:r>
        <w:rPr>
          <w:noProof/>
        </w:rPr>
        <w:t>V prípade, ak v rámci PPP č. 1 nie je definovaná ako právna forma obec, MAS túto vetu vymaže.</w:t>
      </w:r>
    </w:p>
  </w:comment>
  <w:comment w:id="455" w:author="autor" w:initials="A">
    <w:p w14:paraId="0E9CA203" w14:textId="5CFA90E9" w:rsidR="0068728A" w:rsidRDefault="0068728A" w:rsidP="00997F82">
      <w:pPr>
        <w:pStyle w:val="Textkomentra"/>
      </w:pPr>
      <w:r>
        <w:rPr>
          <w:rStyle w:val="Odkaznakomentr"/>
        </w:rPr>
        <w:annotationRef/>
      </w:r>
      <w:r>
        <w:t>Vzťahuje sa len na aktivitu A1</w:t>
      </w:r>
    </w:p>
  </w:comment>
  <w:comment w:id="456" w:author="autor" w:initials="A">
    <w:p w14:paraId="4C62A682" w14:textId="77777777" w:rsidR="0068728A" w:rsidRPr="001348A6" w:rsidRDefault="0068728A" w:rsidP="00AE1A20">
      <w:pPr>
        <w:pStyle w:val="Textkomentra"/>
      </w:pPr>
      <w:r w:rsidRPr="001348A6">
        <w:rPr>
          <w:rStyle w:val="Odkaznakomentr"/>
        </w:rPr>
        <w:annotationRef/>
      </w:r>
      <w:r w:rsidRPr="001348A6">
        <w:t>Vzťahuje sa len na aktivitu A1</w:t>
      </w:r>
    </w:p>
  </w:comment>
  <w:comment w:id="459" w:author="autor" w:initials="A">
    <w:p w14:paraId="003F0979" w14:textId="3A75316E" w:rsidR="0068728A" w:rsidRPr="001348A6" w:rsidRDefault="0068728A" w:rsidP="00B57F6C">
      <w:pPr>
        <w:pStyle w:val="Textkomentra"/>
      </w:pPr>
      <w:r w:rsidRPr="001348A6">
        <w:rPr>
          <w:rStyle w:val="Odkaznakomentr"/>
        </w:rPr>
        <w:annotationRef/>
      </w:r>
      <w:r w:rsidRPr="001348A6">
        <w:t xml:space="preserve">Vzťahuje sa iba na aktivity ŠC 512 (s výnimkou aktivity B2) </w:t>
      </w:r>
    </w:p>
  </w:comment>
  <w:comment w:id="467" w:author="autor" w:initials="A">
    <w:p w14:paraId="29FFFE3F" w14:textId="25218373" w:rsidR="0068728A" w:rsidRDefault="0068728A" w:rsidP="00997F82">
      <w:pPr>
        <w:pStyle w:val="Textkomentra"/>
        <w:rPr>
          <w:noProof/>
        </w:rPr>
      </w:pPr>
      <w:r>
        <w:rPr>
          <w:rStyle w:val="Odkaznakomentr"/>
        </w:rPr>
        <w:annotationRef/>
      </w:r>
      <w:r>
        <w:rPr>
          <w:noProof/>
        </w:rPr>
        <w:t>V prípade, ak je oprávnenou právnou formou výlučne obec, MAS toto upozornenie vypustí, keďže test podniku v ťažkostiach je pri obci založený na podúdení, či je obec v nútenej správe.</w:t>
      </w:r>
    </w:p>
    <w:p w14:paraId="5CC9705B" w14:textId="77777777" w:rsidR="0068728A" w:rsidRDefault="0068728A" w:rsidP="00997F82">
      <w:pPr>
        <w:pStyle w:val="Textkomentra"/>
        <w:rPr>
          <w:noProof/>
        </w:rPr>
      </w:pPr>
    </w:p>
    <w:p w14:paraId="36E8391D" w14:textId="77777777" w:rsidR="0068728A" w:rsidRDefault="0068728A" w:rsidP="00997F82">
      <w:pPr>
        <w:pStyle w:val="Textkomentra"/>
      </w:pPr>
      <w:r>
        <w:rPr>
          <w:noProof/>
        </w:rPr>
        <w:t>Obec je však aj naďalej povinná predložiť účtovnú závierku.</w:t>
      </w:r>
    </w:p>
  </w:comment>
  <w:comment w:id="469" w:author="autor" w:initials="A">
    <w:p w14:paraId="1EFBB975" w14:textId="69273E33" w:rsidR="0068728A" w:rsidRPr="00B830C6" w:rsidRDefault="0068728A">
      <w:pPr>
        <w:pStyle w:val="Textkomentra"/>
        <w:rPr>
          <w:color w:val="FF0000"/>
        </w:rPr>
      </w:pPr>
      <w:r w:rsidRPr="00B830C6">
        <w:rPr>
          <w:rStyle w:val="Odkaznakomentr"/>
          <w:color w:val="FF0000"/>
        </w:rPr>
        <w:annotationRef/>
      </w:r>
      <w:r w:rsidRPr="003236C2">
        <w:t>V prípade, že obec nepatrí medzi oprávnených žiadateľov, MAS túto časť vypustí.</w:t>
      </w:r>
    </w:p>
  </w:comment>
  <w:comment w:id="477" w:author="autor" w:initials="A">
    <w:p w14:paraId="7D474079" w14:textId="2F1A7661" w:rsidR="0068728A" w:rsidRPr="004B6FD8" w:rsidRDefault="0068728A">
      <w:pPr>
        <w:pStyle w:val="Textkomentra"/>
      </w:pPr>
      <w:r w:rsidRPr="004B6FD8">
        <w:rPr>
          <w:rStyle w:val="Odkaznakomentr"/>
        </w:rPr>
        <w:annotationRef/>
      </w:r>
      <w:r w:rsidRPr="004B6FD8">
        <w:t>Ponechať iba v prípade, ak MAS v rámci podmienky finančnej spôsobilosti spolufinancovania projektu zadefinovala preukázanie splnenia podmienky osobitnými dokladmi</w:t>
      </w:r>
    </w:p>
  </w:comment>
  <w:comment w:id="491" w:author="autor" w:initials="A">
    <w:p w14:paraId="05E3D026" w14:textId="77777777" w:rsidR="0068728A" w:rsidRDefault="0068728A" w:rsidP="00997F82">
      <w:pPr>
        <w:pStyle w:val="Textkomentra"/>
      </w:pPr>
      <w:r>
        <w:rPr>
          <w:rStyle w:val="Odkaznakomentr"/>
        </w:rPr>
        <w:annotationRef/>
      </w:r>
      <w:r>
        <w:rPr>
          <w:noProof/>
        </w:rPr>
        <w:t>MAS doplní kód výzvy v súlade so syntaxom.</w:t>
      </w:r>
    </w:p>
  </w:comment>
  <w:comment w:id="483" w:author="autor" w:initials="A">
    <w:p w14:paraId="0FB507A4" w14:textId="77777777" w:rsidR="0068728A" w:rsidRPr="00802379" w:rsidRDefault="0068728A" w:rsidP="00997F82">
      <w:pPr>
        <w:pStyle w:val="Textkomentra"/>
      </w:pPr>
      <w:r>
        <w:rPr>
          <w:rStyle w:val="Odkaznakomentr"/>
        </w:rPr>
        <w:annotationRef/>
      </w:r>
      <w:r w:rsidRPr="00802379">
        <w:rPr>
          <w:bCs/>
        </w:rPr>
        <w:t xml:space="preserve">V prípade, ak </w:t>
      </w:r>
      <w:r w:rsidRPr="00802379">
        <w:rPr>
          <w:bCs/>
          <w:noProof/>
        </w:rPr>
        <w:t xml:space="preserve">nie </w:t>
      </w:r>
      <w:r w:rsidRPr="00802379">
        <w:rPr>
          <w:bCs/>
        </w:rPr>
        <w:t>je oprávneným žiadateľom obec, MAS túto časť vymaže.</w:t>
      </w:r>
    </w:p>
  </w:comment>
  <w:comment w:id="493" w:author="autor" w:initials="A">
    <w:p w14:paraId="2EF2DD25" w14:textId="77777777" w:rsidR="0068728A" w:rsidRPr="00F413B2" w:rsidRDefault="0068728A" w:rsidP="00997F82">
      <w:pPr>
        <w:pStyle w:val="Textkomentra"/>
      </w:pPr>
      <w:r>
        <w:rPr>
          <w:rStyle w:val="Odkaznakomentr"/>
        </w:rPr>
        <w:annotationRef/>
      </w:r>
      <w:r w:rsidRPr="00F413B2">
        <w:rPr>
          <w:bCs/>
        </w:rPr>
        <w:t>V prípade, ak je oprávneným žiadateľom výlučne obec, MAS túto časť vymaže.</w:t>
      </w:r>
    </w:p>
  </w:comment>
  <w:comment w:id="504" w:author="autor" w:initials="A">
    <w:p w14:paraId="361AA19E" w14:textId="77777777" w:rsidR="0068728A" w:rsidRDefault="0068728A" w:rsidP="00997F82">
      <w:pPr>
        <w:pStyle w:val="Textkomentra"/>
      </w:pPr>
      <w:r>
        <w:rPr>
          <w:rStyle w:val="Odkaznakomentr"/>
        </w:rPr>
        <w:annotationRef/>
      </w:r>
      <w:r w:rsidRPr="000C093E">
        <w:rPr>
          <w:rFonts w:ascii="Arial Narrow" w:hAnsi="Arial Narrow"/>
        </w:rPr>
        <w:t>MAS</w:t>
      </w:r>
      <w:r>
        <w:rPr>
          <w:rFonts w:ascii="Arial Narrow" w:hAnsi="Arial Narrow"/>
          <w:noProof/>
        </w:rPr>
        <w:t xml:space="preserve"> tento text vypustí, ak je miera spolufinancovania stanovená výzvou nižšia ako 90%.</w:t>
      </w:r>
    </w:p>
  </w:comment>
  <w:comment w:id="509" w:author="autor" w:initials="A">
    <w:p w14:paraId="36B707AF" w14:textId="77777777" w:rsidR="0068728A" w:rsidRPr="004B6FD8" w:rsidRDefault="0068728A" w:rsidP="00997F82">
      <w:pPr>
        <w:pStyle w:val="Textkomentra"/>
      </w:pPr>
      <w:r w:rsidRPr="004B6FD8">
        <w:rPr>
          <w:rStyle w:val="Odkaznakomentr"/>
        </w:rPr>
        <w:annotationRef/>
      </w:r>
      <w:bookmarkStart w:id="512" w:name="_Hlk8761878"/>
      <w:r w:rsidRPr="004B6FD8">
        <w:t>V prípade, ak je oprávneným žiadateľom obec, MAS ponechá túto prílohu, inak prílohu vymaže.</w:t>
      </w:r>
      <w:bookmarkEnd w:id="512"/>
    </w:p>
  </w:comment>
  <w:comment w:id="519" w:author="autor" w:initials="A">
    <w:p w14:paraId="6C891455" w14:textId="3246EEDA" w:rsidR="0068728A" w:rsidRPr="003236C2" w:rsidRDefault="0068728A" w:rsidP="00C94378">
      <w:pPr>
        <w:pStyle w:val="Textkomentra"/>
        <w:rPr>
          <w:noProof/>
        </w:rPr>
      </w:pPr>
      <w:r>
        <w:rPr>
          <w:rStyle w:val="Odkaznakomentr"/>
        </w:rPr>
        <w:annotationRef/>
      </w:r>
      <w:r w:rsidRPr="003236C2">
        <w:rPr>
          <w:noProof/>
        </w:rPr>
        <w:t>MAS ponechá prílohu „</w:t>
      </w:r>
      <w:r w:rsidRPr="003236C2">
        <w:rPr>
          <w:sz w:val="18"/>
          <w:szCs w:val="18"/>
        </w:rPr>
        <w:t>Údaje na vyžiadanie výpisu z registra trestov</w:t>
      </w:r>
      <w:r w:rsidRPr="003236C2">
        <w:rPr>
          <w:rStyle w:val="Odkaznakomentr"/>
        </w:rPr>
        <w:annotationRef/>
      </w:r>
      <w:r w:rsidRPr="003236C2">
        <w:rPr>
          <w:sz w:val="18"/>
          <w:szCs w:val="18"/>
        </w:rPr>
        <w:t>“</w:t>
      </w:r>
      <w:r w:rsidRPr="003236C2">
        <w:rPr>
          <w:noProof/>
        </w:rPr>
        <w:t>,</w:t>
      </w:r>
      <w:r w:rsidRPr="003236C2">
        <w:t xml:space="preserve"> ak má M</w:t>
      </w:r>
      <w:r w:rsidRPr="003236C2">
        <w:rPr>
          <w:noProof/>
        </w:rPr>
        <w:t>AS legálny prístup do OVERSI.sk v rámci ktorého je oprávnená získať výpis z registra trestov fyzickej osoby. V opačnom prípade MAS prílohu vymaže.</w:t>
      </w:r>
    </w:p>
  </w:comment>
  <w:comment w:id="522" w:author="autor" w:initials="A">
    <w:p w14:paraId="3864E0BB" w14:textId="25F83343" w:rsidR="0068728A" w:rsidRPr="003236C2" w:rsidRDefault="0068728A" w:rsidP="00C94378">
      <w:pPr>
        <w:pStyle w:val="Textkomentra"/>
        <w:rPr>
          <w:noProof/>
        </w:rPr>
      </w:pPr>
      <w:r>
        <w:rPr>
          <w:rStyle w:val="Odkaznakomentr"/>
        </w:rPr>
        <w:annotationRef/>
      </w:r>
      <w:r w:rsidRPr="003236C2">
        <w:rPr>
          <w:noProof/>
        </w:rPr>
        <w:t>MAS ponechá prílohu „</w:t>
      </w:r>
      <w:r w:rsidRPr="003236C2">
        <w:rPr>
          <w:sz w:val="18"/>
          <w:szCs w:val="18"/>
        </w:rPr>
        <w:t>Údaje na vyžiadanie výpisu z registra trestov</w:t>
      </w:r>
      <w:r w:rsidRPr="003236C2">
        <w:rPr>
          <w:rStyle w:val="Odkaznakomentr"/>
        </w:rPr>
        <w:annotationRef/>
      </w:r>
      <w:r w:rsidRPr="003236C2">
        <w:rPr>
          <w:sz w:val="18"/>
          <w:szCs w:val="18"/>
        </w:rPr>
        <w:t>“</w:t>
      </w:r>
      <w:r w:rsidRPr="003236C2">
        <w:rPr>
          <w:noProof/>
        </w:rPr>
        <w:t>,</w:t>
      </w:r>
      <w:r w:rsidRPr="003236C2">
        <w:t xml:space="preserve"> ak má M</w:t>
      </w:r>
      <w:r w:rsidRPr="003236C2">
        <w:rPr>
          <w:noProof/>
        </w:rPr>
        <w:t>AS legálny prístup do OVERSI.sk v rámci ktorého je oprávnená získať výpis z registra trestov fyzickej osoby. V opačnom prípade MAS prílohu vymaže.</w:t>
      </w:r>
    </w:p>
  </w:comment>
  <w:comment w:id="525" w:author="autor" w:initials="A">
    <w:p w14:paraId="0510D81A" w14:textId="733DF195" w:rsidR="0068728A" w:rsidRPr="008C084D" w:rsidRDefault="0068728A">
      <w:pPr>
        <w:pStyle w:val="Textkomentra"/>
        <w:rPr>
          <w:color w:val="FF0000"/>
        </w:rPr>
      </w:pPr>
      <w:r w:rsidRPr="008C084D">
        <w:rPr>
          <w:rStyle w:val="Odkaznakomentr"/>
          <w:color w:val="FF0000"/>
        </w:rPr>
        <w:annotationRef/>
      </w:r>
      <w:r w:rsidRPr="001348A6">
        <w:t>MAS uvedený text vypustí v prípade výzvy zameranej na aktivitu A1 alebo výzvy, v rámci ktorej nie sú oprávnenými žiadateľmi obce</w:t>
      </w:r>
    </w:p>
  </w:comment>
  <w:comment w:id="528" w:author="autor" w:initials="A">
    <w:p w14:paraId="3ECB4877" w14:textId="2291213E" w:rsidR="0068728A" w:rsidRPr="003236C2" w:rsidRDefault="0068728A">
      <w:pPr>
        <w:pStyle w:val="Textkomentra"/>
      </w:pPr>
      <w:r w:rsidRPr="0083548F">
        <w:rPr>
          <w:rStyle w:val="Odkaznakomentr"/>
          <w:color w:val="FF0000"/>
        </w:rPr>
        <w:annotationRef/>
      </w:r>
      <w:r w:rsidRPr="003236C2">
        <w:t>V prípade výzvy zameranej na aktivitu B3 alebo v prípade, že MAS nezahrnie výdavky na stavebné práce medzi oprávnené výdavky, túto časť vypustí</w:t>
      </w:r>
    </w:p>
  </w:comment>
  <w:comment w:id="529" w:author="autor" w:initials="A">
    <w:p w14:paraId="151E73FC" w14:textId="77777777" w:rsidR="0068728A" w:rsidRDefault="0068728A" w:rsidP="00997F82">
      <w:pPr>
        <w:pStyle w:val="Textkomentra"/>
      </w:pPr>
      <w:r>
        <w:rPr>
          <w:rStyle w:val="Odkaznakomentr"/>
        </w:rPr>
        <w:annotationRef/>
      </w:r>
      <w:r>
        <w:t>V prípade potreby upraviť číselné označenie podmienky v súlade s výzvou.</w:t>
      </w:r>
    </w:p>
  </w:comment>
  <w:comment w:id="533" w:author="autor" w:initials="A">
    <w:p w14:paraId="20DD6DFB" w14:textId="76BF2545" w:rsidR="0068728A" w:rsidRDefault="0068728A">
      <w:pPr>
        <w:pStyle w:val="Textkomentra"/>
      </w:pPr>
      <w:r>
        <w:rPr>
          <w:rStyle w:val="Odkaznakomentr"/>
        </w:rPr>
        <w:annotationRef/>
      </w:r>
      <w:r>
        <w:rPr>
          <w:noProof/>
        </w:rPr>
        <w:t>V prípade ŠC 512 MAS túto časť vypustí</w:t>
      </w:r>
    </w:p>
  </w:comment>
  <w:comment w:id="534" w:author="autor" w:initials="A">
    <w:p w14:paraId="26BCC662" w14:textId="4A71BBEE" w:rsidR="0068728A" w:rsidRDefault="0068728A">
      <w:pPr>
        <w:pStyle w:val="Textkomentra"/>
      </w:pPr>
      <w:r>
        <w:rPr>
          <w:rStyle w:val="Odkaznakomentr"/>
        </w:rPr>
        <w:annotationRef/>
      </w:r>
      <w:r>
        <w:rPr>
          <w:noProof/>
        </w:rPr>
        <w:t>V prípade ŠC 512 MAS túto časť vypustí</w:t>
      </w:r>
    </w:p>
  </w:comment>
  <w:comment w:id="535" w:author="autor" w:initials="A">
    <w:p w14:paraId="6B4E5801" w14:textId="5D657F52" w:rsidR="0068728A" w:rsidRDefault="0068728A">
      <w:pPr>
        <w:pStyle w:val="Textkomentra"/>
      </w:pPr>
      <w:r>
        <w:rPr>
          <w:rStyle w:val="Odkaznakomentr"/>
        </w:rPr>
        <w:annotationRef/>
      </w:r>
      <w:r>
        <w:rPr>
          <w:noProof/>
        </w:rPr>
        <w:t>V prípade ŠC 512 MAS túto časť vypustí</w:t>
      </w:r>
    </w:p>
  </w:comment>
  <w:comment w:id="537" w:author="autor" w:initials="A">
    <w:p w14:paraId="510519AF" w14:textId="5BE1A000" w:rsidR="0068728A" w:rsidRPr="004B6FD8" w:rsidRDefault="0068728A">
      <w:pPr>
        <w:pStyle w:val="Textkomentra"/>
      </w:pPr>
      <w:r w:rsidRPr="004B6FD8">
        <w:rPr>
          <w:rStyle w:val="Odkaznakomentr"/>
        </w:rPr>
        <w:annotationRef/>
      </w:r>
      <w:r w:rsidRPr="004B6FD8">
        <w:t>Ponechať iba pre aktivity spadajúce pod ŠC 512</w:t>
      </w:r>
    </w:p>
  </w:comment>
  <w:comment w:id="540" w:author="autor" w:initials="A">
    <w:p w14:paraId="0EDFFB8D" w14:textId="23EE9E53" w:rsidR="0068728A" w:rsidRPr="004B6FD8" w:rsidRDefault="0068728A">
      <w:pPr>
        <w:pStyle w:val="Textkomentra"/>
      </w:pPr>
      <w:r w:rsidRPr="004B6FD8">
        <w:rPr>
          <w:rStyle w:val="Odkaznakomentr"/>
          <w:highlight w:val="red"/>
        </w:rPr>
        <w:annotationRef/>
      </w:r>
      <w:r w:rsidRPr="004B6FD8">
        <w:t>Ponechať iba pre aktivitu A1</w:t>
      </w:r>
    </w:p>
  </w:comment>
  <w:comment w:id="541" w:author="autor" w:initials="A">
    <w:p w14:paraId="567DDBFB" w14:textId="2BC69B39" w:rsidR="0068728A" w:rsidRDefault="0068728A">
      <w:pPr>
        <w:pStyle w:val="Textkomentra"/>
      </w:pPr>
      <w:r>
        <w:rPr>
          <w:rStyle w:val="Odkaznakomentr"/>
        </w:rPr>
        <w:annotationRef/>
      </w:r>
      <w:r>
        <w:rPr>
          <w:noProof/>
        </w:rPr>
        <w:t>V prípade aktivít ŠC 5.1.2 MAS túto kapitolu vymaže. Zároveň nezaradí medzi prílohy ŽoPr formulár finančnej analýzy a inštrukcie k jej vyplneniu.</w:t>
      </w:r>
    </w:p>
  </w:comment>
  <w:comment w:id="542" w:author="autor" w:initials="A">
    <w:p w14:paraId="7D7A0278" w14:textId="77777777" w:rsidR="0068728A" w:rsidRPr="00B8659A" w:rsidRDefault="0068728A" w:rsidP="00997F82">
      <w:pPr>
        <w:pStyle w:val="Textkomentra"/>
      </w:pPr>
      <w:r w:rsidRPr="00B8659A">
        <w:rPr>
          <w:rStyle w:val="Odkaznakomentr"/>
        </w:rPr>
        <w:annotationRef/>
      </w:r>
      <w:r w:rsidRPr="00B8659A">
        <w:rPr>
          <w:rStyle w:val="Odkaznakomentr"/>
        </w:rPr>
        <w:annotationRef/>
      </w:r>
      <w:r w:rsidRPr="00B8659A">
        <w:t>V prípade výzvy zameranej na aktivitu B.3 MAS túto prílohu vrátane je opisu vypustí.</w:t>
      </w:r>
    </w:p>
  </w:comment>
  <w:comment w:id="543" w:author="autor" w:initials="A">
    <w:p w14:paraId="4CBDB32C" w14:textId="1649E6C4" w:rsidR="0068728A" w:rsidRPr="00B8659A" w:rsidRDefault="0068728A" w:rsidP="00997F82">
      <w:pPr>
        <w:pStyle w:val="Textkomentra"/>
      </w:pPr>
      <w:r w:rsidRPr="00B8659A">
        <w:rPr>
          <w:rStyle w:val="Odkaznakomentr"/>
        </w:rPr>
        <w:annotationRef/>
      </w:r>
      <w:r w:rsidRPr="00B8659A">
        <w:t>V prípade výzvy zameranej na aktivitu B.3 MAS túto prílohu vrátane je</w:t>
      </w:r>
      <w:r>
        <w:t>j</w:t>
      </w:r>
      <w:r w:rsidRPr="00B8659A">
        <w:t xml:space="preserve"> opisu vypustí.</w:t>
      </w:r>
    </w:p>
  </w:comment>
  <w:comment w:id="544" w:author="autor" w:initials="A">
    <w:p w14:paraId="248F894F" w14:textId="77777777" w:rsidR="0068728A" w:rsidRDefault="0068728A" w:rsidP="00997F82">
      <w:pPr>
        <w:pStyle w:val="Textkomentra"/>
      </w:pPr>
      <w:r>
        <w:rPr>
          <w:rStyle w:val="Odkaznakomentr"/>
        </w:rPr>
        <w:annotationRef/>
      </w:r>
      <w:r>
        <w:t>V prípade výziev zameraných na aktivity, ktorých predmetom nie výstavba alebo rekonštrukcia nehnuteľností, resp. inštalácia alebo dlhodobé využívanie technológií na alebo v určitých nehnuteľnostiach (ako napr. v prípade aktivity B3), je možné túto prílohu, vrátane jej opisu vypustiť.</w:t>
      </w:r>
    </w:p>
  </w:comment>
  <w:comment w:id="545" w:author="autor" w:initials="A">
    <w:p w14:paraId="44547C8B" w14:textId="54CC9FA2" w:rsidR="0068728A" w:rsidRPr="00B8659A" w:rsidRDefault="0068728A">
      <w:pPr>
        <w:pStyle w:val="Textkomentra"/>
      </w:pPr>
      <w:r w:rsidRPr="00B8659A">
        <w:rPr>
          <w:rStyle w:val="Odkaznakomentr"/>
        </w:rPr>
        <w:annotationRef/>
      </w:r>
      <w:r w:rsidRPr="00B8659A">
        <w:t>V prípade výzvy zameranej na aktivitu A1 MAS ponechá hodnotu „3“, v prípade ostatných výziev ponechá hodnotu „5“.</w:t>
      </w:r>
    </w:p>
  </w:comment>
  <w:comment w:id="548" w:author="autor" w:initials="A">
    <w:p w14:paraId="73E265DC" w14:textId="4CB11CB5" w:rsidR="0068728A" w:rsidRPr="004B6FD8" w:rsidRDefault="0068728A">
      <w:pPr>
        <w:pStyle w:val="Textkomentra"/>
      </w:pPr>
      <w:r w:rsidRPr="004B6FD8">
        <w:rPr>
          <w:rStyle w:val="Odkaznakomentr"/>
        </w:rPr>
        <w:annotationRef/>
      </w:r>
      <w:r w:rsidRPr="004B6FD8">
        <w:t xml:space="preserve">MAS túto časť ponechá len v prípade výzvy zameranej na </w:t>
      </w:r>
      <w:r w:rsidRPr="001348A6">
        <w:t xml:space="preserve">aktivitu B1, B2, F1 </w:t>
      </w:r>
      <w:r w:rsidRPr="004B6FD8">
        <w:t>alebo F2, v prípade ostatných aktivít, túto časť vypustí</w:t>
      </w:r>
    </w:p>
  </w:comment>
  <w:comment w:id="556" w:author="autor" w:initials="A">
    <w:p w14:paraId="24EAF4CF" w14:textId="191F3013" w:rsidR="0068728A" w:rsidRPr="00B8659A" w:rsidRDefault="0068728A">
      <w:pPr>
        <w:pStyle w:val="Textkomentra"/>
      </w:pPr>
      <w:r w:rsidRPr="00B8659A">
        <w:rPr>
          <w:rStyle w:val="Odkaznakomentr"/>
        </w:rPr>
        <w:annotationRef/>
      </w:r>
      <w:r w:rsidRPr="00B8659A">
        <w:t>V prípade výzvy zameranej na aktivitu A1 MAS ponechá hodnotu „3“, v prípade ostatných výziev ponechá hodnotu „5“.</w:t>
      </w:r>
    </w:p>
  </w:comment>
  <w:comment w:id="558" w:author="autor" w:initials="A">
    <w:p w14:paraId="31936BE0" w14:textId="77777777" w:rsidR="0068728A" w:rsidRDefault="0068728A" w:rsidP="00997F82">
      <w:pPr>
        <w:pStyle w:val="Textkomentra"/>
      </w:pPr>
      <w:r>
        <w:rPr>
          <w:rStyle w:val="Odkaznakomentr"/>
        </w:rPr>
        <w:annotationRef/>
      </w:r>
      <w:r>
        <w:rPr>
          <w:noProof/>
        </w:rPr>
        <w:t>MAS ponechá prílohu len v prípade, ak je výzva vyhlásená pod schémou pomoci de minimis</w:t>
      </w:r>
    </w:p>
  </w:comment>
  <w:comment w:id="559" w:author="autor" w:initials="A">
    <w:p w14:paraId="755E196A" w14:textId="0FBDE0D3" w:rsidR="0068728A" w:rsidRPr="00BA6EF8" w:rsidRDefault="0068728A">
      <w:pPr>
        <w:pStyle w:val="Textkomentra"/>
        <w:rPr>
          <w:color w:val="FF0000"/>
        </w:rPr>
      </w:pPr>
      <w:r w:rsidRPr="00BA6EF8">
        <w:rPr>
          <w:rStyle w:val="Odkaznakomentr"/>
          <w:color w:val="FF0000"/>
          <w:highlight w:val="yellow"/>
        </w:rPr>
        <w:annotationRef/>
      </w:r>
      <w:r w:rsidRPr="001348A6">
        <w:t>MAS môže upraviť režim predkladania príloh ŽoPr podľa vlastných potrieb, pričom formulár ŽoPr musí byť predložený  listinne. MAS teda môže upustiť od predkladania príloh ŽoPr v listinnej podobe a požadovať ich len v elektronickej podobe, prípadne dať žiadateľovi na výber, ako budú prílohy ŽoPr predložené, pričom platí, že MAS zasiela dokumentáciu ŽoPr (v prípade, že protokol je predmetom overenia zo strany RO) v elektronickej podobe, a teda v prípade, že MAS umožní žiadateľom predkladať dokumentáciu len v listinnej podobe, musí zabezpečiť ich prevedenie do elektronickej podoby.</w:t>
      </w:r>
    </w:p>
  </w:comment>
  <w:comment w:id="564" w:author="autor" w:initials="A">
    <w:p w14:paraId="312BED24" w14:textId="77777777" w:rsidR="0068728A" w:rsidRDefault="0068728A" w:rsidP="00997F82">
      <w:pPr>
        <w:pStyle w:val="Textkomentra"/>
      </w:pPr>
      <w:r>
        <w:rPr>
          <w:rStyle w:val="Odkaznakomentr"/>
        </w:rPr>
        <w:annotationRef/>
      </w:r>
      <w:r>
        <w:rPr>
          <w:noProof/>
        </w:rPr>
        <w:t>MAS uvedie adresu na doručovanie ŽoPr.</w:t>
      </w:r>
    </w:p>
  </w:comment>
  <w:comment w:id="577" w:author="autor" w:initials="A">
    <w:p w14:paraId="7D3543D5" w14:textId="77777777" w:rsidR="0068728A" w:rsidRDefault="0068728A" w:rsidP="00997F82">
      <w:pPr>
        <w:pStyle w:val="Textkomentra"/>
      </w:pPr>
      <w:r>
        <w:rPr>
          <w:rStyle w:val="Odkaznakomentr"/>
        </w:rPr>
        <w:annotationRef/>
      </w:r>
      <w:r>
        <w:rPr>
          <w:noProof/>
        </w:rPr>
        <w:t xml:space="preserve">MAS uvedie </w:t>
      </w:r>
      <w:r>
        <w:t>dni a čas, kedy je možné doručiť ŽoPr</w:t>
      </w:r>
      <w:r>
        <w:rPr>
          <w:noProof/>
        </w:rPr>
        <w:t xml:space="preserve"> osobne  "počas stránkových hodín".</w:t>
      </w:r>
    </w:p>
  </w:comment>
  <w:comment w:id="580" w:author="autor" w:initials="A">
    <w:p w14:paraId="7F7846B3" w14:textId="77777777" w:rsidR="0068728A" w:rsidRDefault="0068728A" w:rsidP="00997F82">
      <w:pPr>
        <w:pStyle w:val="Textkomentra"/>
      </w:pPr>
      <w:r>
        <w:rPr>
          <w:noProof/>
        </w:rPr>
        <w:t xml:space="preserve">V prípade, ak sa pre príslušnú aktivitu neaplikuje value for money (v súlade s konceptom implementácie stratégie CLLD) </w:t>
      </w:r>
      <w:r>
        <w:rPr>
          <w:rStyle w:val="Odkaznakomentr"/>
        </w:rPr>
        <w:annotationRef/>
      </w:r>
      <w:r>
        <w:rPr>
          <w:noProof/>
        </w:rPr>
        <w:t>MAS tento riadok vymaže.</w:t>
      </w:r>
    </w:p>
  </w:comment>
  <w:comment w:id="588" w:author="autor" w:initials="A">
    <w:p w14:paraId="443D38D6" w14:textId="77777777" w:rsidR="0068728A" w:rsidRDefault="0068728A" w:rsidP="00997F82">
      <w:pPr>
        <w:pStyle w:val="Textkomentra"/>
      </w:pPr>
      <w:r>
        <w:rPr>
          <w:rStyle w:val="Odkaznakomentr"/>
        </w:rPr>
        <w:annotationRef/>
      </w:r>
      <w:r>
        <w:rPr>
          <w:noProof/>
        </w:rPr>
        <w:t xml:space="preserve">V prípade, ak sa pre príslušnú aktivitu neaplikuje value for money (v súlade s konceptom implementácie stratégie CLLD) </w:t>
      </w:r>
      <w:r>
        <w:rPr>
          <w:rStyle w:val="Odkaznakomentr"/>
        </w:rPr>
        <w:annotationRef/>
      </w:r>
      <w:r>
        <w:rPr>
          <w:noProof/>
        </w:rPr>
        <w:t>MAS urpaví znenie textu tak, že odstráni text ozančený týmto komentárom..</w:t>
      </w:r>
    </w:p>
  </w:comment>
  <w:comment w:id="589" w:author="autor" w:initials="A">
    <w:p w14:paraId="7BBA54A9" w14:textId="77777777" w:rsidR="0068728A" w:rsidRPr="00B8659A" w:rsidRDefault="0068728A" w:rsidP="00997F82">
      <w:pPr>
        <w:pStyle w:val="Textkomentra"/>
      </w:pPr>
      <w:r w:rsidRPr="00B8659A">
        <w:rPr>
          <w:rStyle w:val="Odkaznakomentr"/>
        </w:rPr>
        <w:annotationRef/>
      </w:r>
      <w:r w:rsidRPr="00B8659A">
        <w:t>V prípade, že MAS neplánuje využiť inštitút zásobníka projektov, túto kapitolu vypustí.</w:t>
      </w:r>
    </w:p>
  </w:comment>
  <w:comment w:id="622" w:author="autor" w:initials="A">
    <w:p w14:paraId="55ED5346" w14:textId="77777777" w:rsidR="0068728A" w:rsidRDefault="0068728A" w:rsidP="00F43B4B">
      <w:pPr>
        <w:pStyle w:val="Textkomentra"/>
      </w:pPr>
      <w:r>
        <w:rPr>
          <w:rStyle w:val="Odkaznakomentr"/>
        </w:rPr>
        <w:annotationRef/>
      </w:r>
      <w:r>
        <w:rPr>
          <w:noProof/>
        </w:rPr>
        <w:t>MAS doplní hypertextový odkaz na svoje webové sídlo</w:t>
      </w:r>
    </w:p>
  </w:comment>
  <w:comment w:id="623" w:author="autor" w:initials="A">
    <w:p w14:paraId="0AD9ED16" w14:textId="77777777" w:rsidR="0068728A" w:rsidRDefault="0068728A" w:rsidP="00997F82">
      <w:pPr>
        <w:pStyle w:val="Textkomentra"/>
      </w:pPr>
      <w:r>
        <w:rPr>
          <w:rStyle w:val="Odkaznakomentr"/>
        </w:rPr>
        <w:annotationRef/>
      </w:r>
      <w:r>
        <w:rPr>
          <w:noProof/>
        </w:rPr>
        <w:t>MAS doplní hypertextový odkaz na svoje webové sídlo</w:t>
      </w:r>
    </w:p>
  </w:comment>
  <w:comment w:id="629" w:author="autor" w:initials="A">
    <w:p w14:paraId="19AC0C3A" w14:textId="77777777" w:rsidR="0068728A" w:rsidRDefault="0068728A" w:rsidP="00F43B4B">
      <w:pPr>
        <w:pStyle w:val="Textkomentra"/>
      </w:pPr>
      <w:r>
        <w:rPr>
          <w:rStyle w:val="Odkaznakomentr"/>
        </w:rPr>
        <w:annotationRef/>
      </w:r>
      <w:r>
        <w:rPr>
          <w:noProof/>
        </w:rPr>
        <w:t>MAS doplní kontaktný e-mail</w:t>
      </w:r>
    </w:p>
  </w:comment>
  <w:comment w:id="634" w:author="autor" w:initials="A">
    <w:p w14:paraId="6569237B" w14:textId="77777777" w:rsidR="0068728A" w:rsidRDefault="0068728A" w:rsidP="00997F82">
      <w:pPr>
        <w:pStyle w:val="Textkomentra"/>
      </w:pPr>
      <w:r>
        <w:rPr>
          <w:rStyle w:val="Odkaznakomentr"/>
        </w:rPr>
        <w:annotationRef/>
      </w:r>
      <w:r>
        <w:rPr>
          <w:noProof/>
        </w:rPr>
        <w:t>MAS doplní kontaktný e-mail</w:t>
      </w:r>
    </w:p>
  </w:comment>
  <w:comment w:id="639" w:author="autor" w:date="2022-08-01T23:51:00Z" w:initials="autor">
    <w:p w14:paraId="1FBB909E" w14:textId="69F920D9" w:rsidR="0068728A" w:rsidRPr="001348A6" w:rsidRDefault="0068728A">
      <w:pPr>
        <w:pStyle w:val="Textkomentra"/>
      </w:pPr>
      <w:r w:rsidRPr="00E47E99">
        <w:rPr>
          <w:rStyle w:val="Odkaznakomentr"/>
          <w:color w:val="FF0000"/>
        </w:rPr>
        <w:annotationRef/>
      </w:r>
      <w:r w:rsidRPr="001348A6">
        <w:t>Táto inštrukcia je určená MAS ako pomôcka pri stanovení konečného termínu na predloženie poslednej ŽoP užívateľa. Pri finalizácii návrhu výzvy MAS túto časť vypustí.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95E77E" w15:done="0"/>
  <w15:commentEx w15:paraId="045AAFEC" w15:done="0"/>
  <w15:commentEx w15:paraId="6622770F" w15:done="0"/>
  <w15:commentEx w15:paraId="0F91051C" w15:done="0"/>
  <w15:commentEx w15:paraId="47C179E0" w15:done="0"/>
  <w15:commentEx w15:paraId="497DB2D3" w15:done="0"/>
  <w15:commentEx w15:paraId="76423692" w15:done="0"/>
  <w15:commentEx w15:paraId="65346AC9" w15:done="0"/>
  <w15:commentEx w15:paraId="26F182A7" w15:done="0"/>
  <w15:commentEx w15:paraId="112BAF98" w15:done="0"/>
  <w15:commentEx w15:paraId="73E1743C" w15:done="0"/>
  <w15:commentEx w15:paraId="2B3516FC" w15:done="0"/>
  <w15:commentEx w15:paraId="7CF20B27" w15:done="0"/>
  <w15:commentEx w15:paraId="69BE882E" w15:done="0"/>
  <w15:commentEx w15:paraId="75FBF920" w15:done="0"/>
  <w15:commentEx w15:paraId="5E913D9B" w15:done="0"/>
  <w15:commentEx w15:paraId="4F152E07" w15:done="0"/>
  <w15:commentEx w15:paraId="5E56564E" w15:done="0"/>
  <w15:commentEx w15:paraId="1430D073" w15:done="0"/>
  <w15:commentEx w15:paraId="7E1E497D" w15:done="0"/>
  <w15:commentEx w15:paraId="69A3D91A" w15:done="0"/>
  <w15:commentEx w15:paraId="64AD4C1C" w15:done="0"/>
  <w15:commentEx w15:paraId="674DB3C6" w15:done="0"/>
  <w15:commentEx w15:paraId="5C47EA29" w15:done="0"/>
  <w15:commentEx w15:paraId="017053AC" w15:done="0"/>
  <w15:commentEx w15:paraId="1A2B25A8" w15:done="0"/>
  <w15:commentEx w15:paraId="2A3A0B7F" w15:done="0"/>
  <w15:commentEx w15:paraId="0FD7C315" w15:done="0"/>
  <w15:commentEx w15:paraId="4F44EF94" w15:done="0"/>
  <w15:commentEx w15:paraId="4316D95C" w15:done="0"/>
  <w15:commentEx w15:paraId="10DC37F5" w15:done="0"/>
  <w15:commentEx w15:paraId="1FB6039F" w15:done="0"/>
  <w15:commentEx w15:paraId="3C34E14A" w15:done="0"/>
  <w15:commentEx w15:paraId="4DE40800" w15:done="0"/>
  <w15:commentEx w15:paraId="22A7E492" w15:done="0"/>
  <w15:commentEx w15:paraId="1DF88CC8" w15:done="0"/>
  <w15:commentEx w15:paraId="633DA308" w15:done="0"/>
  <w15:commentEx w15:paraId="0DD2E41D" w15:done="0"/>
  <w15:commentEx w15:paraId="23339546" w15:done="0"/>
  <w15:commentEx w15:paraId="0EC20852" w15:done="0"/>
  <w15:commentEx w15:paraId="313FBA1B" w15:done="0"/>
  <w15:commentEx w15:paraId="1DCFC7E5" w15:done="0"/>
  <w15:commentEx w15:paraId="6C4B1157" w15:done="0"/>
  <w15:commentEx w15:paraId="08132101" w15:done="0"/>
  <w15:commentEx w15:paraId="20A2E064" w15:done="0"/>
  <w15:commentEx w15:paraId="4CF8BD1E" w15:done="0"/>
  <w15:commentEx w15:paraId="585BA30D" w15:done="0"/>
  <w15:commentEx w15:paraId="657B3E81" w15:done="0"/>
  <w15:commentEx w15:paraId="127AC3E4" w15:done="0"/>
  <w15:commentEx w15:paraId="1AEB0F5C" w15:done="0"/>
  <w15:commentEx w15:paraId="723EA86D" w15:done="0"/>
  <w15:commentEx w15:paraId="6262AAEA" w15:done="0"/>
  <w15:commentEx w15:paraId="402E5859" w15:done="0"/>
  <w15:commentEx w15:paraId="4D001F2E" w15:done="0"/>
  <w15:commentEx w15:paraId="18B9012E" w15:done="0"/>
  <w15:commentEx w15:paraId="2DB9DA57" w15:done="0"/>
  <w15:commentEx w15:paraId="4DFA18F7" w15:done="0"/>
  <w15:commentEx w15:paraId="0E9CA203" w15:done="0"/>
  <w15:commentEx w15:paraId="4C62A682" w15:done="0"/>
  <w15:commentEx w15:paraId="003F0979" w15:done="0"/>
  <w15:commentEx w15:paraId="36E8391D" w15:done="0"/>
  <w15:commentEx w15:paraId="1EFBB975" w15:done="0"/>
  <w15:commentEx w15:paraId="7D474079" w15:done="0"/>
  <w15:commentEx w15:paraId="05E3D026" w15:done="0"/>
  <w15:commentEx w15:paraId="0FB507A4" w15:done="0"/>
  <w15:commentEx w15:paraId="2EF2DD25" w15:done="0"/>
  <w15:commentEx w15:paraId="361AA19E" w15:done="0"/>
  <w15:commentEx w15:paraId="36B707AF" w15:done="0"/>
  <w15:commentEx w15:paraId="6C891455" w15:done="0"/>
  <w15:commentEx w15:paraId="3864E0BB" w15:done="0"/>
  <w15:commentEx w15:paraId="0510D81A" w15:done="0"/>
  <w15:commentEx w15:paraId="3ECB4877" w15:done="0"/>
  <w15:commentEx w15:paraId="151E73FC" w15:done="0"/>
  <w15:commentEx w15:paraId="20DD6DFB" w15:done="0"/>
  <w15:commentEx w15:paraId="26BCC662" w15:done="0"/>
  <w15:commentEx w15:paraId="6B4E5801" w15:done="0"/>
  <w15:commentEx w15:paraId="510519AF" w15:done="0"/>
  <w15:commentEx w15:paraId="0EDFFB8D" w15:done="0"/>
  <w15:commentEx w15:paraId="567DDBFB" w15:done="0"/>
  <w15:commentEx w15:paraId="7D7A0278" w15:done="0"/>
  <w15:commentEx w15:paraId="4CBDB32C" w15:done="0"/>
  <w15:commentEx w15:paraId="248F894F" w15:done="0"/>
  <w15:commentEx w15:paraId="44547C8B" w15:done="0"/>
  <w15:commentEx w15:paraId="73E265DC" w15:done="0"/>
  <w15:commentEx w15:paraId="24EAF4CF" w15:done="0"/>
  <w15:commentEx w15:paraId="31936BE0" w15:done="0"/>
  <w15:commentEx w15:paraId="755E196A" w15:done="0"/>
  <w15:commentEx w15:paraId="312BED24" w15:done="0"/>
  <w15:commentEx w15:paraId="7D3543D5" w15:done="0"/>
  <w15:commentEx w15:paraId="7F7846B3" w15:done="0"/>
  <w15:commentEx w15:paraId="443D38D6" w15:done="0"/>
  <w15:commentEx w15:paraId="7BBA54A9" w15:done="0"/>
  <w15:commentEx w15:paraId="55ED5346" w15:done="0"/>
  <w15:commentEx w15:paraId="0AD9ED16" w15:done="0"/>
  <w15:commentEx w15:paraId="19AC0C3A" w15:done="0"/>
  <w15:commentEx w15:paraId="6569237B" w15:done="0"/>
  <w15:commentEx w15:paraId="1FBB909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95E77E" w16cid:durableId="27BEDDA2"/>
  <w16cid:commentId w16cid:paraId="045AAFEC" w16cid:durableId="27BEDDA3"/>
  <w16cid:commentId w16cid:paraId="6622770F" w16cid:durableId="27BEDDA4"/>
  <w16cid:commentId w16cid:paraId="0F91051C" w16cid:durableId="27BEDDA5"/>
  <w16cid:commentId w16cid:paraId="47C179E0" w16cid:durableId="27B2E568"/>
  <w16cid:commentId w16cid:paraId="497DB2D3" w16cid:durableId="27BEDDA6"/>
  <w16cid:commentId w16cid:paraId="76423692" w16cid:durableId="27BEDDA7"/>
  <w16cid:commentId w16cid:paraId="65346AC9" w16cid:durableId="27BEDDA8"/>
  <w16cid:commentId w16cid:paraId="26F182A7" w16cid:durableId="27BEDDA9"/>
  <w16cid:commentId w16cid:paraId="112BAF98" w16cid:durableId="27BEDDAA"/>
  <w16cid:commentId w16cid:paraId="73E1743C" w16cid:durableId="27BEDDAB"/>
  <w16cid:commentId w16cid:paraId="2B3516FC" w16cid:durableId="27BEDDAC"/>
  <w16cid:commentId w16cid:paraId="7CF20B27" w16cid:durableId="27BEDDAD"/>
  <w16cid:commentId w16cid:paraId="69BE882E" w16cid:durableId="27BEDDAE"/>
  <w16cid:commentId w16cid:paraId="75FBF920" w16cid:durableId="27BEDDB0"/>
  <w16cid:commentId w16cid:paraId="5E913D9B" w16cid:durableId="27BEDDB1"/>
  <w16cid:commentId w16cid:paraId="4F152E07" w16cid:durableId="27BEDDB2"/>
  <w16cid:commentId w16cid:paraId="5E56564E" w16cid:durableId="27BEDDB3"/>
  <w16cid:commentId w16cid:paraId="1430D073" w16cid:durableId="27BEDDB4"/>
  <w16cid:commentId w16cid:paraId="7E1E497D" w16cid:durableId="27BEDDB5"/>
  <w16cid:commentId w16cid:paraId="69A3D91A" w16cid:durableId="27BEDDB6"/>
  <w16cid:commentId w16cid:paraId="64AD4C1C" w16cid:durableId="27BEDDB7"/>
  <w16cid:commentId w16cid:paraId="674DB3C6" w16cid:durableId="27BEDDB8"/>
  <w16cid:commentId w16cid:paraId="5C47EA29" w16cid:durableId="2846CAC0"/>
  <w16cid:commentId w16cid:paraId="017053AC" w16cid:durableId="27BEDDB9"/>
  <w16cid:commentId w16cid:paraId="1A2B25A8" w16cid:durableId="27BEDDBA"/>
  <w16cid:commentId w16cid:paraId="2A3A0B7F" w16cid:durableId="27BEDDBB"/>
  <w16cid:commentId w16cid:paraId="0FD7C315" w16cid:durableId="27BEDDBC"/>
  <w16cid:commentId w16cid:paraId="4F44EF94" w16cid:durableId="27BEDDBD"/>
  <w16cid:commentId w16cid:paraId="4316D95C" w16cid:durableId="27BEDDBE"/>
  <w16cid:commentId w16cid:paraId="10DC37F5" w16cid:durableId="27BEDDBF"/>
  <w16cid:commentId w16cid:paraId="1FB6039F" w16cid:durableId="27BEDDC0"/>
  <w16cid:commentId w16cid:paraId="3C34E14A" w16cid:durableId="27BEDDC1"/>
  <w16cid:commentId w16cid:paraId="4DE40800" w16cid:durableId="27BEDDC2"/>
  <w16cid:commentId w16cid:paraId="22A7E492" w16cid:durableId="27BEDDC3"/>
  <w16cid:commentId w16cid:paraId="1DF88CC8" w16cid:durableId="27BEDDC4"/>
  <w16cid:commentId w16cid:paraId="633DA308" w16cid:durableId="27BEDDC5"/>
  <w16cid:commentId w16cid:paraId="0DD2E41D" w16cid:durableId="27BEDDC6"/>
  <w16cid:commentId w16cid:paraId="23339546" w16cid:durableId="27BEDDC7"/>
  <w16cid:commentId w16cid:paraId="0EC20852" w16cid:durableId="27BEDDC8"/>
  <w16cid:commentId w16cid:paraId="313FBA1B" w16cid:durableId="27BEDDC9"/>
  <w16cid:commentId w16cid:paraId="1DCFC7E5" w16cid:durableId="27BEDDCA"/>
  <w16cid:commentId w16cid:paraId="6C4B1157" w16cid:durableId="27BEDDCB"/>
  <w16cid:commentId w16cid:paraId="08132101" w16cid:durableId="27BEDDCC"/>
  <w16cid:commentId w16cid:paraId="20A2E064" w16cid:durableId="27BEDDCD"/>
  <w16cid:commentId w16cid:paraId="4CF8BD1E" w16cid:durableId="27BEDDCE"/>
  <w16cid:commentId w16cid:paraId="585BA30D" w16cid:durableId="27BEDDCF"/>
  <w16cid:commentId w16cid:paraId="657B3E81" w16cid:durableId="27BEDDD0"/>
  <w16cid:commentId w16cid:paraId="127AC3E4" w16cid:durableId="27BEDDD1"/>
  <w16cid:commentId w16cid:paraId="1AEB0F5C" w16cid:durableId="27BEDDD2"/>
  <w16cid:commentId w16cid:paraId="723EA86D" w16cid:durableId="27BEDDD3"/>
  <w16cid:commentId w16cid:paraId="6262AAEA" w16cid:durableId="27BEDDD4"/>
  <w16cid:commentId w16cid:paraId="402E5859" w16cid:durableId="27BEDDD5"/>
  <w16cid:commentId w16cid:paraId="4D001F2E" w16cid:durableId="27BEDDD6"/>
  <w16cid:commentId w16cid:paraId="18B9012E" w16cid:durableId="27BEDDD7"/>
  <w16cid:commentId w16cid:paraId="2DB9DA57" w16cid:durableId="27BEDDD8"/>
  <w16cid:commentId w16cid:paraId="4DFA18F7" w16cid:durableId="27BEDDD9"/>
  <w16cid:commentId w16cid:paraId="0E9CA203" w16cid:durableId="27BEDDDA"/>
  <w16cid:commentId w16cid:paraId="4C62A682" w16cid:durableId="27BEDDDB"/>
  <w16cid:commentId w16cid:paraId="003F0979" w16cid:durableId="27BEDDDC"/>
  <w16cid:commentId w16cid:paraId="36E8391D" w16cid:durableId="27BEDDDD"/>
  <w16cid:commentId w16cid:paraId="1EFBB975" w16cid:durableId="27BEDDDE"/>
  <w16cid:commentId w16cid:paraId="7D474079" w16cid:durableId="27BEDDDF"/>
  <w16cid:commentId w16cid:paraId="05E3D026" w16cid:durableId="27BEDDE0"/>
  <w16cid:commentId w16cid:paraId="0FB507A4" w16cid:durableId="27BEDDE1"/>
  <w16cid:commentId w16cid:paraId="2EF2DD25" w16cid:durableId="27BEDDE2"/>
  <w16cid:commentId w16cid:paraId="361AA19E" w16cid:durableId="27BEDDE3"/>
  <w16cid:commentId w16cid:paraId="36B707AF" w16cid:durableId="27BEDDE4"/>
  <w16cid:commentId w16cid:paraId="6C891455" w16cid:durableId="27BEDDE5"/>
  <w16cid:commentId w16cid:paraId="3864E0BB" w16cid:durableId="27BEDDE6"/>
  <w16cid:commentId w16cid:paraId="0510D81A" w16cid:durableId="27BEDDE7"/>
  <w16cid:commentId w16cid:paraId="3ECB4877" w16cid:durableId="27BEDDE8"/>
  <w16cid:commentId w16cid:paraId="151E73FC" w16cid:durableId="27BEDDE9"/>
  <w16cid:commentId w16cid:paraId="20DD6DFB" w16cid:durableId="27BEDDEA"/>
  <w16cid:commentId w16cid:paraId="26BCC662" w16cid:durableId="27BEDDEB"/>
  <w16cid:commentId w16cid:paraId="6B4E5801" w16cid:durableId="27BEDDEC"/>
  <w16cid:commentId w16cid:paraId="510519AF" w16cid:durableId="27BEDDED"/>
  <w16cid:commentId w16cid:paraId="0EDFFB8D" w16cid:durableId="27BEDDEE"/>
  <w16cid:commentId w16cid:paraId="567DDBFB" w16cid:durableId="27BEDDEF"/>
  <w16cid:commentId w16cid:paraId="7D7A0278" w16cid:durableId="27BEDDF0"/>
  <w16cid:commentId w16cid:paraId="4CBDB32C" w16cid:durableId="27BEDDF1"/>
  <w16cid:commentId w16cid:paraId="248F894F" w16cid:durableId="27BEDDF2"/>
  <w16cid:commentId w16cid:paraId="44547C8B" w16cid:durableId="27BEDDF3"/>
  <w16cid:commentId w16cid:paraId="73E265DC" w16cid:durableId="27BEDDF4"/>
  <w16cid:commentId w16cid:paraId="24EAF4CF" w16cid:durableId="27BEDDF5"/>
  <w16cid:commentId w16cid:paraId="31936BE0" w16cid:durableId="27BEDDF6"/>
  <w16cid:commentId w16cid:paraId="755E196A" w16cid:durableId="27BEDDF7"/>
  <w16cid:commentId w16cid:paraId="312BED24" w16cid:durableId="27BEDDF8"/>
  <w16cid:commentId w16cid:paraId="7D3543D5" w16cid:durableId="27BEDDF9"/>
  <w16cid:commentId w16cid:paraId="7F7846B3" w16cid:durableId="27BEDDFA"/>
  <w16cid:commentId w16cid:paraId="443D38D6" w16cid:durableId="27BEDDFB"/>
  <w16cid:commentId w16cid:paraId="7BBA54A9" w16cid:durableId="27BEDDFC"/>
  <w16cid:commentId w16cid:paraId="55ED5346" w16cid:durableId="27B2E5C0"/>
  <w16cid:commentId w16cid:paraId="0AD9ED16" w16cid:durableId="27BEDDFE"/>
  <w16cid:commentId w16cid:paraId="19AC0C3A" w16cid:durableId="27B2E5C1"/>
  <w16cid:commentId w16cid:paraId="6569237B" w16cid:durableId="27BEDDFF"/>
  <w16cid:commentId w16cid:paraId="1FBB909E" w16cid:durableId="27BEDE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43B4A" w14:textId="77777777" w:rsidR="00DE44B0" w:rsidRDefault="00DE44B0" w:rsidP="00997F82">
      <w:pPr>
        <w:spacing w:after="0" w:line="240" w:lineRule="auto"/>
      </w:pPr>
      <w:r>
        <w:separator/>
      </w:r>
    </w:p>
  </w:endnote>
  <w:endnote w:type="continuationSeparator" w:id="0">
    <w:p w14:paraId="2ECFD7DB" w14:textId="77777777" w:rsidR="00DE44B0" w:rsidRDefault="00DE44B0"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3EF9449F" w:rsidR="0068728A" w:rsidRPr="000B630C" w:rsidRDefault="0068728A">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591DC1">
          <w:rPr>
            <w:rFonts w:ascii="Arial" w:hAnsi="Arial" w:cs="Arial"/>
            <w:noProof/>
            <w:sz w:val="20"/>
            <w:szCs w:val="20"/>
          </w:rPr>
          <w:t>3</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68728A" w:rsidRDefault="0068728A"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du="http://schemas.microsoft.com/office/word/2023/wordml/word16du">
          <w:pict>
            <v:line w14:anchorId="1D014CBC"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68728A" w:rsidRDefault="0068728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90E08" w14:textId="77777777" w:rsidR="00DE44B0" w:rsidRDefault="00DE44B0" w:rsidP="00997F82">
      <w:pPr>
        <w:spacing w:after="0" w:line="240" w:lineRule="auto"/>
      </w:pPr>
      <w:r>
        <w:separator/>
      </w:r>
    </w:p>
  </w:footnote>
  <w:footnote w:type="continuationSeparator" w:id="0">
    <w:p w14:paraId="1ECDBA82" w14:textId="77777777" w:rsidR="00DE44B0" w:rsidRDefault="00DE44B0" w:rsidP="00997F82">
      <w:pPr>
        <w:spacing w:after="0" w:line="240" w:lineRule="auto"/>
      </w:pPr>
      <w:r>
        <w:continuationSeparator/>
      </w:r>
    </w:p>
  </w:footnote>
  <w:footnote w:id="1">
    <w:p w14:paraId="47A44B95" w14:textId="24C4164F" w:rsidR="0068728A" w:rsidRPr="00FA7A1A" w:rsidRDefault="0068728A" w:rsidP="00FA7A1A">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 xml:space="preserve">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w:t>
      </w:r>
      <w:proofErr w:type="spellStart"/>
      <w:r w:rsidRPr="00FA7A1A">
        <w:rPr>
          <w:rFonts w:ascii="Arial" w:hAnsi="Arial" w:cs="Arial"/>
          <w:sz w:val="16"/>
          <w:szCs w:val="16"/>
        </w:rPr>
        <w:t>predfinancovania</w:t>
      </w:r>
      <w:proofErr w:type="spellEnd"/>
      <w:r w:rsidRPr="00FA7A1A">
        <w:rPr>
          <w:rFonts w:ascii="Arial" w:hAnsi="Arial" w:cs="Arial"/>
          <w:sz w:val="16"/>
          <w:szCs w:val="16"/>
        </w:rPr>
        <w:t xml:space="preserve">, nie žiadosť o platbu – zúčtovanie </w:t>
      </w:r>
      <w:proofErr w:type="spellStart"/>
      <w:r w:rsidRPr="00FA7A1A">
        <w:rPr>
          <w:rFonts w:ascii="Arial" w:hAnsi="Arial" w:cs="Arial"/>
          <w:sz w:val="16"/>
          <w:szCs w:val="16"/>
        </w:rPr>
        <w:t>predfinancovania</w:t>
      </w:r>
      <w:proofErr w:type="spellEnd"/>
      <w:r w:rsidRPr="00FA7A1A">
        <w:rPr>
          <w:rFonts w:ascii="Arial" w:hAnsi="Arial" w:cs="Arial"/>
          <w:sz w:val="16"/>
          <w:szCs w:val="16"/>
        </w:rPr>
        <w:t>, ktorá v takom prípade plní úlohu záverečnej žiadosti o platbu.</w:t>
      </w:r>
    </w:p>
  </w:footnote>
  <w:footnote w:id="2">
    <w:p w14:paraId="2D71C0E7" w14:textId="7675BE7E" w:rsidR="0068728A" w:rsidRPr="00FA7A1A" w:rsidRDefault="0068728A" w:rsidP="00997F82">
      <w:pPr>
        <w:pStyle w:val="Odsekzoznamu"/>
        <w:spacing w:before="60" w:after="60" w:line="240" w:lineRule="auto"/>
        <w:ind w:left="284" w:hanging="284"/>
        <w:jc w:val="both"/>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r>
      <w:r w:rsidRPr="00FA7A1A">
        <w:rPr>
          <w:rFonts w:ascii="Arial Narrow" w:hAnsi="Arial Narrow" w:cs="Arial"/>
          <w:bCs/>
          <w:sz w:val="16"/>
          <w:szCs w:val="16"/>
        </w:rPr>
        <w:t>Ak žiadateľ pôsobí v sektoroch, uvedených v písm. a), b) alebo c) bodu 1 a zároveň pôsobí v jednom alebo viacerých iných sektoroch alebo vyvíja ďalšie činnosti, ktoré patria do pôsobnosti schémy pomoci, je oprávneným Prijímateľom pomoci podľa schémy pomoci len na pomoc, poskytnutú v súvislosti s týmito ďalšími sektormi alebo na tieto ďalšie činnosti za podmienky, že zabezpečí oddelené vedenie nákladov súvisiacich s vykonávaním činností, ktoré patria do pôsobnosti výzvy a oddelené vedenie nákladov súvisiacich s vykonávaním činností v sektoroch vylúčených z rozsahu pôsobnosti schémy pomoci.</w:t>
      </w:r>
    </w:p>
  </w:footnote>
  <w:footnote w:id="3">
    <w:p w14:paraId="00A0BAF2" w14:textId="08ED93F2" w:rsidR="0068728A" w:rsidRPr="00914EEE" w:rsidDel="002737F4" w:rsidRDefault="0068728A" w:rsidP="00AE11DC">
      <w:pPr>
        <w:pStyle w:val="Textpoznmkypodiarou"/>
        <w:tabs>
          <w:tab w:val="left" w:pos="284"/>
        </w:tabs>
        <w:ind w:left="284" w:hanging="284"/>
        <w:jc w:val="both"/>
        <w:rPr>
          <w:del w:id="411" w:author="Ladislav Sisák" w:date="2023-03-17T16:46:00Z"/>
          <w:rFonts w:ascii="Arial Narrow" w:hAnsi="Arial Narrow" w:cs="Arial"/>
          <w:sz w:val="16"/>
          <w:szCs w:val="16"/>
        </w:rPr>
      </w:pPr>
      <w:del w:id="412" w:author="Ladislav Sisák" w:date="2023-03-17T16:46:00Z">
        <w:r w:rsidRPr="00914EEE" w:rsidDel="002737F4">
          <w:rPr>
            <w:rStyle w:val="Odkaznapoznmkupodiarou"/>
            <w:rFonts w:ascii="Arial Narrow" w:hAnsi="Arial Narrow" w:cs="Arial"/>
            <w:sz w:val="16"/>
            <w:szCs w:val="16"/>
          </w:rPr>
          <w:footnoteRef/>
        </w:r>
        <w:r w:rsidRPr="00914EEE" w:rsidDel="002737F4">
          <w:rPr>
            <w:rFonts w:ascii="Arial Narrow" w:hAnsi="Arial Narrow" w:cs="Arial"/>
            <w:sz w:val="16"/>
            <w:szCs w:val="16"/>
          </w:rPr>
          <w:tab/>
          <w:delText xml:space="preserve">Bližšie informácie o prípadoch, kedy dochádza, resp. nedochádza k poskytovaniu štátnej pomoci sú uvedené </w:delText>
        </w:r>
        <w:r w:rsidDel="002737F4">
          <w:fldChar w:fldCharType="begin"/>
        </w:r>
        <w:r w:rsidDel="002737F4">
          <w:delInstrText>HYPERLINK "https://eur-lex.europa.eu/legal-content/SK/TXT/PDF/?uri=CELEX:52016XC0719(05)&amp;from=EN"</w:delInstrText>
        </w:r>
        <w:r w:rsidDel="002737F4">
          <w:fldChar w:fldCharType="separate"/>
        </w:r>
        <w:r w:rsidRPr="00914EEE" w:rsidDel="002737F4">
          <w:rPr>
            <w:rStyle w:val="Hypertextovprepojenie"/>
            <w:rFonts w:ascii="Arial Narrow" w:hAnsi="Arial Narrow" w:cs="Arial"/>
            <w:sz w:val="16"/>
            <w:szCs w:val="16"/>
          </w:rPr>
          <w:delText>v Oznámení Komisie o pojme štátna pomoc uvedenom v článku 107 ods. 1 Zmluvy o fungovaní Európskej únie</w:delText>
        </w:r>
        <w:r w:rsidDel="002737F4">
          <w:rPr>
            <w:rStyle w:val="Hypertextovprepojenie"/>
            <w:rFonts w:ascii="Arial Narrow" w:hAnsi="Arial Narrow" w:cs="Arial"/>
            <w:sz w:val="16"/>
            <w:szCs w:val="16"/>
          </w:rPr>
          <w:fldChar w:fldCharType="end"/>
        </w:r>
        <w:r w:rsidRPr="00914EEE" w:rsidDel="002737F4">
          <w:rPr>
            <w:rFonts w:ascii="Arial Narrow" w:hAnsi="Arial Narrow" w:cs="Arial"/>
            <w:sz w:val="16"/>
            <w:szCs w:val="16"/>
          </w:rPr>
          <w:delText xml:space="preserve"> (Ú. v. 2016/C 262/201)</w:delText>
        </w:r>
      </w:del>
    </w:p>
  </w:footnote>
  <w:footnote w:id="4">
    <w:p w14:paraId="0002355D" w14:textId="5D5EFE9D" w:rsidR="0068728A" w:rsidRPr="00B860B3" w:rsidRDefault="0068728A" w:rsidP="003B171B">
      <w:pPr>
        <w:pStyle w:val="Textpoznmkypodiarou"/>
        <w:ind w:left="284" w:hanging="284"/>
        <w:jc w:val="both"/>
        <w:rPr>
          <w:rFonts w:ascii="Arial Narrow" w:hAnsi="Arial Narrow" w:cs="Arial"/>
          <w:sz w:val="16"/>
          <w:szCs w:val="16"/>
        </w:rPr>
      </w:pPr>
      <w:r w:rsidRPr="00B860B3">
        <w:rPr>
          <w:rStyle w:val="Odkaznapoznmkupodiarou"/>
          <w:rFonts w:ascii="Arial Narrow" w:hAnsi="Arial Narrow" w:cs="Arial"/>
          <w:sz w:val="16"/>
          <w:szCs w:val="16"/>
        </w:rPr>
        <w:footnoteRef/>
      </w:r>
      <w:r w:rsidRPr="00B860B3">
        <w:rPr>
          <w:rFonts w:ascii="Arial Narrow" w:hAnsi="Arial Narrow" w:cs="Arial"/>
          <w:sz w:val="16"/>
          <w:szCs w:val="16"/>
        </w:rPr>
        <w:tab/>
      </w:r>
      <w:r w:rsidRPr="00B860B3">
        <w:rPr>
          <w:rFonts w:ascii="Arial Narrow" w:hAnsi="Arial Narrow" w:cs="Arial"/>
          <w:sz w:val="16"/>
          <w:szCs w:val="16"/>
        </w:rPr>
        <w:t xml:space="preserve">Podľa čl. 2 ods. 2 </w:t>
      </w:r>
      <w:r w:rsidRPr="00B860B3">
        <w:rPr>
          <w:rFonts w:ascii="Arial Narrow" w:hAnsi="Arial Narrow" w:cs="Arial"/>
          <w:i/>
          <w:sz w:val="16"/>
          <w:szCs w:val="16"/>
        </w:rPr>
        <w:t xml:space="preserve">nariadenia Komisie (EÚ) č. 1407/2013 z 18. decembra 2013 o uplatňovaní článkov 107 a 108 Zmluvy o fungovaní Európskej únie na pomoc de </w:t>
      </w:r>
      <w:proofErr w:type="spellStart"/>
      <w:r w:rsidRPr="00B860B3">
        <w:rPr>
          <w:rFonts w:ascii="Arial Narrow" w:hAnsi="Arial Narrow" w:cs="Arial"/>
          <w:i/>
          <w:sz w:val="16"/>
          <w:szCs w:val="16"/>
        </w:rPr>
        <w:t>minimis</w:t>
      </w:r>
      <w:proofErr w:type="spellEnd"/>
      <w:r w:rsidRPr="00B860B3">
        <w:rPr>
          <w:rFonts w:ascii="Arial Narrow" w:hAnsi="Arial Narrow" w:cs="Arial"/>
          <w:sz w:val="16"/>
          <w:szCs w:val="16"/>
        </w:rPr>
        <w:t xml:space="preserve"> a v súlade so </w:t>
      </w:r>
      <w:r w:rsidRPr="00B860B3">
        <w:rPr>
          <w:rFonts w:ascii="Arial Narrow" w:hAnsi="Arial Narrow" w:cs="Arial"/>
          <w:i/>
          <w:sz w:val="16"/>
          <w:szCs w:val="16"/>
        </w:rPr>
        <w:t xml:space="preserve">Schémou minimálnej pomoci na podporu </w:t>
      </w:r>
      <w:proofErr w:type="spellStart"/>
      <w:r w:rsidRPr="00B860B3">
        <w:rPr>
          <w:rFonts w:ascii="Arial Narrow" w:hAnsi="Arial Narrow" w:cs="Arial"/>
          <w:i/>
          <w:sz w:val="16"/>
          <w:szCs w:val="16"/>
        </w:rPr>
        <w:t>mikro</w:t>
      </w:r>
      <w:proofErr w:type="spellEnd"/>
      <w:r w:rsidRPr="00B860B3">
        <w:rPr>
          <w:rFonts w:ascii="Arial Narrow" w:hAnsi="Arial Narrow" w:cs="Arial"/>
          <w:i/>
          <w:sz w:val="16"/>
          <w:szCs w:val="16"/>
        </w:rPr>
        <w:t xml:space="preserve"> a malých podnikov</w:t>
      </w:r>
      <w:r w:rsidRPr="00B860B3">
        <w:rPr>
          <w:rFonts w:ascii="Arial Narrow" w:hAnsi="Arial Narrow" w:cs="Arial"/>
          <w:sz w:val="16"/>
          <w:szCs w:val="16"/>
        </w:rPr>
        <w:t xml:space="preserve"> „jediný podnik“ zahŕňa všetky subjekty vykonávajúce hospodársku činnosť, medzi ktorými je aspoň jeden z týchto vzťahov:</w:t>
      </w:r>
    </w:p>
    <w:p w14:paraId="6FC5E349" w14:textId="77777777" w:rsidR="0068728A" w:rsidRPr="00B860B3" w:rsidRDefault="0068728A"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68728A" w:rsidRPr="00B860B3" w:rsidRDefault="0068728A"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68728A" w:rsidRPr="00B860B3" w:rsidRDefault="0068728A"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68728A" w:rsidRPr="00B860B3" w:rsidRDefault="0068728A"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5">
    <w:p w14:paraId="4C52345F" w14:textId="77777777" w:rsidR="0068728A" w:rsidRPr="00FA7A1A" w:rsidRDefault="0068728A" w:rsidP="00997F82">
      <w:pPr>
        <w:pStyle w:val="Textpoznmkypodiarou"/>
        <w:ind w:left="284" w:hanging="284"/>
        <w:jc w:val="both"/>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r>
      <w:r w:rsidRPr="00FA7A1A">
        <w:rPr>
          <w:rFonts w:ascii="Arial Narrow" w:hAnsi="Arial Narrow" w:cs="Arial"/>
          <w:sz w:val="16"/>
          <w:szCs w:val="16"/>
        </w:rPr>
        <w:t xml:space="preserve">Nariadenie komisie (EÚ) č. 1407/2013. z 18. decembra 2013. o uplatňovaní článkov 107 a 108 Zmluvy o fungovaní Európskej únie na pomoc de </w:t>
      </w:r>
      <w:proofErr w:type="spellStart"/>
      <w:r w:rsidRPr="00FA7A1A">
        <w:rPr>
          <w:rFonts w:ascii="Arial Narrow" w:hAnsi="Arial Narrow" w:cs="Arial"/>
          <w:sz w:val="16"/>
          <w:szCs w:val="16"/>
        </w:rPr>
        <w:t>minimis</w:t>
      </w:r>
      <w:proofErr w:type="spellEnd"/>
    </w:p>
  </w:footnote>
  <w:footnote w:id="6">
    <w:p w14:paraId="6499A40B" w14:textId="609D667A" w:rsidR="0068728A" w:rsidRPr="00FA7A1A" w:rsidRDefault="0068728A" w:rsidP="00997F82">
      <w:pPr>
        <w:pStyle w:val="Textpoznmkypodiarou"/>
        <w:tabs>
          <w:tab w:val="left" w:pos="284"/>
        </w:tabs>
        <w:ind w:left="284" w:hanging="284"/>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r>
      <w:proofErr w:type="spellStart"/>
      <w:r w:rsidRPr="00FA7A1A">
        <w:rPr>
          <w:rFonts w:ascii="Arial Narrow" w:hAnsi="Arial Narrow" w:cs="Arial"/>
          <w:sz w:val="16"/>
          <w:szCs w:val="16"/>
        </w:rPr>
        <w:t>Value</w:t>
      </w:r>
      <w:proofErr w:type="spellEnd"/>
      <w:r w:rsidRPr="00FA7A1A">
        <w:rPr>
          <w:rFonts w:ascii="Arial Narrow" w:hAnsi="Arial Narrow" w:cs="Arial"/>
          <w:sz w:val="16"/>
          <w:szCs w:val="16"/>
        </w:rPr>
        <w:t xml:space="preserve"> </w:t>
      </w:r>
      <w:proofErr w:type="spellStart"/>
      <w:r w:rsidRPr="00FA7A1A">
        <w:rPr>
          <w:rFonts w:ascii="Arial Narrow" w:hAnsi="Arial Narrow" w:cs="Arial"/>
          <w:sz w:val="16"/>
          <w:szCs w:val="16"/>
        </w:rPr>
        <w:t>for</w:t>
      </w:r>
      <w:proofErr w:type="spellEnd"/>
      <w:r w:rsidRPr="00FA7A1A">
        <w:rPr>
          <w:rFonts w:ascii="Arial Narrow" w:hAnsi="Arial Narrow" w:cs="Arial"/>
          <w:sz w:val="16"/>
          <w:szCs w:val="16"/>
        </w:rPr>
        <w:t xml:space="preserve"> </w:t>
      </w:r>
      <w:proofErr w:type="spellStart"/>
      <w:r w:rsidRPr="00FA7A1A">
        <w:rPr>
          <w:rFonts w:ascii="Arial Narrow" w:hAnsi="Arial Narrow" w:cs="Arial"/>
          <w:sz w:val="16"/>
          <w:szCs w:val="16"/>
        </w:rPr>
        <w:t>money</w:t>
      </w:r>
      <w:proofErr w:type="spellEnd"/>
      <w:r w:rsidRPr="00FA7A1A">
        <w:rPr>
          <w:rFonts w:ascii="Arial Narrow" w:hAnsi="Arial Narrow" w:cs="Arial"/>
          <w:sz w:val="16"/>
          <w:szCs w:val="16"/>
        </w:rPr>
        <w:t xml:space="preserve"> predstavuje výšku príspevku v EUR na (dosiahnutú, vytvorenú) jednotku merateľného ukazovateľa hlavnej aktivity projektu </w:t>
      </w:r>
      <w:r w:rsidRPr="00C241EB">
        <w:rPr>
          <w:rFonts w:ascii="Arial Narrow" w:hAnsi="Arial Narrow" w:cs="Arial"/>
          <w:sz w:val="16"/>
          <w:szCs w:val="16"/>
          <w:rPrChange w:id="581" w:author="LS" w:date="2023-04-11T16:20:00Z">
            <w:rPr>
              <w:rFonts w:ascii="Arial Narrow" w:hAnsi="Arial Narrow" w:cs="Arial"/>
              <w:sz w:val="16"/>
              <w:szCs w:val="16"/>
              <w:highlight w:val="yellow"/>
            </w:rPr>
          </w:rPrChange>
        </w:rPr>
        <w:t>(</w:t>
      </w:r>
      <w:ins w:id="582" w:author="LS" w:date="2023-04-11T16:20:00Z">
        <w:r w:rsidRPr="005210E6">
          <w:rPr>
            <w:rFonts w:ascii="Arial" w:hAnsi="Arial" w:cs="Arial"/>
            <w:sz w:val="16"/>
            <w:szCs w:val="16"/>
          </w:rPr>
          <w:t>A104 Počet vytvorených pracovných miest</w:t>
        </w:r>
        <w:r w:rsidRPr="00C241EB" w:rsidDel="00C241EB">
          <w:rPr>
            <w:rFonts w:ascii="Arial Narrow" w:hAnsi="Arial Narrow" w:cs="Arial"/>
            <w:i/>
            <w:sz w:val="16"/>
            <w:szCs w:val="16"/>
          </w:rPr>
          <w:t xml:space="preserve"> </w:t>
        </w:r>
      </w:ins>
      <w:del w:id="583" w:author="LS" w:date="2023-04-11T16:20:00Z">
        <w:r w:rsidRPr="00C241EB" w:rsidDel="00C241EB">
          <w:rPr>
            <w:rFonts w:ascii="Arial Narrow" w:hAnsi="Arial Narrow" w:cs="Arial"/>
            <w:i/>
            <w:sz w:val="16"/>
            <w:szCs w:val="16"/>
            <w:rPrChange w:id="584" w:author="LS" w:date="2023-04-11T16:20:00Z">
              <w:rPr>
                <w:rFonts w:ascii="Arial Narrow" w:hAnsi="Arial Narrow" w:cs="Arial"/>
                <w:i/>
                <w:sz w:val="16"/>
                <w:szCs w:val="16"/>
                <w:highlight w:val="yellow"/>
              </w:rPr>
            </w:rPrChange>
          </w:rPr>
          <w:delText xml:space="preserve">MAS do tejto zátvorky doplní </w:delText>
        </w:r>
        <w:r w:rsidRPr="00C241EB" w:rsidDel="00C241EB">
          <w:rPr>
            <w:rFonts w:ascii="Arial Narrow" w:hAnsi="Arial Narrow" w:cs="Arial"/>
            <w:b/>
            <w:i/>
            <w:sz w:val="16"/>
            <w:szCs w:val="16"/>
            <w:rPrChange w:id="585" w:author="LS" w:date="2023-04-11T16:20:00Z">
              <w:rPr>
                <w:rFonts w:ascii="Arial Narrow" w:hAnsi="Arial Narrow" w:cs="Arial"/>
                <w:b/>
                <w:i/>
                <w:sz w:val="16"/>
                <w:szCs w:val="16"/>
                <w:highlight w:val="yellow"/>
              </w:rPr>
            </w:rPrChange>
          </w:rPr>
          <w:delText>kód a názov príslušného merateľného ukazovateľa</w:delText>
        </w:r>
        <w:r w:rsidRPr="00C241EB" w:rsidDel="00C241EB">
          <w:rPr>
            <w:rFonts w:ascii="Arial Narrow" w:hAnsi="Arial Narrow" w:cs="Arial"/>
            <w:i/>
            <w:sz w:val="16"/>
            <w:szCs w:val="16"/>
            <w:rPrChange w:id="586" w:author="LS" w:date="2023-04-11T16:20:00Z">
              <w:rPr>
                <w:rFonts w:ascii="Arial Narrow" w:hAnsi="Arial Narrow" w:cs="Arial"/>
                <w:i/>
                <w:sz w:val="16"/>
                <w:szCs w:val="16"/>
                <w:highlight w:val="yellow"/>
              </w:rPr>
            </w:rPrChange>
          </w:rPr>
          <w:delText xml:space="preserve"> v zmysle Konceptu implementácie stratégie CLLD, ktorý je viazaný na rozlišovacie kritérium Value for Money, zároveň MAS túto inštrukciu vymaže</w:delText>
        </w:r>
      </w:del>
      <w:r w:rsidRPr="00C241EB">
        <w:rPr>
          <w:rFonts w:ascii="Arial Narrow" w:hAnsi="Arial Narrow" w:cs="Arial"/>
          <w:sz w:val="16"/>
          <w:szCs w:val="16"/>
          <w:rPrChange w:id="587" w:author="LS" w:date="2023-04-11T16:20:00Z">
            <w:rPr>
              <w:rFonts w:ascii="Arial Narrow" w:hAnsi="Arial Narrow" w:cs="Arial"/>
              <w:sz w:val="16"/>
              <w:szCs w:val="16"/>
              <w:highlight w:val="yellow"/>
            </w:rPr>
          </w:rPrChange>
        </w:rPr>
        <w:t>)</w:t>
      </w:r>
    </w:p>
  </w:footnote>
  <w:footnote w:id="7">
    <w:p w14:paraId="75372597" w14:textId="58F7A4E1" w:rsidR="0068728A" w:rsidRPr="006C5157" w:rsidRDefault="0068728A" w:rsidP="00FF6C9B">
      <w:pPr>
        <w:pStyle w:val="Textpoznmkypodiarou"/>
        <w:ind w:left="284" w:hanging="284"/>
        <w:jc w:val="both"/>
        <w:rPr>
          <w:rFonts w:ascii="Arial Narrow" w:hAnsi="Arial Narrow" w:cs="Arial"/>
          <w:sz w:val="16"/>
          <w:szCs w:val="16"/>
        </w:rPr>
      </w:pPr>
      <w:r w:rsidRPr="006C5157">
        <w:rPr>
          <w:rStyle w:val="Odkaznapoznmkupodiarou"/>
          <w:rFonts w:ascii="Arial Narrow" w:hAnsi="Arial Narrow" w:cs="Arial"/>
          <w:sz w:val="16"/>
          <w:szCs w:val="16"/>
        </w:rPr>
        <w:footnoteRef/>
      </w:r>
      <w:r w:rsidRPr="006C5157">
        <w:rPr>
          <w:rFonts w:ascii="Arial Narrow" w:hAnsi="Arial Narrow" w:cs="Arial"/>
          <w:sz w:val="16"/>
          <w:szCs w:val="16"/>
        </w:rPr>
        <w:tab/>
      </w:r>
      <w:r w:rsidRPr="006C5157">
        <w:rPr>
          <w:rFonts w:ascii="Arial Narrow" w:hAnsi="Arial Narrow"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638D6575" w:rsidR="0068728A" w:rsidRPr="001F013A" w:rsidRDefault="0068728A" w:rsidP="00DD3EE2">
    <w:pPr>
      <w:pStyle w:val="Hlavika"/>
      <w:rPr>
        <w:rFonts w:ascii="Arial Narrow" w:hAnsi="Arial Narrow"/>
        <w:sz w:val="20"/>
      </w:rPr>
    </w:pP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697EA7C3">
              <wp:simplePos x="0" y="0"/>
              <wp:positionH relativeFrom="column">
                <wp:posOffset>90805</wp:posOffset>
              </wp:positionH>
              <wp:positionV relativeFrom="paragraph">
                <wp:posOffset>-97155</wp:posOffset>
              </wp:positionV>
              <wp:extent cx="1000125" cy="476250"/>
              <wp:effectExtent l="0" t="0" r="9525" b="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blipFill dpi="0" rotWithShape="1">
                        <a:blip r:embed="rId4">
                          <a:extLst>
                            <a:ext uri="{28A0092B-C50C-407E-A947-70E740481C1C}">
                              <a14:useLocalDpi xmlns:a14="http://schemas.microsoft.com/office/drawing/2010/main" val="0"/>
                            </a:ext>
                          </a:extLst>
                        </a:blip>
                        <a:srcRect/>
                        <a:stretch>
                          <a:fillRect/>
                        </a:stretch>
                      </a:blip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3D131C97" w:rsidR="0068728A" w:rsidRPr="00CC6608" w:rsidRDefault="0068728A" w:rsidP="00DD3EE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FdpbmRvd3MgUGhvdG8gRWRpdG9yIDEwLjAuMTAwMTEuMTYzODQAV2luZG93cyBQaG90byBF&#10;ZGl0b3IgMTAuMC4xMDAxMS4xNjM4NAAyMDE4OjAxOjIzIDA4OjA0OjM4AFZMR1JBRklLAAAABpAD&#10;AAIAAAAUAAARSpAEAAIAAAAUAAARXpKRAAIAAAADNTIAAJKSAAIAAAADNTIAAKABAAMAAAABAAEA&#10;AOocAAcAAAgMAAAJPgAAAAAc6gAAAAg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8&#10;P3hwYWNrZXQgZW5kPSd3Jz8+/9sAQwADAgIDAgIDAwMDBAMDBAUIBQUEBAUKBwcGCAwKDAwLCgsL&#10;DQ4SEA0OEQ4LCxAWEBETFBUVFQwPFxgWFBgSFBUU/9sAQwEDBAQFBAUJBQUJFA0LDRQUFBQUFBQU&#10;FBQUFBQUFBQUFBQUFBQUFBQUFBQUFBQUFBQUFBQUFBQUFBQUFBQUFBQU/8AAEQgE9gk8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pu4etADqKKKACikpa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CL0rjfiZ4mHg/wAC6zqcTeXJBA3l/wC+&#10;3yJ/49XZtx+VeBftYa82n+DLHTUbbPqF55jf9c4/m/nsrx81r/V8HUmdOEp+1rxgfLM00s0ssssv&#10;mySf6ySo6KK/napJylzH6UrqIUUUVnqae8FFFFWHvHr37N/w/wD+Em8YLq91FustLbzf9+f+A/lX&#10;2Oq4HFeTfs4W9rF8LdJmtY/L8zzHm95PNbNesJJukZc1+7cPYSGFwcWvtH51mFZ1q7J6KKK+sPN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CGvn&#10;b9rDwreahZ6drtujzQWIeOZP+eQP/LSvost+8qrcWsVxC6SpvR+qPXlZhhFj8NOizpoVvq9RVD84&#10;qT7tfR3xU/ZlMby6p4T29d76a/T/ALZ+lfO11YXFhcSW95BJb3Uf7uSOSPy5I6/CsdlVfAS5ah99&#10;h8bTxUPcI6KKK8Y9D3gooo/11OClKfKiH7u59a/sq3i3/wAPJ7dv+Xe/kj/RH/rXuS1518EfBo8C&#10;+ANPtpo/KvJv9Juf+uj9a9DXq1f0PlFOdPB041D82xco1K85RJqKKK9s5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Ia89+I3wk0f4iWqm&#10;8t/Ivo1/d3kK/vI//i69F420yuLE4WnioclQ0p1J0pc0D4m8Ufs6+MvDbSyQWS6vaf8APSx/1n/f&#10;uuU/4Vz4q/6FjWP/AAXy1+gKof7+6nbFPbNfG1OEMNKfNGR7UM5r/aifDvhv4DeNfEi5/smTTIf+&#10;e2pfuv8AyH/rK+gPhL+z/pvgWb+0L501LVescnlfu4P+udexcLQzBVzXoYHh3B4OftPikc2IzKvi&#10;Fysm2iloor688o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ixpWny6pqVrZ2/wDrbiWO&#10;OOv0UsLdbe0iiXhFTZXxt+zj4PfxF8QIryVP9C0s/aH/AOun/LP/AD/0zr7S+7kV+w8IYH2NGVf+&#10;Y+KzqtzVI0+xNRRRX6IfOhRRRQAUUUUAFFFFABRRRQAU1vmUinUUnroB8W/tA/C6XwXrkur2MG7S&#10;r9/vR/8ALCT+5Xk1fonr2hWniDTZ7DUIEubKdNkkb96+PPir8DdS8C3Ut9Yo+paJ/wA9P+WkH/XT&#10;1r8f4gyGrSqe3ofCfYZbmPNH2VU8vooor8+1jufS+gUUUVGpX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" stroked="f" strokeweight=".25pt">
              <v:fill r:id="rId5" o:title="" recolor="t" rotate="t" type="frame"/>
              <v:stroke joinstyle="miter"/>
              <v:textbox>
                <w:txbxContent>
                  <w:p w14:paraId="19922610" w14:textId="3D131C97" w:rsidR="0068728A" w:rsidRPr="00CC6608" w:rsidRDefault="0068728A" w:rsidP="00DD3EE2">
                    <w:pPr>
                      <w:jc w:val="center"/>
                      <w:rPr>
                        <w:color w:val="000000" w:themeColor="text1"/>
                      </w:rPr>
                    </w:pP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68728A" w:rsidRDefault="0068728A" w:rsidP="00DD3EE2">
    <w:pPr>
      <w:pStyle w:val="Hlavika"/>
    </w:pPr>
  </w:p>
  <w:p w14:paraId="25C2BAF4" w14:textId="116F9CC5" w:rsidR="0068728A" w:rsidRPr="00FC401E" w:rsidRDefault="0068728A"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59F7"/>
    <w:multiLevelType w:val="multilevel"/>
    <w:tmpl w:val="D6A6487C"/>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cs="Times New Roman"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2"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5"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8"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20DD6D75"/>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0" w15:restartNumberingAfterBreak="0">
    <w:nsid w:val="21C8213B"/>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1"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48F3A55"/>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8"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2C224115"/>
    <w:multiLevelType w:val="multilevel"/>
    <w:tmpl w:val="0FA6A52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Letter"/>
      <w:lvlText w:val="%4."/>
      <w:lvlJc w:val="left"/>
      <w:pPr>
        <w:tabs>
          <w:tab w:val="num" w:pos="1440"/>
        </w:tabs>
        <w:ind w:left="1440" w:hanging="720"/>
      </w:pPr>
      <w:rPr>
        <w:rFonts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0"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4"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5"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6" w15:restartNumberingAfterBreak="0">
    <w:nsid w:val="3A49398E"/>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3F1D7B6F"/>
    <w:multiLevelType w:val="hybridMultilevel"/>
    <w:tmpl w:val="285255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29F0613"/>
    <w:multiLevelType w:val="hybridMultilevel"/>
    <w:tmpl w:val="89CCC59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3"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5" w15:restartNumberingAfterBreak="0">
    <w:nsid w:val="5999053D"/>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8"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9" w15:restartNumberingAfterBreak="0">
    <w:nsid w:val="6F247D3F"/>
    <w:multiLevelType w:val="hybridMultilevel"/>
    <w:tmpl w:val="3E360FE6"/>
    <w:lvl w:ilvl="0" w:tplc="041B001B">
      <w:start w:val="1"/>
      <w:numFmt w:val="lowerRoman"/>
      <w:lvlText w:val="%1."/>
      <w:lvlJc w:val="right"/>
      <w:pPr>
        <w:ind w:left="805" w:hanging="360"/>
      </w:pPr>
    </w:lvl>
    <w:lvl w:ilvl="1" w:tplc="041B0019" w:tentative="1">
      <w:start w:val="1"/>
      <w:numFmt w:val="lowerLetter"/>
      <w:lvlText w:val="%2."/>
      <w:lvlJc w:val="left"/>
      <w:pPr>
        <w:ind w:left="1525" w:hanging="360"/>
      </w:pPr>
    </w:lvl>
    <w:lvl w:ilvl="2" w:tplc="041B001B" w:tentative="1">
      <w:start w:val="1"/>
      <w:numFmt w:val="lowerRoman"/>
      <w:lvlText w:val="%3."/>
      <w:lvlJc w:val="right"/>
      <w:pPr>
        <w:ind w:left="2245" w:hanging="180"/>
      </w:pPr>
    </w:lvl>
    <w:lvl w:ilvl="3" w:tplc="041B000F" w:tentative="1">
      <w:start w:val="1"/>
      <w:numFmt w:val="decimal"/>
      <w:lvlText w:val="%4."/>
      <w:lvlJc w:val="left"/>
      <w:pPr>
        <w:ind w:left="2965" w:hanging="360"/>
      </w:pPr>
    </w:lvl>
    <w:lvl w:ilvl="4" w:tplc="041B0019" w:tentative="1">
      <w:start w:val="1"/>
      <w:numFmt w:val="lowerLetter"/>
      <w:lvlText w:val="%5."/>
      <w:lvlJc w:val="left"/>
      <w:pPr>
        <w:ind w:left="3685" w:hanging="360"/>
      </w:pPr>
    </w:lvl>
    <w:lvl w:ilvl="5" w:tplc="041B001B" w:tentative="1">
      <w:start w:val="1"/>
      <w:numFmt w:val="lowerRoman"/>
      <w:lvlText w:val="%6."/>
      <w:lvlJc w:val="right"/>
      <w:pPr>
        <w:ind w:left="4405" w:hanging="180"/>
      </w:pPr>
    </w:lvl>
    <w:lvl w:ilvl="6" w:tplc="041B000F" w:tentative="1">
      <w:start w:val="1"/>
      <w:numFmt w:val="decimal"/>
      <w:lvlText w:val="%7."/>
      <w:lvlJc w:val="left"/>
      <w:pPr>
        <w:ind w:left="5125" w:hanging="360"/>
      </w:pPr>
    </w:lvl>
    <w:lvl w:ilvl="7" w:tplc="041B0019" w:tentative="1">
      <w:start w:val="1"/>
      <w:numFmt w:val="lowerLetter"/>
      <w:lvlText w:val="%8."/>
      <w:lvlJc w:val="left"/>
      <w:pPr>
        <w:ind w:left="5845" w:hanging="360"/>
      </w:pPr>
    </w:lvl>
    <w:lvl w:ilvl="8" w:tplc="041B001B" w:tentative="1">
      <w:start w:val="1"/>
      <w:numFmt w:val="lowerRoman"/>
      <w:lvlText w:val="%9."/>
      <w:lvlJc w:val="right"/>
      <w:pPr>
        <w:ind w:left="6565" w:hanging="180"/>
      </w:pPr>
    </w:lvl>
  </w:abstractNum>
  <w:abstractNum w:abstractNumId="7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7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7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7" w15:restartNumberingAfterBreak="0">
    <w:nsid w:val="7F996BC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57491436">
    <w:abstractNumId w:val="56"/>
  </w:num>
  <w:num w:numId="2" w16cid:durableId="503714189">
    <w:abstractNumId w:val="68"/>
  </w:num>
  <w:num w:numId="3" w16cid:durableId="418647149">
    <w:abstractNumId w:val="31"/>
  </w:num>
  <w:num w:numId="4" w16cid:durableId="1872646636">
    <w:abstractNumId w:val="42"/>
  </w:num>
  <w:num w:numId="5" w16cid:durableId="586547955">
    <w:abstractNumId w:val="78"/>
  </w:num>
  <w:num w:numId="6" w16cid:durableId="896166880">
    <w:abstractNumId w:val="1"/>
  </w:num>
  <w:num w:numId="7" w16cid:durableId="457719166">
    <w:abstractNumId w:val="16"/>
  </w:num>
  <w:num w:numId="8" w16cid:durableId="803431569">
    <w:abstractNumId w:val="64"/>
  </w:num>
  <w:num w:numId="9" w16cid:durableId="2070566433">
    <w:abstractNumId w:val="22"/>
  </w:num>
  <w:num w:numId="10" w16cid:durableId="1564292529">
    <w:abstractNumId w:val="6"/>
  </w:num>
  <w:num w:numId="11" w16cid:durableId="1862015827">
    <w:abstractNumId w:val="26"/>
  </w:num>
  <w:num w:numId="12" w16cid:durableId="370157298">
    <w:abstractNumId w:val="28"/>
  </w:num>
  <w:num w:numId="13" w16cid:durableId="401608607">
    <w:abstractNumId w:val="7"/>
  </w:num>
  <w:num w:numId="14" w16cid:durableId="200169275">
    <w:abstractNumId w:val="11"/>
  </w:num>
  <w:num w:numId="15" w16cid:durableId="267544007">
    <w:abstractNumId w:val="65"/>
  </w:num>
  <w:num w:numId="16" w16cid:durableId="948661122">
    <w:abstractNumId w:val="2"/>
  </w:num>
  <w:num w:numId="17" w16cid:durableId="1089349803">
    <w:abstractNumId w:val="73"/>
  </w:num>
  <w:num w:numId="18" w16cid:durableId="213661940">
    <w:abstractNumId w:val="32"/>
  </w:num>
  <w:num w:numId="19" w16cid:durableId="2114592090">
    <w:abstractNumId w:val="52"/>
  </w:num>
  <w:num w:numId="20" w16cid:durableId="1969503306">
    <w:abstractNumId w:val="66"/>
  </w:num>
  <w:num w:numId="21" w16cid:durableId="150607672">
    <w:abstractNumId w:val="60"/>
  </w:num>
  <w:num w:numId="22" w16cid:durableId="1556235172">
    <w:abstractNumId w:val="53"/>
  </w:num>
  <w:num w:numId="23" w16cid:durableId="1537155169">
    <w:abstractNumId w:val="8"/>
  </w:num>
  <w:num w:numId="24" w16cid:durableId="2061663382">
    <w:abstractNumId w:val="46"/>
  </w:num>
  <w:num w:numId="25" w16cid:durableId="1037850735">
    <w:abstractNumId w:val="54"/>
  </w:num>
  <w:num w:numId="26" w16cid:durableId="1065764451">
    <w:abstractNumId w:val="57"/>
  </w:num>
  <w:num w:numId="27" w16cid:durableId="270012656">
    <w:abstractNumId w:val="76"/>
  </w:num>
  <w:num w:numId="28" w16cid:durableId="1428236352">
    <w:abstractNumId w:val="21"/>
  </w:num>
  <w:num w:numId="29" w16cid:durableId="205026367">
    <w:abstractNumId w:val="15"/>
  </w:num>
  <w:num w:numId="30" w16cid:durableId="805975232">
    <w:abstractNumId w:val="40"/>
  </w:num>
  <w:num w:numId="31" w16cid:durableId="1587692060">
    <w:abstractNumId w:val="9"/>
  </w:num>
  <w:num w:numId="32" w16cid:durableId="1775441425">
    <w:abstractNumId w:val="12"/>
  </w:num>
  <w:num w:numId="33" w16cid:durableId="1594434269">
    <w:abstractNumId w:val="24"/>
  </w:num>
  <w:num w:numId="34" w16cid:durableId="461384289">
    <w:abstractNumId w:val="5"/>
  </w:num>
  <w:num w:numId="35" w16cid:durableId="1042435450">
    <w:abstractNumId w:val="62"/>
  </w:num>
  <w:num w:numId="36" w16cid:durableId="427585331">
    <w:abstractNumId w:val="63"/>
  </w:num>
  <w:num w:numId="37" w16cid:durableId="164437534">
    <w:abstractNumId w:val="70"/>
  </w:num>
  <w:num w:numId="38" w16cid:durableId="1740980704">
    <w:abstractNumId w:val="59"/>
  </w:num>
  <w:num w:numId="39" w16cid:durableId="868757206">
    <w:abstractNumId w:val="49"/>
  </w:num>
  <w:num w:numId="40" w16cid:durableId="2096856920">
    <w:abstractNumId w:val="50"/>
  </w:num>
  <w:num w:numId="41" w16cid:durableId="82841272">
    <w:abstractNumId w:val="3"/>
  </w:num>
  <w:num w:numId="42" w16cid:durableId="1392580942">
    <w:abstractNumId w:val="18"/>
  </w:num>
  <w:num w:numId="43" w16cid:durableId="1634940795">
    <w:abstractNumId w:val="34"/>
  </w:num>
  <w:num w:numId="44" w16cid:durableId="1827428862">
    <w:abstractNumId w:val="61"/>
  </w:num>
  <w:num w:numId="45" w16cid:durableId="162430422">
    <w:abstractNumId w:val="43"/>
  </w:num>
  <w:num w:numId="46" w16cid:durableId="1924683442">
    <w:abstractNumId w:val="58"/>
  </w:num>
  <w:num w:numId="47" w16cid:durableId="1348022549">
    <w:abstractNumId w:val="48"/>
  </w:num>
  <w:num w:numId="48" w16cid:durableId="64377877">
    <w:abstractNumId w:val="51"/>
  </w:num>
  <w:num w:numId="49" w16cid:durableId="211693248">
    <w:abstractNumId w:val="25"/>
  </w:num>
  <w:num w:numId="50" w16cid:durableId="8332286">
    <w:abstractNumId w:val="72"/>
  </w:num>
  <w:num w:numId="51" w16cid:durableId="296028892">
    <w:abstractNumId w:val="71"/>
  </w:num>
  <w:num w:numId="52" w16cid:durableId="2104647810">
    <w:abstractNumId w:val="44"/>
  </w:num>
  <w:num w:numId="53" w16cid:durableId="1207063709">
    <w:abstractNumId w:val="37"/>
  </w:num>
  <w:num w:numId="54" w16cid:durableId="1870869338">
    <w:abstractNumId w:val="4"/>
  </w:num>
  <w:num w:numId="55" w16cid:durableId="1603952585">
    <w:abstractNumId w:val="17"/>
  </w:num>
  <w:num w:numId="56" w16cid:durableId="2089691630">
    <w:abstractNumId w:val="10"/>
  </w:num>
  <w:num w:numId="57" w16cid:durableId="1176580093">
    <w:abstractNumId w:val="39"/>
  </w:num>
  <w:num w:numId="58" w16cid:durableId="1646664824">
    <w:abstractNumId w:val="67"/>
  </w:num>
  <w:num w:numId="59" w16cid:durableId="694186150">
    <w:abstractNumId w:val="47"/>
  </w:num>
  <w:num w:numId="60" w16cid:durableId="1429932507">
    <w:abstractNumId w:val="30"/>
  </w:num>
  <w:num w:numId="61" w16cid:durableId="324433078">
    <w:abstractNumId w:val="38"/>
  </w:num>
  <w:num w:numId="62" w16cid:durableId="2023390422">
    <w:abstractNumId w:val="14"/>
  </w:num>
  <w:num w:numId="63" w16cid:durableId="531193999">
    <w:abstractNumId w:val="75"/>
  </w:num>
  <w:num w:numId="64" w16cid:durableId="1773623979">
    <w:abstractNumId w:val="13"/>
  </w:num>
  <w:num w:numId="65" w16cid:durableId="1644040133">
    <w:abstractNumId w:val="35"/>
  </w:num>
  <w:num w:numId="66" w16cid:durableId="1225335344">
    <w:abstractNumId w:val="27"/>
  </w:num>
  <w:num w:numId="67" w16cid:durableId="16854786">
    <w:abstractNumId w:val="33"/>
  </w:num>
  <w:num w:numId="68" w16cid:durableId="1155219707">
    <w:abstractNumId w:val="74"/>
  </w:num>
  <w:num w:numId="69" w16cid:durableId="941769317">
    <w:abstractNumId w:val="0"/>
  </w:num>
  <w:num w:numId="70" w16cid:durableId="871958228">
    <w:abstractNumId w:val="29"/>
  </w:num>
  <w:num w:numId="71" w16cid:durableId="1831095152">
    <w:abstractNumId w:val="41"/>
  </w:num>
  <w:num w:numId="72" w16cid:durableId="663240804">
    <w:abstractNumId w:val="19"/>
  </w:num>
  <w:num w:numId="73" w16cid:durableId="1800149423">
    <w:abstractNumId w:val="20"/>
  </w:num>
  <w:num w:numId="74" w16cid:durableId="1195342127">
    <w:abstractNumId w:val="45"/>
  </w:num>
  <w:num w:numId="75" w16cid:durableId="1618176648">
    <w:abstractNumId w:val="55"/>
  </w:num>
  <w:num w:numId="76" w16cid:durableId="78868983">
    <w:abstractNumId w:val="36"/>
  </w:num>
  <w:num w:numId="77" w16cid:durableId="1899514666">
    <w:abstractNumId w:val="23"/>
  </w:num>
  <w:num w:numId="78" w16cid:durableId="455952577">
    <w:abstractNumId w:val="69"/>
  </w:num>
  <w:num w:numId="79" w16cid:durableId="1013216645">
    <w:abstractNumId w:val="77"/>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rson w15:author="Ladislav Sisák">
    <w15:presenceInfo w15:providerId="Windows Live" w15:userId="b3dab129efab02bf"/>
  </w15:person>
  <w15:person w15:author="LS">
    <w15:presenceInfo w15:providerId="None" w15:userId="LS"/>
  </w15:person>
  <w15:person w15:author="Čerňan, Andrej">
    <w15:presenceInfo w15:providerId="AD" w15:userId="S-1-5-21-1933036909-321857055-1030881100-98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06FA3"/>
    <w:rsid w:val="00007A2D"/>
    <w:rsid w:val="00016DEA"/>
    <w:rsid w:val="00020AEB"/>
    <w:rsid w:val="00026CF2"/>
    <w:rsid w:val="000305C9"/>
    <w:rsid w:val="00033565"/>
    <w:rsid w:val="000379C9"/>
    <w:rsid w:val="00041560"/>
    <w:rsid w:val="0004720D"/>
    <w:rsid w:val="0005181F"/>
    <w:rsid w:val="0005684E"/>
    <w:rsid w:val="000569D6"/>
    <w:rsid w:val="00065CC5"/>
    <w:rsid w:val="00066F24"/>
    <w:rsid w:val="00073702"/>
    <w:rsid w:val="0007610E"/>
    <w:rsid w:val="00081FA8"/>
    <w:rsid w:val="0008289A"/>
    <w:rsid w:val="000856E1"/>
    <w:rsid w:val="000907B7"/>
    <w:rsid w:val="00091B50"/>
    <w:rsid w:val="000A1C65"/>
    <w:rsid w:val="000A52FB"/>
    <w:rsid w:val="000A64EF"/>
    <w:rsid w:val="000B07C6"/>
    <w:rsid w:val="000B19BE"/>
    <w:rsid w:val="000C25C2"/>
    <w:rsid w:val="000C3280"/>
    <w:rsid w:val="000C367D"/>
    <w:rsid w:val="000C70A1"/>
    <w:rsid w:val="000D455B"/>
    <w:rsid w:val="000E1177"/>
    <w:rsid w:val="000E6FF9"/>
    <w:rsid w:val="000E7ED8"/>
    <w:rsid w:val="000F1EAE"/>
    <w:rsid w:val="000F221D"/>
    <w:rsid w:val="000F3C2E"/>
    <w:rsid w:val="000F55AF"/>
    <w:rsid w:val="0010394B"/>
    <w:rsid w:val="001047EB"/>
    <w:rsid w:val="00111EE5"/>
    <w:rsid w:val="00116361"/>
    <w:rsid w:val="00117483"/>
    <w:rsid w:val="00127892"/>
    <w:rsid w:val="00132497"/>
    <w:rsid w:val="001348A6"/>
    <w:rsid w:val="0014007B"/>
    <w:rsid w:val="0015023D"/>
    <w:rsid w:val="00156B34"/>
    <w:rsid w:val="00156C68"/>
    <w:rsid w:val="001651C7"/>
    <w:rsid w:val="00165E3E"/>
    <w:rsid w:val="00175444"/>
    <w:rsid w:val="00175E83"/>
    <w:rsid w:val="00182C4F"/>
    <w:rsid w:val="00182D10"/>
    <w:rsid w:val="00183589"/>
    <w:rsid w:val="00184BEE"/>
    <w:rsid w:val="001862A8"/>
    <w:rsid w:val="00187032"/>
    <w:rsid w:val="001871DC"/>
    <w:rsid w:val="001931A7"/>
    <w:rsid w:val="001A3BF1"/>
    <w:rsid w:val="001A7A3A"/>
    <w:rsid w:val="001B1AC2"/>
    <w:rsid w:val="001B1B23"/>
    <w:rsid w:val="001B1D3F"/>
    <w:rsid w:val="001B7788"/>
    <w:rsid w:val="001C09B2"/>
    <w:rsid w:val="001C2252"/>
    <w:rsid w:val="001C32D3"/>
    <w:rsid w:val="001C383A"/>
    <w:rsid w:val="001C7C64"/>
    <w:rsid w:val="001D1A82"/>
    <w:rsid w:val="001D2251"/>
    <w:rsid w:val="001D2E35"/>
    <w:rsid w:val="001D5273"/>
    <w:rsid w:val="001D5CA8"/>
    <w:rsid w:val="001E317C"/>
    <w:rsid w:val="001E483A"/>
    <w:rsid w:val="001E7F00"/>
    <w:rsid w:val="001F4CCC"/>
    <w:rsid w:val="001F75B6"/>
    <w:rsid w:val="00200A91"/>
    <w:rsid w:val="00207E22"/>
    <w:rsid w:val="0021172D"/>
    <w:rsid w:val="002276A7"/>
    <w:rsid w:val="00227859"/>
    <w:rsid w:val="002319F5"/>
    <w:rsid w:val="002351FA"/>
    <w:rsid w:val="00236E5C"/>
    <w:rsid w:val="0024466F"/>
    <w:rsid w:val="002450DB"/>
    <w:rsid w:val="00253953"/>
    <w:rsid w:val="0025535C"/>
    <w:rsid w:val="00257130"/>
    <w:rsid w:val="00261B74"/>
    <w:rsid w:val="00263E87"/>
    <w:rsid w:val="002644F7"/>
    <w:rsid w:val="002659D3"/>
    <w:rsid w:val="002737F4"/>
    <w:rsid w:val="00274674"/>
    <w:rsid w:val="002752EB"/>
    <w:rsid w:val="00283BA3"/>
    <w:rsid w:val="00286133"/>
    <w:rsid w:val="00294AA0"/>
    <w:rsid w:val="002954FB"/>
    <w:rsid w:val="002C02AF"/>
    <w:rsid w:val="002C0F04"/>
    <w:rsid w:val="002C179C"/>
    <w:rsid w:val="002D1949"/>
    <w:rsid w:val="002E1ED1"/>
    <w:rsid w:val="002E4512"/>
    <w:rsid w:val="002E60A3"/>
    <w:rsid w:val="002F3108"/>
    <w:rsid w:val="002F5D83"/>
    <w:rsid w:val="002F6656"/>
    <w:rsid w:val="002F7719"/>
    <w:rsid w:val="00300E84"/>
    <w:rsid w:val="00305762"/>
    <w:rsid w:val="00310133"/>
    <w:rsid w:val="00311E1F"/>
    <w:rsid w:val="00312153"/>
    <w:rsid w:val="003154B9"/>
    <w:rsid w:val="00316374"/>
    <w:rsid w:val="003236C2"/>
    <w:rsid w:val="00325FC2"/>
    <w:rsid w:val="00330781"/>
    <w:rsid w:val="003357FD"/>
    <w:rsid w:val="003426E3"/>
    <w:rsid w:val="003531B1"/>
    <w:rsid w:val="0036248B"/>
    <w:rsid w:val="00372B21"/>
    <w:rsid w:val="00374B3F"/>
    <w:rsid w:val="00375F69"/>
    <w:rsid w:val="00377989"/>
    <w:rsid w:val="003814F9"/>
    <w:rsid w:val="00392626"/>
    <w:rsid w:val="003A2918"/>
    <w:rsid w:val="003A4993"/>
    <w:rsid w:val="003A52D5"/>
    <w:rsid w:val="003A5D92"/>
    <w:rsid w:val="003B05C3"/>
    <w:rsid w:val="003B171B"/>
    <w:rsid w:val="003B4A66"/>
    <w:rsid w:val="003B7566"/>
    <w:rsid w:val="003C1560"/>
    <w:rsid w:val="003D2F4F"/>
    <w:rsid w:val="003D39D0"/>
    <w:rsid w:val="003D6BF8"/>
    <w:rsid w:val="003D746C"/>
    <w:rsid w:val="003E1496"/>
    <w:rsid w:val="003E3619"/>
    <w:rsid w:val="003E5BDB"/>
    <w:rsid w:val="003E6697"/>
    <w:rsid w:val="003E6F8F"/>
    <w:rsid w:val="003F0011"/>
    <w:rsid w:val="003F1701"/>
    <w:rsid w:val="003F6D35"/>
    <w:rsid w:val="00406DDA"/>
    <w:rsid w:val="00406EAA"/>
    <w:rsid w:val="004218C4"/>
    <w:rsid w:val="00421F08"/>
    <w:rsid w:val="00422D67"/>
    <w:rsid w:val="004239D8"/>
    <w:rsid w:val="0043022B"/>
    <w:rsid w:val="0043142C"/>
    <w:rsid w:val="004324AB"/>
    <w:rsid w:val="0044013E"/>
    <w:rsid w:val="004433D8"/>
    <w:rsid w:val="00443977"/>
    <w:rsid w:val="004461E5"/>
    <w:rsid w:val="004530CF"/>
    <w:rsid w:val="00453418"/>
    <w:rsid w:val="00455205"/>
    <w:rsid w:val="00463F92"/>
    <w:rsid w:val="00465C96"/>
    <w:rsid w:val="00466A13"/>
    <w:rsid w:val="00466C40"/>
    <w:rsid w:val="00467625"/>
    <w:rsid w:val="00481344"/>
    <w:rsid w:val="0048669C"/>
    <w:rsid w:val="00495F6E"/>
    <w:rsid w:val="004A16E0"/>
    <w:rsid w:val="004A2FB5"/>
    <w:rsid w:val="004A5D7A"/>
    <w:rsid w:val="004A7113"/>
    <w:rsid w:val="004B0BBF"/>
    <w:rsid w:val="004B5CAD"/>
    <w:rsid w:val="004B6729"/>
    <w:rsid w:val="004B6FD8"/>
    <w:rsid w:val="004C09DA"/>
    <w:rsid w:val="004C4FA0"/>
    <w:rsid w:val="004D750A"/>
    <w:rsid w:val="004D7D41"/>
    <w:rsid w:val="004E1022"/>
    <w:rsid w:val="004E5FC5"/>
    <w:rsid w:val="004E725E"/>
    <w:rsid w:val="004E7718"/>
    <w:rsid w:val="004F2582"/>
    <w:rsid w:val="004F2597"/>
    <w:rsid w:val="004F2ED1"/>
    <w:rsid w:val="004F7821"/>
    <w:rsid w:val="00503EA6"/>
    <w:rsid w:val="00506D83"/>
    <w:rsid w:val="00512D03"/>
    <w:rsid w:val="00515B27"/>
    <w:rsid w:val="00531A13"/>
    <w:rsid w:val="00531ECE"/>
    <w:rsid w:val="0053485C"/>
    <w:rsid w:val="00535638"/>
    <w:rsid w:val="0053630A"/>
    <w:rsid w:val="00541A54"/>
    <w:rsid w:val="0054378D"/>
    <w:rsid w:val="00543C90"/>
    <w:rsid w:val="005541EF"/>
    <w:rsid w:val="005543AE"/>
    <w:rsid w:val="00556E68"/>
    <w:rsid w:val="005609FD"/>
    <w:rsid w:val="0056357B"/>
    <w:rsid w:val="005723CC"/>
    <w:rsid w:val="00573362"/>
    <w:rsid w:val="00574067"/>
    <w:rsid w:val="005760CC"/>
    <w:rsid w:val="00580427"/>
    <w:rsid w:val="00591DC1"/>
    <w:rsid w:val="00595B92"/>
    <w:rsid w:val="00596968"/>
    <w:rsid w:val="00597A23"/>
    <w:rsid w:val="005A24B9"/>
    <w:rsid w:val="005A42E1"/>
    <w:rsid w:val="005A5133"/>
    <w:rsid w:val="005A7AFE"/>
    <w:rsid w:val="005B082C"/>
    <w:rsid w:val="005B2B01"/>
    <w:rsid w:val="005B3A2C"/>
    <w:rsid w:val="005B5763"/>
    <w:rsid w:val="005C3D29"/>
    <w:rsid w:val="005C7DBB"/>
    <w:rsid w:val="005D3870"/>
    <w:rsid w:val="005D4668"/>
    <w:rsid w:val="005E7202"/>
    <w:rsid w:val="005F0F78"/>
    <w:rsid w:val="005F1C75"/>
    <w:rsid w:val="005F64C4"/>
    <w:rsid w:val="005F6F06"/>
    <w:rsid w:val="0063182B"/>
    <w:rsid w:val="006359C9"/>
    <w:rsid w:val="0064125A"/>
    <w:rsid w:val="00643184"/>
    <w:rsid w:val="0064727E"/>
    <w:rsid w:val="00661A23"/>
    <w:rsid w:val="006659AB"/>
    <w:rsid w:val="00671CC6"/>
    <w:rsid w:val="00672120"/>
    <w:rsid w:val="0067735B"/>
    <w:rsid w:val="00685F1A"/>
    <w:rsid w:val="0068722F"/>
    <w:rsid w:val="00687273"/>
    <w:rsid w:val="0068728A"/>
    <w:rsid w:val="00693C31"/>
    <w:rsid w:val="006941AD"/>
    <w:rsid w:val="00696061"/>
    <w:rsid w:val="0069665F"/>
    <w:rsid w:val="006A048B"/>
    <w:rsid w:val="006A27D3"/>
    <w:rsid w:val="006A2B96"/>
    <w:rsid w:val="006A62C0"/>
    <w:rsid w:val="006B0DB9"/>
    <w:rsid w:val="006B6718"/>
    <w:rsid w:val="006C5157"/>
    <w:rsid w:val="006C54ED"/>
    <w:rsid w:val="006C7DF6"/>
    <w:rsid w:val="006D0AAF"/>
    <w:rsid w:val="006D1CFB"/>
    <w:rsid w:val="006D23E0"/>
    <w:rsid w:val="006D29F3"/>
    <w:rsid w:val="006D2C8B"/>
    <w:rsid w:val="006E3DF9"/>
    <w:rsid w:val="006E6056"/>
    <w:rsid w:val="006E6A25"/>
    <w:rsid w:val="006F333C"/>
    <w:rsid w:val="006F5281"/>
    <w:rsid w:val="006F788C"/>
    <w:rsid w:val="00701A7A"/>
    <w:rsid w:val="00704C5E"/>
    <w:rsid w:val="00715270"/>
    <w:rsid w:val="00715D4A"/>
    <w:rsid w:val="007240A3"/>
    <w:rsid w:val="00725AD2"/>
    <w:rsid w:val="00726901"/>
    <w:rsid w:val="00732429"/>
    <w:rsid w:val="00732918"/>
    <w:rsid w:val="00733FAA"/>
    <w:rsid w:val="007373E1"/>
    <w:rsid w:val="007418F9"/>
    <w:rsid w:val="007453AB"/>
    <w:rsid w:val="00754D3C"/>
    <w:rsid w:val="00762195"/>
    <w:rsid w:val="007639A2"/>
    <w:rsid w:val="007710D0"/>
    <w:rsid w:val="00774C45"/>
    <w:rsid w:val="00780106"/>
    <w:rsid w:val="00780F81"/>
    <w:rsid w:val="007856E3"/>
    <w:rsid w:val="00791633"/>
    <w:rsid w:val="00793F1C"/>
    <w:rsid w:val="0079571E"/>
    <w:rsid w:val="007A0A8D"/>
    <w:rsid w:val="007A1A6E"/>
    <w:rsid w:val="007B57C0"/>
    <w:rsid w:val="007B5B99"/>
    <w:rsid w:val="007D1F0F"/>
    <w:rsid w:val="007D58CE"/>
    <w:rsid w:val="007D7F54"/>
    <w:rsid w:val="007E0270"/>
    <w:rsid w:val="007E0409"/>
    <w:rsid w:val="007F0518"/>
    <w:rsid w:val="007F283C"/>
    <w:rsid w:val="0080104A"/>
    <w:rsid w:val="008014D4"/>
    <w:rsid w:val="00802379"/>
    <w:rsid w:val="00803FFD"/>
    <w:rsid w:val="00806079"/>
    <w:rsid w:val="00811241"/>
    <w:rsid w:val="008215FF"/>
    <w:rsid w:val="00823509"/>
    <w:rsid w:val="0082475B"/>
    <w:rsid w:val="00825667"/>
    <w:rsid w:val="00833EAE"/>
    <w:rsid w:val="0083548F"/>
    <w:rsid w:val="00843399"/>
    <w:rsid w:val="00843C6F"/>
    <w:rsid w:val="00850A43"/>
    <w:rsid w:val="00850D5E"/>
    <w:rsid w:val="00857902"/>
    <w:rsid w:val="008644F8"/>
    <w:rsid w:val="008657E3"/>
    <w:rsid w:val="00867B82"/>
    <w:rsid w:val="00870C10"/>
    <w:rsid w:val="008724D3"/>
    <w:rsid w:val="00875F76"/>
    <w:rsid w:val="00882C9E"/>
    <w:rsid w:val="00890C26"/>
    <w:rsid w:val="008B0B08"/>
    <w:rsid w:val="008B2CE3"/>
    <w:rsid w:val="008C084D"/>
    <w:rsid w:val="008D079E"/>
    <w:rsid w:val="008D1010"/>
    <w:rsid w:val="008E170C"/>
    <w:rsid w:val="008E4E7C"/>
    <w:rsid w:val="008E7809"/>
    <w:rsid w:val="008F0E53"/>
    <w:rsid w:val="008F5F19"/>
    <w:rsid w:val="0090412C"/>
    <w:rsid w:val="00905190"/>
    <w:rsid w:val="0091071C"/>
    <w:rsid w:val="00914EEE"/>
    <w:rsid w:val="009233A6"/>
    <w:rsid w:val="00937A8F"/>
    <w:rsid w:val="00946596"/>
    <w:rsid w:val="00946FAA"/>
    <w:rsid w:val="00955C2F"/>
    <w:rsid w:val="0096033B"/>
    <w:rsid w:val="00964630"/>
    <w:rsid w:val="00967D3D"/>
    <w:rsid w:val="009748C0"/>
    <w:rsid w:val="009821DC"/>
    <w:rsid w:val="009852EB"/>
    <w:rsid w:val="00990193"/>
    <w:rsid w:val="00991762"/>
    <w:rsid w:val="00992D0C"/>
    <w:rsid w:val="00997F82"/>
    <w:rsid w:val="009A0537"/>
    <w:rsid w:val="009A09B1"/>
    <w:rsid w:val="009A1878"/>
    <w:rsid w:val="009A38B8"/>
    <w:rsid w:val="009A4A69"/>
    <w:rsid w:val="009A65F5"/>
    <w:rsid w:val="009B1C10"/>
    <w:rsid w:val="009B1F17"/>
    <w:rsid w:val="009B47E3"/>
    <w:rsid w:val="009C1523"/>
    <w:rsid w:val="009C1FF2"/>
    <w:rsid w:val="009C20A8"/>
    <w:rsid w:val="009C5FAA"/>
    <w:rsid w:val="009C6536"/>
    <w:rsid w:val="009D01E9"/>
    <w:rsid w:val="009D7EA2"/>
    <w:rsid w:val="009E21EB"/>
    <w:rsid w:val="009E3320"/>
    <w:rsid w:val="009E612F"/>
    <w:rsid w:val="00A10998"/>
    <w:rsid w:val="00A17393"/>
    <w:rsid w:val="00A252BF"/>
    <w:rsid w:val="00A32ED0"/>
    <w:rsid w:val="00A33E84"/>
    <w:rsid w:val="00A37301"/>
    <w:rsid w:val="00A37AF2"/>
    <w:rsid w:val="00A37E01"/>
    <w:rsid w:val="00A41FDA"/>
    <w:rsid w:val="00A43135"/>
    <w:rsid w:val="00A44EFB"/>
    <w:rsid w:val="00A52FA8"/>
    <w:rsid w:val="00A53783"/>
    <w:rsid w:val="00A55A15"/>
    <w:rsid w:val="00A55A1F"/>
    <w:rsid w:val="00A55D6C"/>
    <w:rsid w:val="00A573D6"/>
    <w:rsid w:val="00A57C24"/>
    <w:rsid w:val="00A64329"/>
    <w:rsid w:val="00A666FE"/>
    <w:rsid w:val="00A70A2A"/>
    <w:rsid w:val="00A74270"/>
    <w:rsid w:val="00A81C4E"/>
    <w:rsid w:val="00A90A85"/>
    <w:rsid w:val="00A945C2"/>
    <w:rsid w:val="00A97509"/>
    <w:rsid w:val="00A97B68"/>
    <w:rsid w:val="00AA0A82"/>
    <w:rsid w:val="00AA26B4"/>
    <w:rsid w:val="00AA39B6"/>
    <w:rsid w:val="00AB07F9"/>
    <w:rsid w:val="00AC028F"/>
    <w:rsid w:val="00AC36A2"/>
    <w:rsid w:val="00AC7E7E"/>
    <w:rsid w:val="00AD1E6C"/>
    <w:rsid w:val="00AD4007"/>
    <w:rsid w:val="00AD7FDE"/>
    <w:rsid w:val="00AE11DC"/>
    <w:rsid w:val="00AE1A20"/>
    <w:rsid w:val="00AE641C"/>
    <w:rsid w:val="00B022F4"/>
    <w:rsid w:val="00B10F27"/>
    <w:rsid w:val="00B12C25"/>
    <w:rsid w:val="00B12E40"/>
    <w:rsid w:val="00B26F6D"/>
    <w:rsid w:val="00B336CA"/>
    <w:rsid w:val="00B36BBA"/>
    <w:rsid w:val="00B43666"/>
    <w:rsid w:val="00B43839"/>
    <w:rsid w:val="00B43B53"/>
    <w:rsid w:val="00B44588"/>
    <w:rsid w:val="00B524E0"/>
    <w:rsid w:val="00B57F6C"/>
    <w:rsid w:val="00B657D5"/>
    <w:rsid w:val="00B673F2"/>
    <w:rsid w:val="00B73A19"/>
    <w:rsid w:val="00B75121"/>
    <w:rsid w:val="00B768E9"/>
    <w:rsid w:val="00B81E2C"/>
    <w:rsid w:val="00B830C6"/>
    <w:rsid w:val="00B860B3"/>
    <w:rsid w:val="00B8659A"/>
    <w:rsid w:val="00B87A6E"/>
    <w:rsid w:val="00BA0C29"/>
    <w:rsid w:val="00BA10FB"/>
    <w:rsid w:val="00BA5F83"/>
    <w:rsid w:val="00BA6EF8"/>
    <w:rsid w:val="00BB13CD"/>
    <w:rsid w:val="00BB56CE"/>
    <w:rsid w:val="00BC5440"/>
    <w:rsid w:val="00BC63FC"/>
    <w:rsid w:val="00BC755F"/>
    <w:rsid w:val="00BD7C47"/>
    <w:rsid w:val="00BD7FFD"/>
    <w:rsid w:val="00BE60BE"/>
    <w:rsid w:val="00BF0D34"/>
    <w:rsid w:val="00BF6C3A"/>
    <w:rsid w:val="00BF7457"/>
    <w:rsid w:val="00C03B95"/>
    <w:rsid w:val="00C04A44"/>
    <w:rsid w:val="00C202B5"/>
    <w:rsid w:val="00C23F06"/>
    <w:rsid w:val="00C241EB"/>
    <w:rsid w:val="00C302E3"/>
    <w:rsid w:val="00C32AAB"/>
    <w:rsid w:val="00C40E58"/>
    <w:rsid w:val="00C473E6"/>
    <w:rsid w:val="00C544B0"/>
    <w:rsid w:val="00C6707F"/>
    <w:rsid w:val="00C70084"/>
    <w:rsid w:val="00C72A19"/>
    <w:rsid w:val="00C74CBB"/>
    <w:rsid w:val="00C85FC6"/>
    <w:rsid w:val="00C94378"/>
    <w:rsid w:val="00CA18C8"/>
    <w:rsid w:val="00CA2B52"/>
    <w:rsid w:val="00CB08D8"/>
    <w:rsid w:val="00CB362A"/>
    <w:rsid w:val="00CD009E"/>
    <w:rsid w:val="00CD1027"/>
    <w:rsid w:val="00CD33A6"/>
    <w:rsid w:val="00CD453C"/>
    <w:rsid w:val="00CF002D"/>
    <w:rsid w:val="00CF1AEB"/>
    <w:rsid w:val="00CF32C2"/>
    <w:rsid w:val="00D002A1"/>
    <w:rsid w:val="00D05CF5"/>
    <w:rsid w:val="00D15307"/>
    <w:rsid w:val="00D17DDA"/>
    <w:rsid w:val="00D44978"/>
    <w:rsid w:val="00D50729"/>
    <w:rsid w:val="00D5278A"/>
    <w:rsid w:val="00D54138"/>
    <w:rsid w:val="00D672A0"/>
    <w:rsid w:val="00D70E4D"/>
    <w:rsid w:val="00D75D44"/>
    <w:rsid w:val="00D8152B"/>
    <w:rsid w:val="00D820A6"/>
    <w:rsid w:val="00D82CE8"/>
    <w:rsid w:val="00D83861"/>
    <w:rsid w:val="00DA2DC3"/>
    <w:rsid w:val="00DA6B22"/>
    <w:rsid w:val="00DB2C62"/>
    <w:rsid w:val="00DB3F0F"/>
    <w:rsid w:val="00DD26C9"/>
    <w:rsid w:val="00DD3460"/>
    <w:rsid w:val="00DD3DA5"/>
    <w:rsid w:val="00DD3EE2"/>
    <w:rsid w:val="00DD6618"/>
    <w:rsid w:val="00DD6A61"/>
    <w:rsid w:val="00DD722D"/>
    <w:rsid w:val="00DE4354"/>
    <w:rsid w:val="00DE44B0"/>
    <w:rsid w:val="00DE618A"/>
    <w:rsid w:val="00DE74C4"/>
    <w:rsid w:val="00DF0742"/>
    <w:rsid w:val="00DF122D"/>
    <w:rsid w:val="00DF16ED"/>
    <w:rsid w:val="00DF2013"/>
    <w:rsid w:val="00DF6C6D"/>
    <w:rsid w:val="00E0368D"/>
    <w:rsid w:val="00E101C8"/>
    <w:rsid w:val="00E1205A"/>
    <w:rsid w:val="00E23EE4"/>
    <w:rsid w:val="00E25742"/>
    <w:rsid w:val="00E30379"/>
    <w:rsid w:val="00E30CC7"/>
    <w:rsid w:val="00E30D9E"/>
    <w:rsid w:val="00E376AD"/>
    <w:rsid w:val="00E44198"/>
    <w:rsid w:val="00E47E99"/>
    <w:rsid w:val="00E54587"/>
    <w:rsid w:val="00E60334"/>
    <w:rsid w:val="00E61508"/>
    <w:rsid w:val="00E705B8"/>
    <w:rsid w:val="00E723F3"/>
    <w:rsid w:val="00E764DF"/>
    <w:rsid w:val="00E906F3"/>
    <w:rsid w:val="00E91593"/>
    <w:rsid w:val="00E922AD"/>
    <w:rsid w:val="00E94ED7"/>
    <w:rsid w:val="00E9613C"/>
    <w:rsid w:val="00EA155E"/>
    <w:rsid w:val="00EA3C9B"/>
    <w:rsid w:val="00EA7194"/>
    <w:rsid w:val="00EA766C"/>
    <w:rsid w:val="00EB29CA"/>
    <w:rsid w:val="00EB65C0"/>
    <w:rsid w:val="00EB6F04"/>
    <w:rsid w:val="00EC75DE"/>
    <w:rsid w:val="00EC7AEC"/>
    <w:rsid w:val="00ED0FA1"/>
    <w:rsid w:val="00ED17B7"/>
    <w:rsid w:val="00ED2F24"/>
    <w:rsid w:val="00ED6D9F"/>
    <w:rsid w:val="00EE0748"/>
    <w:rsid w:val="00EE1537"/>
    <w:rsid w:val="00EE255D"/>
    <w:rsid w:val="00EF2E95"/>
    <w:rsid w:val="00EF6638"/>
    <w:rsid w:val="00F004C3"/>
    <w:rsid w:val="00F0694A"/>
    <w:rsid w:val="00F108CA"/>
    <w:rsid w:val="00F122ED"/>
    <w:rsid w:val="00F12E6A"/>
    <w:rsid w:val="00F23F27"/>
    <w:rsid w:val="00F27CCE"/>
    <w:rsid w:val="00F303E0"/>
    <w:rsid w:val="00F30DAB"/>
    <w:rsid w:val="00F3234B"/>
    <w:rsid w:val="00F34153"/>
    <w:rsid w:val="00F351BF"/>
    <w:rsid w:val="00F37E7A"/>
    <w:rsid w:val="00F413B2"/>
    <w:rsid w:val="00F422EE"/>
    <w:rsid w:val="00F43666"/>
    <w:rsid w:val="00F437BA"/>
    <w:rsid w:val="00F43B4B"/>
    <w:rsid w:val="00F45F6A"/>
    <w:rsid w:val="00F46141"/>
    <w:rsid w:val="00F47341"/>
    <w:rsid w:val="00F5202D"/>
    <w:rsid w:val="00F570AB"/>
    <w:rsid w:val="00F57E71"/>
    <w:rsid w:val="00F61F89"/>
    <w:rsid w:val="00F62451"/>
    <w:rsid w:val="00F771F1"/>
    <w:rsid w:val="00F8335C"/>
    <w:rsid w:val="00F84EC7"/>
    <w:rsid w:val="00FA4146"/>
    <w:rsid w:val="00FA5B22"/>
    <w:rsid w:val="00FA734C"/>
    <w:rsid w:val="00FA7987"/>
    <w:rsid w:val="00FA7A1A"/>
    <w:rsid w:val="00FB0090"/>
    <w:rsid w:val="00FB0591"/>
    <w:rsid w:val="00FB2E40"/>
    <w:rsid w:val="00FB4919"/>
    <w:rsid w:val="00FB50BE"/>
    <w:rsid w:val="00FB54EA"/>
    <w:rsid w:val="00FB755C"/>
    <w:rsid w:val="00FC1DEF"/>
    <w:rsid w:val="00FC50CE"/>
    <w:rsid w:val="00FD07A2"/>
    <w:rsid w:val="00FD44C8"/>
    <w:rsid w:val="00FD76F1"/>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3E8D5368-737F-4720-819D-2C08E652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990193"/>
    <w:rPr>
      <w:color w:val="605E5C"/>
      <w:shd w:val="clear" w:color="auto" w:fill="E1DFDD"/>
    </w:rPr>
  </w:style>
  <w:style w:type="character" w:styleId="Nevyrieenzmienka">
    <w:name w:val="Unresolved Mention"/>
    <w:basedOn w:val="Predvolenpsmoodseku"/>
    <w:uiPriority w:val="99"/>
    <w:semiHidden/>
    <w:unhideWhenUsed/>
    <w:rsid w:val="00AA26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lovak.statistics.sk/wps/portal/ext/Databases/register_organizacii/" TargetMode="External"/><Relationship Id="rId18" Type="http://schemas.openxmlformats.org/officeDocument/2006/relationships/hyperlink" Target="https://www.ip.gov.sk/app/registerNZ/"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mirri.gov.sk/mpsr/irop-programove-obdobie-2014-2020/clld/programove-dokumenty/prirucka-k-procesu-verejneho-obstaravania/index.html" TargetMode="External"/><Relationship Id="rId7" Type="http://schemas.openxmlformats.org/officeDocument/2006/relationships/endnotes" Target="endnotes.xml"/><Relationship Id="rId12" Type="http://schemas.openxmlformats.org/officeDocument/2006/relationships/hyperlink" Target="https://rpo.statistics.sk" TargetMode="External"/><Relationship Id="rId17" Type="http://schemas.openxmlformats.org/officeDocument/2006/relationships/hyperlink" Target="https://www.mirri.gov.sk/mpsr/irop-programove-obdobie-2014-2020/clld/programove-dokumenty/statna-pomoc/index.htm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prirucka-k-procesu-verejneho-obstaravania/index.html" TargetMode="External"/><Relationship Id="rId20" Type="http://schemas.openxmlformats.org/officeDocument/2006/relationships/hyperlink" Target="http://www.registeruz.sk"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rri.gov.sk"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sluzby.genpro.gov.sk/zoznam-odsudenych-pravnickych-osob" TargetMode="External"/><Relationship Id="rId23" Type="http://schemas.openxmlformats.org/officeDocument/2006/relationships/hyperlink" Target="http://www.registeruz.sk" TargetMode="External"/><Relationship Id="rId28" Type="http://schemas.microsoft.com/office/2011/relationships/people" Target="people.xml"/><Relationship Id="rId10" Type="http://schemas.microsoft.com/office/2016/09/relationships/commentsIds" Target="commentsIds.xml"/><Relationship Id="rId19" Type="http://schemas.openxmlformats.org/officeDocument/2006/relationships/hyperlink" Target="http://www.statnapomoc.sk/wp-content/uploads/2016/03/Prirucka-EK2015SK1.pdf"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orsr.sk/" TargetMode="External"/><Relationship Id="rId22" Type="http://schemas.openxmlformats.org/officeDocument/2006/relationships/hyperlink" Target="https://www.mirri.gov.sk/mpsr/irop-programove-obdobie-2014-2020/clld/programove-dokumenty/prirucka-k-procesu-verejneho-obstaravania/index.html" TargetMode="External"/><Relationship Id="rId27" Type="http://schemas.openxmlformats.org/officeDocument/2006/relationships/fontTable" Target="fontTable.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6" Type="http://schemas.openxmlformats.org/officeDocument/2006/relationships/image" Target="media/image5.jpeg"/><Relationship Id="rId5" Type="http://schemas.openxmlformats.org/officeDocument/2006/relationships/image" Target="media/image4.jpeg"/><Relationship Id="rId4"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1EB4"/>
    <w:rsid w:val="00044DBA"/>
    <w:rsid w:val="000738CB"/>
    <w:rsid w:val="00081B5F"/>
    <w:rsid w:val="00092B88"/>
    <w:rsid w:val="000E2AB8"/>
    <w:rsid w:val="00131266"/>
    <w:rsid w:val="00177617"/>
    <w:rsid w:val="001B2475"/>
    <w:rsid w:val="00237B1B"/>
    <w:rsid w:val="002522BB"/>
    <w:rsid w:val="00261F37"/>
    <w:rsid w:val="002640AA"/>
    <w:rsid w:val="00301556"/>
    <w:rsid w:val="00331CE2"/>
    <w:rsid w:val="00334595"/>
    <w:rsid w:val="003706C2"/>
    <w:rsid w:val="0037156A"/>
    <w:rsid w:val="00375A98"/>
    <w:rsid w:val="003C5B56"/>
    <w:rsid w:val="003F03A5"/>
    <w:rsid w:val="00420D87"/>
    <w:rsid w:val="004214E5"/>
    <w:rsid w:val="00424257"/>
    <w:rsid w:val="00436420"/>
    <w:rsid w:val="00451AC1"/>
    <w:rsid w:val="00452114"/>
    <w:rsid w:val="004B348D"/>
    <w:rsid w:val="004C5215"/>
    <w:rsid w:val="004E2BCA"/>
    <w:rsid w:val="004F2CDE"/>
    <w:rsid w:val="00504897"/>
    <w:rsid w:val="00533407"/>
    <w:rsid w:val="00540F5F"/>
    <w:rsid w:val="00550B6F"/>
    <w:rsid w:val="00560FCD"/>
    <w:rsid w:val="00562C21"/>
    <w:rsid w:val="00566ECA"/>
    <w:rsid w:val="005728CB"/>
    <w:rsid w:val="005E0EF8"/>
    <w:rsid w:val="00611391"/>
    <w:rsid w:val="0061653F"/>
    <w:rsid w:val="00652AEA"/>
    <w:rsid w:val="00657BCF"/>
    <w:rsid w:val="0066623B"/>
    <w:rsid w:val="006E5343"/>
    <w:rsid w:val="007615B7"/>
    <w:rsid w:val="007B5FBC"/>
    <w:rsid w:val="00825069"/>
    <w:rsid w:val="00843D91"/>
    <w:rsid w:val="008C3DC5"/>
    <w:rsid w:val="00924C55"/>
    <w:rsid w:val="00945002"/>
    <w:rsid w:val="00956837"/>
    <w:rsid w:val="009617A1"/>
    <w:rsid w:val="0097008C"/>
    <w:rsid w:val="009B7CB8"/>
    <w:rsid w:val="009C3B1A"/>
    <w:rsid w:val="00A21FAA"/>
    <w:rsid w:val="00A30B05"/>
    <w:rsid w:val="00A34B2E"/>
    <w:rsid w:val="00A45D30"/>
    <w:rsid w:val="00A46377"/>
    <w:rsid w:val="00AC04BF"/>
    <w:rsid w:val="00AD1AB6"/>
    <w:rsid w:val="00AD6AB3"/>
    <w:rsid w:val="00AE1C22"/>
    <w:rsid w:val="00AE7BE2"/>
    <w:rsid w:val="00AF1F57"/>
    <w:rsid w:val="00AF7A03"/>
    <w:rsid w:val="00B05B4C"/>
    <w:rsid w:val="00B05E4E"/>
    <w:rsid w:val="00B4115B"/>
    <w:rsid w:val="00B558D0"/>
    <w:rsid w:val="00B727C9"/>
    <w:rsid w:val="00B755F6"/>
    <w:rsid w:val="00B973B3"/>
    <w:rsid w:val="00BA64EF"/>
    <w:rsid w:val="00BB7349"/>
    <w:rsid w:val="00C11362"/>
    <w:rsid w:val="00C34E20"/>
    <w:rsid w:val="00C41399"/>
    <w:rsid w:val="00C63297"/>
    <w:rsid w:val="00C64CC7"/>
    <w:rsid w:val="00C91FDE"/>
    <w:rsid w:val="00C97176"/>
    <w:rsid w:val="00CE0B62"/>
    <w:rsid w:val="00D40D81"/>
    <w:rsid w:val="00DA19D9"/>
    <w:rsid w:val="00DC30EC"/>
    <w:rsid w:val="00DD0724"/>
    <w:rsid w:val="00DE183C"/>
    <w:rsid w:val="00DE1FED"/>
    <w:rsid w:val="00E066CF"/>
    <w:rsid w:val="00E0700A"/>
    <w:rsid w:val="00E103FF"/>
    <w:rsid w:val="00E3109A"/>
    <w:rsid w:val="00E42414"/>
    <w:rsid w:val="00E50248"/>
    <w:rsid w:val="00E5507F"/>
    <w:rsid w:val="00E628CE"/>
    <w:rsid w:val="00E86F5B"/>
    <w:rsid w:val="00E9605B"/>
    <w:rsid w:val="00EB1ABD"/>
    <w:rsid w:val="00EB79E7"/>
    <w:rsid w:val="00EE0E0D"/>
    <w:rsid w:val="00F05891"/>
    <w:rsid w:val="00F06975"/>
    <w:rsid w:val="00F17D77"/>
    <w:rsid w:val="00F17F58"/>
    <w:rsid w:val="00F251AE"/>
    <w:rsid w:val="00F277A7"/>
    <w:rsid w:val="00F4356C"/>
    <w:rsid w:val="00F8155B"/>
    <w:rsid w:val="00F865A5"/>
    <w:rsid w:val="00F941AB"/>
    <w:rsid w:val="00FC0FB3"/>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16D67-DB3F-4E38-96D7-A8E2FD20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1554</TotalTime>
  <Pages>1</Pages>
  <Words>14834</Words>
  <Characters>84554</Characters>
  <Application>Microsoft Office Word</Application>
  <DocSecurity>0</DocSecurity>
  <Lines>704</Lines>
  <Paragraphs>198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dc:creator>
  <cp:keywords/>
  <dc:description/>
  <cp:lastModifiedBy>LS</cp:lastModifiedBy>
  <cp:revision>51</cp:revision>
  <dcterms:created xsi:type="dcterms:W3CDTF">2022-05-06T08:18:00Z</dcterms:created>
  <dcterms:modified xsi:type="dcterms:W3CDTF">2023-06-29T11:28:00Z</dcterms:modified>
</cp:coreProperties>
</file>