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6881624A" w:rsidR="00997F82" w:rsidRPr="003C2452" w:rsidRDefault="00A86869"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Pro Tatry, o.z.</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65E6396E"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A86869">
        <w:rPr>
          <w:rFonts w:ascii="Arial" w:eastAsia="Times New Roman" w:hAnsi="Arial" w:cs="Arial"/>
          <w:sz w:val="28"/>
          <w:szCs w:val="20"/>
        </w:rPr>
        <w:t>P892</w:t>
      </w:r>
      <w:r w:rsidRPr="00C13613">
        <w:rPr>
          <w:rFonts w:ascii="Arial" w:eastAsia="Times New Roman" w:hAnsi="Arial" w:cs="Arial"/>
          <w:sz w:val="28"/>
          <w:szCs w:val="20"/>
        </w:rPr>
        <w:t>-</w:t>
      </w:r>
      <w:r w:rsidR="00A86869">
        <w:rPr>
          <w:rFonts w:ascii="Arial" w:eastAsia="Times New Roman" w:hAnsi="Arial" w:cs="Arial"/>
          <w:sz w:val="28"/>
          <w:szCs w:val="20"/>
        </w:rPr>
        <w:t>512</w:t>
      </w:r>
      <w:r w:rsidRPr="00C13613">
        <w:rPr>
          <w:rFonts w:ascii="Arial" w:eastAsia="Times New Roman" w:hAnsi="Arial" w:cs="Arial"/>
          <w:sz w:val="28"/>
          <w:szCs w:val="20"/>
        </w:rPr>
        <w:t>-</w:t>
      </w:r>
      <w:r w:rsidR="00A86869">
        <w:rPr>
          <w:rFonts w:ascii="Arial" w:eastAsia="Times New Roman" w:hAnsi="Arial" w:cs="Arial"/>
          <w:sz w:val="28"/>
          <w:szCs w:val="20"/>
        </w:rPr>
        <w:t>003</w:t>
      </w:r>
    </w:p>
    <w:p w14:paraId="4C360BD9" w14:textId="70D786F7" w:rsidR="008A2A98" w:rsidRDefault="008A2A98" w:rsidP="00997F82">
      <w:pPr>
        <w:spacing w:after="0" w:line="240" w:lineRule="auto"/>
        <w:jc w:val="center"/>
        <w:rPr>
          <w:rFonts w:ascii="Arial" w:eastAsia="Times New Roman" w:hAnsi="Arial" w:cs="Arial"/>
          <w:sz w:val="28"/>
          <w:szCs w:val="20"/>
        </w:rPr>
      </w:pPr>
      <w:r w:rsidRPr="00937FA7">
        <w:rPr>
          <w:rFonts w:ascii="Arial" w:eastAsia="Times New Roman" w:hAnsi="Arial" w:cs="Arial"/>
          <w:sz w:val="28"/>
          <w:szCs w:val="20"/>
        </w:rPr>
        <w:t>v znení Aktualizá</w:t>
      </w:r>
      <w:r w:rsidRPr="00323547">
        <w:rPr>
          <w:rFonts w:ascii="Arial" w:eastAsia="Times New Roman" w:hAnsi="Arial" w:cs="Arial"/>
          <w:sz w:val="28"/>
          <w:szCs w:val="20"/>
        </w:rPr>
        <w:t>cie č.</w:t>
      </w:r>
      <w:r w:rsidR="00B309F9">
        <w:rPr>
          <w:rFonts w:ascii="Arial" w:eastAsia="Times New Roman" w:hAnsi="Arial" w:cs="Arial"/>
          <w:sz w:val="28"/>
          <w:szCs w:val="20"/>
        </w:rPr>
        <w:t xml:space="preserve"> </w:t>
      </w:r>
      <w:r w:rsidR="000C1C67">
        <w:rPr>
          <w:rFonts w:ascii="Arial" w:eastAsia="Times New Roman" w:hAnsi="Arial" w:cs="Arial"/>
          <w:sz w:val="28"/>
          <w:szCs w:val="20"/>
        </w:rPr>
        <w:t>3</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5425939" w14:textId="77777777" w:rsidR="00997F82" w:rsidRDefault="00997F82" w:rsidP="00997F82">
      <w:pPr>
        <w:rPr>
          <w:rFonts w:ascii="Arial" w:eastAsia="Times New Roman" w:hAnsi="Arial" w:cs="Arial"/>
          <w:b/>
          <w:sz w:val="28"/>
          <w:szCs w:val="20"/>
        </w:rPr>
      </w:pPr>
    </w:p>
    <w:p w14:paraId="3D65D6EB" w14:textId="77777777" w:rsidR="00997F82" w:rsidRDefault="00997F82" w:rsidP="00997F82">
      <w:pPr>
        <w:rPr>
          <w:rFonts w:ascii="Arial" w:eastAsia="Times New Roman" w:hAnsi="Arial" w:cs="Arial"/>
          <w:b/>
          <w:sz w:val="28"/>
          <w:szCs w:val="20"/>
        </w:rPr>
      </w:pPr>
    </w:p>
    <w:p w14:paraId="2BF5BCF0" w14:textId="20FE14C8" w:rsidR="00997F82" w:rsidRPr="00CE7126" w:rsidRDefault="00997F82" w:rsidP="00997F82">
      <w:pPr>
        <w:jc w:val="both"/>
        <w:rPr>
          <w:rFonts w:ascii="Arial" w:eastAsia="Times New Roman" w:hAnsi="Arial" w:cs="Arial"/>
          <w:sz w:val="22"/>
        </w:rPr>
      </w:pPr>
    </w:p>
    <w:p w14:paraId="0D5E0AD3" w14:textId="4E6FFF91" w:rsidR="00997F82" w:rsidRDefault="00997F82" w:rsidP="00997F82">
      <w:pPr>
        <w:jc w:val="both"/>
        <w:rPr>
          <w:rFonts w:ascii="Arial" w:eastAsia="Times New Roman" w:hAnsi="Arial" w:cs="Arial"/>
          <w:sz w:val="22"/>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7614F2BC"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Content>
          <w:r w:rsidR="00A86869">
            <w:rPr>
              <w:rFonts w:ascii="Arial" w:hAnsi="Arial" w:cs="Arial"/>
              <w:sz w:val="22"/>
            </w:rPr>
            <w:t>5.1.2 Zlepšenie udrţateľných vzťahov medzi vidieckymi rozvojovými centrami a ich zázemím vo verejných sluţbách a vo verejných infraštruktúrach</w:t>
          </w:r>
        </w:sdtContent>
      </w:sdt>
    </w:p>
    <w:p w14:paraId="266737C6" w14:textId="5090C00F"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A86869">
            <w:rPr>
              <w:rFonts w:ascii="Arial" w:hAnsi="Arial" w:cs="Arial"/>
              <w:sz w:val="22"/>
            </w:rPr>
            <w:t>B2 Zvyšovanie bezpečnosti a dostupnosti sídiel</w:t>
          </w:r>
        </w:sdtContent>
      </w:sdt>
    </w:p>
    <w:p w14:paraId="60D37D52" w14:textId="0AD0B328"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A86869">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753BBA76"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E53D2E">
        <w:rPr>
          <w:rFonts w:ascii="Arial" w:hAnsi="Arial" w:cs="Arial"/>
          <w:i/>
          <w:sz w:val="22"/>
        </w:rPr>
        <w:t>Pro Tatry, o.z.</w:t>
      </w:r>
      <w:r w:rsidRPr="00B50BAE">
        <w:rPr>
          <w:rFonts w:ascii="Arial" w:hAnsi="Arial" w:cs="Arial"/>
          <w:sz w:val="22"/>
        </w:rPr>
        <w:t xml:space="preserve"> </w:t>
      </w:r>
    </w:p>
    <w:p w14:paraId="5C40D1B0" w14:textId="255DF798"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E53D2E">
        <w:rPr>
          <w:rFonts w:ascii="Arial" w:hAnsi="Arial" w:cs="Arial"/>
          <w:i/>
          <w:sz w:val="22"/>
        </w:rPr>
        <w:t>Stará Lesná 157</w:t>
      </w:r>
    </w:p>
    <w:p w14:paraId="3DB92461" w14:textId="247F1AA4" w:rsidR="00997F82" w:rsidRPr="00E53D2E"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r w:rsidR="00E53D2E" w:rsidRPr="00E53D2E">
        <w:rPr>
          <w:rFonts w:ascii="Arial" w:hAnsi="Arial" w:cs="Arial"/>
          <w:i/>
          <w:sz w:val="22"/>
        </w:rPr>
        <w:t>Stará Lesná</w:t>
      </w:r>
    </w:p>
    <w:p w14:paraId="02B5761B" w14:textId="4494C14E"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r w:rsidR="00E53D2E">
        <w:rPr>
          <w:rFonts w:ascii="Arial" w:hAnsi="Arial" w:cs="Arial"/>
          <w:i/>
          <w:sz w:val="22"/>
        </w:rPr>
        <w:t>059 52</w:t>
      </w:r>
      <w:r w:rsidRPr="00B50BAE">
        <w:rPr>
          <w:rFonts w:ascii="Arial" w:hAnsi="Arial" w:cs="Arial"/>
          <w:i/>
          <w:sz w:val="22"/>
          <w:highlight w:val="yellow"/>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5EC486BC"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6-11T00:00:00Z">
            <w:dateFormat w:val="d. M. yyyy"/>
            <w:lid w:val="sk-SK"/>
            <w:storeMappedDataAs w:val="dateTime"/>
            <w:calendar w:val="gregorian"/>
          </w:date>
        </w:sdtPr>
        <w:sdtContent>
          <w:r w:rsidR="001F1FCD" w:rsidRPr="009357F9">
            <w:rPr>
              <w:rFonts w:ascii="Arial" w:hAnsi="Arial" w:cs="Arial"/>
              <w:sz w:val="22"/>
            </w:rPr>
            <w:t>11. 6. 2020</w:t>
          </w:r>
        </w:sdtContent>
      </w:sdt>
    </w:p>
    <w:p w14:paraId="532ABE8D" w14:textId="35739436"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plánovanom uzavretí výzvy na svojom webovom sídle</w:t>
      </w:r>
      <w:r w:rsidRPr="00E53D2E">
        <w:rPr>
          <w:rFonts w:ascii="Arial" w:hAnsi="Arial" w:cs="Arial"/>
          <w:sz w:val="22"/>
        </w:rPr>
        <w:t xml:space="preserve"> </w:t>
      </w:r>
      <w:hyperlink r:id="rId8" w:history="1">
        <w:r w:rsidR="00E53D2E" w:rsidRPr="00E53D2E">
          <w:rPr>
            <w:rStyle w:val="Hypertextovprepojenie"/>
            <w:rFonts w:cs="Arial"/>
            <w:sz w:val="22"/>
          </w:rPr>
          <w:t>https://www.protatry.sk/vyzvy/</w:t>
        </w:r>
      </w:hyperlink>
      <w:r w:rsidR="00E53D2E">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000C1C67" w:rsidRPr="000C1C67">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3F4FFB0E"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E53D2E" w:rsidRPr="00E53D2E">
        <w:rPr>
          <w:rFonts w:ascii="Arial" w:hAnsi="Arial" w:cs="Arial"/>
          <w:b/>
          <w:sz w:val="22"/>
        </w:rPr>
        <w:t>400</w:t>
      </w:r>
      <w:r w:rsidR="00E53D2E">
        <w:rPr>
          <w:rFonts w:ascii="Arial" w:hAnsi="Arial" w:cs="Arial"/>
          <w:b/>
          <w:sz w:val="22"/>
        </w:rPr>
        <w:t> </w:t>
      </w:r>
      <w:r w:rsidR="00E53D2E" w:rsidRPr="00E53D2E">
        <w:rPr>
          <w:rFonts w:ascii="Arial" w:hAnsi="Arial" w:cs="Arial"/>
          <w:b/>
          <w:sz w:val="22"/>
        </w:rPr>
        <w:t>560</w:t>
      </w:r>
      <w:r w:rsidR="00E53D2E">
        <w:rPr>
          <w:rFonts w:ascii="Arial" w:hAnsi="Arial" w:cs="Arial"/>
          <w:b/>
          <w:sz w:val="22"/>
        </w:rPr>
        <w:t>,00</w:t>
      </w:r>
      <w:r>
        <w:rPr>
          <w:rFonts w:ascii="Arial" w:hAnsi="Arial" w:cs="Arial"/>
          <w:b/>
          <w:sz w:val="22"/>
        </w:rPr>
        <w:t xml:space="preserve"> 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314513AF"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r w:rsidR="000C1C67">
        <w:rPr>
          <w:sz w:val="22"/>
          <w:szCs w:val="22"/>
        </w:rPr>
        <w:t>žiadostiach o poskytnutie príspevku</w:t>
      </w:r>
      <w:r w:rsidR="00415555">
        <w:rPr>
          <w:sz w:val="22"/>
          <w:szCs w:val="22"/>
        </w:rPr>
        <w:t xml:space="preserve"> (ďalej aj „</w:t>
      </w:r>
      <w:r>
        <w:rPr>
          <w:sz w:val="22"/>
          <w:szCs w:val="22"/>
        </w:rPr>
        <w:t>ŽoPr</w:t>
      </w:r>
      <w:r w:rsidR="00415555">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6D6FBC5C"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E53D2E">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E53D2E">
        <w:rPr>
          <w:rFonts w:ascii="Arial" w:hAnsi="Arial" w:cs="Arial"/>
          <w:sz w:val="22"/>
        </w:rPr>
        <w:t xml:space="preserve">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383C8DFB" w14:textId="667543F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716879CB" w14:textId="77777777" w:rsidR="00415555" w:rsidRPr="00D01EF0" w:rsidRDefault="00415555" w:rsidP="00415555">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Systém refundácie je oprávnený využiť každý oprávnený žiadateľ.</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ins w:id="0" w:author="LS" w:date="2023-06-28T21:53:00Z"/>
          <w:rFonts w:ascii="Arial" w:hAnsi="Arial" w:cs="Arial"/>
          <w:b/>
          <w:sz w:val="22"/>
        </w:rPr>
      </w:pPr>
      <w:r w:rsidRPr="0027155D">
        <w:rPr>
          <w:rFonts w:ascii="Arial" w:hAnsi="Arial" w:cs="Arial"/>
          <w:b/>
          <w:sz w:val="22"/>
        </w:rPr>
        <w:t>Termíny uzatvárania hodnotiacich kôl:</w:t>
      </w:r>
    </w:p>
    <w:p w14:paraId="13103599" w14:textId="77777777" w:rsidR="008D60D4" w:rsidRDefault="008D60D4" w:rsidP="00DD3EE2">
      <w:pPr>
        <w:spacing w:before="120" w:after="120" w:line="240" w:lineRule="auto"/>
        <w:jc w:val="both"/>
        <w:outlineLvl w:val="0"/>
        <w:rPr>
          <w:rFonts w:ascii="Arial" w:hAnsi="Arial" w:cs="Arial"/>
          <w:b/>
          <w:sz w:val="22"/>
        </w:rPr>
      </w:pPr>
    </w:p>
    <w:tbl>
      <w:tblPr>
        <w:tblStyle w:val="Mriekatabuky"/>
        <w:tblW w:w="10370" w:type="dxa"/>
        <w:tblLayout w:type="fixed"/>
        <w:tblLook w:val="04A0" w:firstRow="1" w:lastRow="0" w:firstColumn="1" w:lastColumn="0" w:noHBand="0" w:noVBand="1"/>
      </w:tblPr>
      <w:tblGrid>
        <w:gridCol w:w="846"/>
        <w:gridCol w:w="850"/>
        <w:gridCol w:w="851"/>
        <w:gridCol w:w="850"/>
        <w:gridCol w:w="851"/>
        <w:gridCol w:w="567"/>
        <w:gridCol w:w="850"/>
        <w:gridCol w:w="851"/>
        <w:gridCol w:w="709"/>
        <w:gridCol w:w="3145"/>
      </w:tblGrid>
      <w:tr w:rsidR="00997F82" w:rsidRPr="0027155D" w:rsidDel="008D60D4" w14:paraId="2FDC11FD" w14:textId="3C55A544" w:rsidTr="00B309F9">
        <w:trPr>
          <w:del w:id="1" w:author="LS" w:date="2023-06-28T21:53:00Z"/>
        </w:trPr>
        <w:tc>
          <w:tcPr>
            <w:tcW w:w="10370" w:type="dxa"/>
            <w:gridSpan w:val="10"/>
          </w:tcPr>
          <w:p w14:paraId="0082AAB8" w14:textId="179B4FEB" w:rsidR="00997F82" w:rsidRPr="0027155D" w:rsidDel="008D60D4" w:rsidRDefault="00997F82" w:rsidP="00016DEA">
            <w:pPr>
              <w:spacing w:before="60" w:after="60" w:line="240" w:lineRule="auto"/>
              <w:jc w:val="center"/>
              <w:outlineLvl w:val="0"/>
              <w:rPr>
                <w:del w:id="2" w:author="LS" w:date="2023-06-28T21:53:00Z"/>
                <w:rFonts w:ascii="Arial" w:hAnsi="Arial" w:cs="Arial"/>
                <w:sz w:val="20"/>
                <w:szCs w:val="20"/>
              </w:rPr>
            </w:pPr>
            <w:del w:id="3" w:author="LS" w:date="2023-06-28T21:53:00Z">
              <w:r w:rsidRPr="0027155D" w:rsidDel="008D60D4">
                <w:rPr>
                  <w:rFonts w:ascii="Arial" w:hAnsi="Arial" w:cs="Arial"/>
                  <w:sz w:val="20"/>
                  <w:szCs w:val="20"/>
                </w:rPr>
                <w:delText>Uzavretie hodnotiaceho kola</w:delText>
              </w:r>
            </w:del>
          </w:p>
        </w:tc>
      </w:tr>
      <w:tr w:rsidR="00591B24" w:rsidRPr="0027155D" w:rsidDel="008D60D4" w14:paraId="13D51C80" w14:textId="1E20027D" w:rsidTr="00591B24">
        <w:trPr>
          <w:del w:id="4" w:author="LS" w:date="2023-06-28T21:53:00Z"/>
        </w:trPr>
        <w:tc>
          <w:tcPr>
            <w:tcW w:w="846" w:type="dxa"/>
          </w:tcPr>
          <w:p w14:paraId="2D9213D7" w14:textId="11B8A46E" w:rsidR="00591B24" w:rsidRPr="0027155D" w:rsidDel="008D60D4" w:rsidRDefault="00591B24" w:rsidP="00016DEA">
            <w:pPr>
              <w:spacing w:before="60" w:after="60" w:line="240" w:lineRule="auto"/>
              <w:jc w:val="center"/>
              <w:outlineLvl w:val="0"/>
              <w:rPr>
                <w:del w:id="5" w:author="LS" w:date="2023-06-28T21:53:00Z"/>
                <w:rFonts w:ascii="Arial" w:hAnsi="Arial" w:cs="Arial"/>
                <w:sz w:val="20"/>
                <w:szCs w:val="20"/>
              </w:rPr>
            </w:pPr>
            <w:del w:id="6" w:author="LS" w:date="2023-06-28T21:53:00Z">
              <w:r w:rsidDel="008D60D4">
                <w:rPr>
                  <w:rFonts w:ascii="Arial" w:hAnsi="Arial" w:cs="Arial"/>
                  <w:sz w:val="20"/>
                  <w:szCs w:val="20"/>
                </w:rPr>
                <w:delText>1</w:delText>
              </w:r>
            </w:del>
          </w:p>
        </w:tc>
        <w:tc>
          <w:tcPr>
            <w:tcW w:w="850" w:type="dxa"/>
          </w:tcPr>
          <w:p w14:paraId="192D8B2C" w14:textId="648FC563" w:rsidR="00591B24" w:rsidRPr="0027155D" w:rsidDel="008D60D4" w:rsidRDefault="00591B24" w:rsidP="00016DEA">
            <w:pPr>
              <w:spacing w:before="60" w:after="60" w:line="240" w:lineRule="auto"/>
              <w:jc w:val="center"/>
              <w:outlineLvl w:val="0"/>
              <w:rPr>
                <w:del w:id="7" w:author="LS" w:date="2023-06-28T21:53:00Z"/>
                <w:rFonts w:ascii="Arial" w:hAnsi="Arial" w:cs="Arial"/>
                <w:sz w:val="20"/>
                <w:szCs w:val="20"/>
              </w:rPr>
            </w:pPr>
            <w:del w:id="8" w:author="LS" w:date="2023-06-28T21:53:00Z">
              <w:r w:rsidDel="008D60D4">
                <w:rPr>
                  <w:rFonts w:ascii="Arial" w:hAnsi="Arial" w:cs="Arial"/>
                  <w:sz w:val="20"/>
                  <w:szCs w:val="20"/>
                </w:rPr>
                <w:delText>2</w:delText>
              </w:r>
            </w:del>
          </w:p>
        </w:tc>
        <w:tc>
          <w:tcPr>
            <w:tcW w:w="851" w:type="dxa"/>
          </w:tcPr>
          <w:p w14:paraId="0340D7F4" w14:textId="2738D179" w:rsidR="00591B24" w:rsidRPr="0027155D" w:rsidDel="008D60D4" w:rsidRDefault="00591B24" w:rsidP="00016DEA">
            <w:pPr>
              <w:spacing w:before="60" w:after="60" w:line="240" w:lineRule="auto"/>
              <w:jc w:val="center"/>
              <w:outlineLvl w:val="0"/>
              <w:rPr>
                <w:del w:id="9" w:author="LS" w:date="2023-06-28T21:53:00Z"/>
                <w:rFonts w:ascii="Arial" w:hAnsi="Arial" w:cs="Arial"/>
                <w:sz w:val="20"/>
                <w:szCs w:val="20"/>
              </w:rPr>
            </w:pPr>
            <w:del w:id="10" w:author="LS" w:date="2023-06-28T21:53:00Z">
              <w:r w:rsidDel="008D60D4">
                <w:rPr>
                  <w:rFonts w:ascii="Arial" w:hAnsi="Arial" w:cs="Arial"/>
                  <w:sz w:val="20"/>
                  <w:szCs w:val="20"/>
                </w:rPr>
                <w:delText>3</w:delText>
              </w:r>
            </w:del>
          </w:p>
        </w:tc>
        <w:tc>
          <w:tcPr>
            <w:tcW w:w="850" w:type="dxa"/>
          </w:tcPr>
          <w:p w14:paraId="69A94B42" w14:textId="370E6008" w:rsidR="00591B24" w:rsidRPr="0027155D" w:rsidDel="008D60D4" w:rsidRDefault="00591B24" w:rsidP="00016DEA">
            <w:pPr>
              <w:spacing w:before="60" w:after="60" w:line="240" w:lineRule="auto"/>
              <w:jc w:val="center"/>
              <w:outlineLvl w:val="0"/>
              <w:rPr>
                <w:del w:id="11" w:author="LS" w:date="2023-06-28T21:53:00Z"/>
                <w:rFonts w:ascii="Arial" w:hAnsi="Arial" w:cs="Arial"/>
                <w:sz w:val="20"/>
                <w:szCs w:val="20"/>
              </w:rPr>
            </w:pPr>
            <w:del w:id="12" w:author="LS" w:date="2023-06-28T21:53:00Z">
              <w:r w:rsidDel="008D60D4">
                <w:rPr>
                  <w:rFonts w:ascii="Arial" w:hAnsi="Arial" w:cs="Arial"/>
                  <w:sz w:val="20"/>
                  <w:szCs w:val="20"/>
                </w:rPr>
                <w:delText>4</w:delText>
              </w:r>
            </w:del>
          </w:p>
        </w:tc>
        <w:tc>
          <w:tcPr>
            <w:tcW w:w="851" w:type="dxa"/>
          </w:tcPr>
          <w:p w14:paraId="1EB915D9" w14:textId="78AE95AA" w:rsidR="00591B24" w:rsidRPr="0027155D" w:rsidDel="008D60D4" w:rsidRDefault="00591B24" w:rsidP="00016DEA">
            <w:pPr>
              <w:spacing w:before="60" w:after="60" w:line="240" w:lineRule="auto"/>
              <w:jc w:val="center"/>
              <w:outlineLvl w:val="0"/>
              <w:rPr>
                <w:del w:id="13" w:author="LS" w:date="2023-06-28T21:53:00Z"/>
                <w:rFonts w:ascii="Arial" w:hAnsi="Arial" w:cs="Arial"/>
                <w:sz w:val="20"/>
                <w:szCs w:val="20"/>
              </w:rPr>
            </w:pPr>
            <w:del w:id="14" w:author="LS" w:date="2023-06-28T21:53:00Z">
              <w:r w:rsidDel="008D60D4">
                <w:rPr>
                  <w:rFonts w:ascii="Arial" w:hAnsi="Arial" w:cs="Arial"/>
                  <w:sz w:val="20"/>
                  <w:szCs w:val="20"/>
                </w:rPr>
                <w:delText>5</w:delText>
              </w:r>
            </w:del>
          </w:p>
        </w:tc>
        <w:tc>
          <w:tcPr>
            <w:tcW w:w="567" w:type="dxa"/>
          </w:tcPr>
          <w:p w14:paraId="3D87DB68" w14:textId="7C97B3BC" w:rsidR="00591B24" w:rsidRPr="0027155D" w:rsidDel="008D60D4" w:rsidRDefault="00591B24" w:rsidP="00016DEA">
            <w:pPr>
              <w:spacing w:before="60" w:after="60" w:line="240" w:lineRule="auto"/>
              <w:jc w:val="center"/>
              <w:outlineLvl w:val="0"/>
              <w:rPr>
                <w:del w:id="15" w:author="LS" w:date="2023-06-28T21:53:00Z"/>
                <w:rFonts w:ascii="Arial" w:hAnsi="Arial" w:cs="Arial"/>
                <w:sz w:val="20"/>
                <w:szCs w:val="20"/>
              </w:rPr>
            </w:pPr>
            <w:del w:id="16" w:author="LS" w:date="2023-06-28T21:53:00Z">
              <w:r w:rsidDel="008D60D4">
                <w:rPr>
                  <w:rFonts w:ascii="Arial" w:hAnsi="Arial" w:cs="Arial"/>
                  <w:sz w:val="20"/>
                  <w:szCs w:val="20"/>
                </w:rPr>
                <w:delText>6</w:delText>
              </w:r>
            </w:del>
          </w:p>
        </w:tc>
        <w:tc>
          <w:tcPr>
            <w:tcW w:w="850" w:type="dxa"/>
          </w:tcPr>
          <w:p w14:paraId="3C6506A7" w14:textId="72CBBF3F" w:rsidR="00591B24" w:rsidRPr="0027155D" w:rsidDel="008D60D4" w:rsidRDefault="00591B24" w:rsidP="004E3D85">
            <w:pPr>
              <w:spacing w:before="60" w:after="60" w:line="240" w:lineRule="auto"/>
              <w:jc w:val="center"/>
              <w:outlineLvl w:val="0"/>
              <w:rPr>
                <w:del w:id="17" w:author="LS" w:date="2023-06-28T21:53:00Z"/>
                <w:rFonts w:ascii="Arial" w:hAnsi="Arial" w:cs="Arial"/>
                <w:sz w:val="20"/>
                <w:szCs w:val="20"/>
              </w:rPr>
            </w:pPr>
          </w:p>
        </w:tc>
        <w:tc>
          <w:tcPr>
            <w:tcW w:w="851" w:type="dxa"/>
          </w:tcPr>
          <w:p w14:paraId="55A0D094" w14:textId="51841B85" w:rsidR="00591B24" w:rsidRPr="0027155D" w:rsidDel="008D60D4" w:rsidRDefault="00591B24" w:rsidP="004E3D85">
            <w:pPr>
              <w:spacing w:before="60" w:after="60" w:line="240" w:lineRule="auto"/>
              <w:jc w:val="center"/>
              <w:outlineLvl w:val="0"/>
              <w:rPr>
                <w:del w:id="18" w:author="LS" w:date="2023-06-28T21:53:00Z"/>
                <w:rFonts w:ascii="Arial" w:hAnsi="Arial" w:cs="Arial"/>
                <w:sz w:val="20"/>
                <w:szCs w:val="20"/>
              </w:rPr>
            </w:pPr>
          </w:p>
        </w:tc>
        <w:tc>
          <w:tcPr>
            <w:tcW w:w="709" w:type="dxa"/>
          </w:tcPr>
          <w:p w14:paraId="015BF4D2" w14:textId="0150CB56" w:rsidR="00591B24" w:rsidRPr="0027155D" w:rsidDel="008D60D4" w:rsidRDefault="00591B24" w:rsidP="004E3D85">
            <w:pPr>
              <w:spacing w:before="60" w:after="60" w:line="240" w:lineRule="auto"/>
              <w:jc w:val="center"/>
              <w:outlineLvl w:val="0"/>
              <w:rPr>
                <w:del w:id="19" w:author="LS" w:date="2023-06-28T21:53:00Z"/>
                <w:rFonts w:ascii="Arial" w:hAnsi="Arial" w:cs="Arial"/>
                <w:sz w:val="20"/>
                <w:szCs w:val="20"/>
              </w:rPr>
            </w:pPr>
          </w:p>
        </w:tc>
        <w:tc>
          <w:tcPr>
            <w:tcW w:w="3145" w:type="dxa"/>
          </w:tcPr>
          <w:p w14:paraId="0ABD1B83" w14:textId="63931F2E" w:rsidR="00591B24" w:rsidRPr="0027155D" w:rsidDel="008D60D4" w:rsidRDefault="00591B24" w:rsidP="00016DEA">
            <w:pPr>
              <w:spacing w:before="60" w:after="60" w:line="240" w:lineRule="auto"/>
              <w:jc w:val="center"/>
              <w:outlineLvl w:val="0"/>
              <w:rPr>
                <w:del w:id="20" w:author="LS" w:date="2023-06-28T21:53:00Z"/>
                <w:rFonts w:ascii="Arial" w:hAnsi="Arial" w:cs="Arial"/>
                <w:sz w:val="20"/>
                <w:szCs w:val="20"/>
              </w:rPr>
            </w:pPr>
            <w:del w:id="21" w:author="LS" w:date="2023-06-28T21:53:00Z">
              <w:r w:rsidDel="008D60D4">
                <w:rPr>
                  <w:rFonts w:ascii="Arial" w:hAnsi="Arial" w:cs="Arial"/>
                  <w:sz w:val="20"/>
                  <w:szCs w:val="20"/>
                </w:rPr>
                <w:delText>n</w:delText>
              </w:r>
            </w:del>
          </w:p>
        </w:tc>
      </w:tr>
      <w:tr w:rsidR="00591B24" w:rsidRPr="0027155D" w:rsidDel="008D60D4" w14:paraId="18049F63" w14:textId="5A316FDA" w:rsidTr="00591B24">
        <w:trPr>
          <w:del w:id="22" w:author="LS" w:date="2023-06-28T21:53:00Z"/>
        </w:trPr>
        <w:tc>
          <w:tcPr>
            <w:tcW w:w="846" w:type="dxa"/>
            <w:vAlign w:val="center"/>
          </w:tcPr>
          <w:p w14:paraId="4AB5CE98" w14:textId="69BC9947" w:rsidR="00591B24" w:rsidDel="008D60D4" w:rsidRDefault="00591B24" w:rsidP="00016DEA">
            <w:pPr>
              <w:spacing w:before="60" w:after="60" w:line="240" w:lineRule="auto"/>
              <w:jc w:val="center"/>
              <w:outlineLvl w:val="0"/>
              <w:rPr>
                <w:del w:id="23" w:author="LS" w:date="2023-06-28T21:53:00Z"/>
                <w:rFonts w:ascii="Arial" w:hAnsi="Arial" w:cs="Arial"/>
                <w:sz w:val="20"/>
                <w:szCs w:val="20"/>
              </w:rPr>
            </w:pPr>
            <w:commentRangeStart w:id="24"/>
            <w:del w:id="25" w:author="LS" w:date="2023-06-28T21:53:00Z">
              <w:r w:rsidDel="008D60D4">
                <w:rPr>
                  <w:rFonts w:ascii="Arial" w:hAnsi="Arial" w:cs="Arial"/>
                  <w:sz w:val="20"/>
                  <w:szCs w:val="20"/>
                </w:rPr>
                <w:delText>10.09.2020</w:delText>
              </w:r>
            </w:del>
          </w:p>
        </w:tc>
        <w:tc>
          <w:tcPr>
            <w:tcW w:w="850" w:type="dxa"/>
            <w:vAlign w:val="center"/>
          </w:tcPr>
          <w:p w14:paraId="5A63C895" w14:textId="5A69A9D2" w:rsidR="00591B24" w:rsidDel="008D60D4" w:rsidRDefault="00591B24" w:rsidP="00016DEA">
            <w:pPr>
              <w:spacing w:before="60" w:after="60" w:line="240" w:lineRule="auto"/>
              <w:jc w:val="center"/>
              <w:outlineLvl w:val="0"/>
              <w:rPr>
                <w:del w:id="26" w:author="LS" w:date="2023-06-28T21:53:00Z"/>
                <w:rFonts w:ascii="Arial" w:hAnsi="Arial" w:cs="Arial"/>
                <w:sz w:val="20"/>
                <w:szCs w:val="20"/>
              </w:rPr>
            </w:pPr>
            <w:del w:id="27" w:author="LS" w:date="2023-06-28T21:53:00Z">
              <w:r w:rsidDel="008D60D4">
                <w:rPr>
                  <w:rFonts w:ascii="Arial" w:hAnsi="Arial" w:cs="Arial"/>
                  <w:sz w:val="20"/>
                  <w:szCs w:val="20"/>
                </w:rPr>
                <w:delText>10.12.2020</w:delText>
              </w:r>
            </w:del>
          </w:p>
        </w:tc>
        <w:tc>
          <w:tcPr>
            <w:tcW w:w="851" w:type="dxa"/>
            <w:vAlign w:val="center"/>
          </w:tcPr>
          <w:p w14:paraId="4112D392" w14:textId="26C7167F" w:rsidR="00591B24" w:rsidDel="008D60D4" w:rsidRDefault="00591B24" w:rsidP="00016DEA">
            <w:pPr>
              <w:spacing w:before="60" w:after="60" w:line="240" w:lineRule="auto"/>
              <w:jc w:val="center"/>
              <w:outlineLvl w:val="0"/>
              <w:rPr>
                <w:del w:id="28" w:author="LS" w:date="2023-06-28T21:53:00Z"/>
                <w:rFonts w:ascii="Arial" w:hAnsi="Arial" w:cs="Arial"/>
                <w:sz w:val="20"/>
                <w:szCs w:val="20"/>
              </w:rPr>
            </w:pPr>
            <w:del w:id="29" w:author="LS" w:date="2023-06-28T21:53:00Z">
              <w:r w:rsidDel="008D60D4">
                <w:rPr>
                  <w:rFonts w:ascii="Arial" w:hAnsi="Arial" w:cs="Arial"/>
                  <w:sz w:val="20"/>
                  <w:szCs w:val="20"/>
                </w:rPr>
                <w:delText>10.03.2021</w:delText>
              </w:r>
            </w:del>
          </w:p>
        </w:tc>
        <w:tc>
          <w:tcPr>
            <w:tcW w:w="850" w:type="dxa"/>
            <w:vAlign w:val="center"/>
          </w:tcPr>
          <w:p w14:paraId="0A4B60E8" w14:textId="07F2148C" w:rsidR="00591B24" w:rsidDel="008D60D4" w:rsidRDefault="00591B24" w:rsidP="00016DEA">
            <w:pPr>
              <w:spacing w:before="60" w:after="60" w:line="240" w:lineRule="auto"/>
              <w:jc w:val="center"/>
              <w:outlineLvl w:val="0"/>
              <w:rPr>
                <w:del w:id="30" w:author="LS" w:date="2023-06-28T21:53:00Z"/>
                <w:rFonts w:ascii="Arial" w:hAnsi="Arial" w:cs="Arial"/>
                <w:sz w:val="20"/>
                <w:szCs w:val="20"/>
              </w:rPr>
            </w:pPr>
            <w:del w:id="31" w:author="LS" w:date="2023-06-28T21:53:00Z">
              <w:r w:rsidDel="008D60D4">
                <w:rPr>
                  <w:rFonts w:ascii="Arial" w:hAnsi="Arial" w:cs="Arial"/>
                  <w:sz w:val="20"/>
                  <w:szCs w:val="20"/>
                </w:rPr>
                <w:delText>10.06.2021</w:delText>
              </w:r>
            </w:del>
          </w:p>
        </w:tc>
        <w:tc>
          <w:tcPr>
            <w:tcW w:w="851" w:type="dxa"/>
            <w:vAlign w:val="center"/>
          </w:tcPr>
          <w:p w14:paraId="08D16818" w14:textId="5AEAFD4A" w:rsidR="00591B24" w:rsidDel="008D60D4" w:rsidRDefault="00591B24" w:rsidP="00016DEA">
            <w:pPr>
              <w:spacing w:before="60" w:after="60" w:line="240" w:lineRule="auto"/>
              <w:jc w:val="center"/>
              <w:outlineLvl w:val="0"/>
              <w:rPr>
                <w:del w:id="32" w:author="LS" w:date="2023-06-28T21:53:00Z"/>
                <w:rFonts w:ascii="Arial" w:hAnsi="Arial" w:cs="Arial"/>
                <w:sz w:val="20"/>
                <w:szCs w:val="20"/>
              </w:rPr>
            </w:pPr>
            <w:del w:id="33" w:author="LS" w:date="2023-06-28T11:35:00Z">
              <w:r w:rsidDel="004E3D85">
                <w:rPr>
                  <w:rFonts w:ascii="Arial" w:hAnsi="Arial" w:cs="Arial"/>
                  <w:sz w:val="20"/>
                  <w:szCs w:val="20"/>
                </w:rPr>
                <w:delText>10.09.2021</w:delText>
              </w:r>
            </w:del>
          </w:p>
        </w:tc>
        <w:tc>
          <w:tcPr>
            <w:tcW w:w="567" w:type="dxa"/>
            <w:vAlign w:val="center"/>
          </w:tcPr>
          <w:p w14:paraId="649322F4" w14:textId="2B6C50A1" w:rsidR="00591B24" w:rsidDel="008D60D4" w:rsidRDefault="00591B24" w:rsidP="00016DEA">
            <w:pPr>
              <w:spacing w:before="60" w:after="60" w:line="240" w:lineRule="auto"/>
              <w:jc w:val="center"/>
              <w:outlineLvl w:val="0"/>
              <w:rPr>
                <w:del w:id="34" w:author="LS" w:date="2023-06-28T21:53:00Z"/>
                <w:rFonts w:ascii="Arial" w:hAnsi="Arial" w:cs="Arial"/>
                <w:sz w:val="20"/>
                <w:szCs w:val="20"/>
              </w:rPr>
            </w:pPr>
            <w:del w:id="35" w:author="LS" w:date="2023-06-28T11:35:00Z">
              <w:r w:rsidDel="004E3D85">
                <w:rPr>
                  <w:rFonts w:ascii="Arial" w:hAnsi="Arial" w:cs="Arial"/>
                  <w:sz w:val="20"/>
                  <w:szCs w:val="20"/>
                </w:rPr>
                <w:delText>10.12.2021</w:delText>
              </w:r>
            </w:del>
          </w:p>
        </w:tc>
        <w:tc>
          <w:tcPr>
            <w:tcW w:w="850" w:type="dxa"/>
            <w:vAlign w:val="center"/>
          </w:tcPr>
          <w:p w14:paraId="7FB5A443" w14:textId="33CD698B" w:rsidR="00591B24" w:rsidDel="008D60D4" w:rsidRDefault="00591B24" w:rsidP="004E3D85">
            <w:pPr>
              <w:spacing w:before="60" w:after="60" w:line="240" w:lineRule="auto"/>
              <w:jc w:val="center"/>
              <w:outlineLvl w:val="0"/>
              <w:rPr>
                <w:del w:id="36" w:author="LS" w:date="2023-06-28T21:53:00Z"/>
                <w:rFonts w:ascii="Arial" w:hAnsi="Arial" w:cs="Arial"/>
                <w:sz w:val="20"/>
                <w:szCs w:val="20"/>
              </w:rPr>
            </w:pPr>
          </w:p>
        </w:tc>
        <w:tc>
          <w:tcPr>
            <w:tcW w:w="851" w:type="dxa"/>
            <w:vAlign w:val="center"/>
          </w:tcPr>
          <w:p w14:paraId="4CAC60DC" w14:textId="1CD18021" w:rsidR="00591B24" w:rsidDel="008D60D4" w:rsidRDefault="00591B24" w:rsidP="004E3D85">
            <w:pPr>
              <w:spacing w:before="60" w:after="60" w:line="240" w:lineRule="auto"/>
              <w:jc w:val="center"/>
              <w:outlineLvl w:val="0"/>
              <w:rPr>
                <w:del w:id="37" w:author="LS" w:date="2023-06-28T21:53:00Z"/>
                <w:rFonts w:ascii="Arial" w:hAnsi="Arial" w:cs="Arial"/>
                <w:sz w:val="20"/>
                <w:szCs w:val="20"/>
              </w:rPr>
            </w:pPr>
          </w:p>
        </w:tc>
        <w:tc>
          <w:tcPr>
            <w:tcW w:w="709" w:type="dxa"/>
            <w:vAlign w:val="center"/>
          </w:tcPr>
          <w:p w14:paraId="3D036AF5" w14:textId="5B64D381" w:rsidR="00591B24" w:rsidDel="008D60D4" w:rsidRDefault="00591B24" w:rsidP="004E3D85">
            <w:pPr>
              <w:spacing w:before="60" w:after="60" w:line="240" w:lineRule="auto"/>
              <w:jc w:val="center"/>
              <w:outlineLvl w:val="0"/>
              <w:rPr>
                <w:del w:id="38" w:author="LS" w:date="2023-06-28T21:53:00Z"/>
                <w:rFonts w:ascii="Arial" w:hAnsi="Arial" w:cs="Arial"/>
                <w:sz w:val="20"/>
                <w:szCs w:val="20"/>
              </w:rPr>
            </w:pPr>
          </w:p>
        </w:tc>
        <w:tc>
          <w:tcPr>
            <w:tcW w:w="3145" w:type="dxa"/>
            <w:vAlign w:val="center"/>
          </w:tcPr>
          <w:p w14:paraId="766B9373" w14:textId="05F66FF3" w:rsidR="00591B24" w:rsidDel="008D60D4" w:rsidRDefault="00591B24" w:rsidP="00016DEA">
            <w:pPr>
              <w:spacing w:before="60" w:after="60" w:line="240" w:lineRule="auto"/>
              <w:jc w:val="center"/>
              <w:outlineLvl w:val="0"/>
              <w:rPr>
                <w:del w:id="39" w:author="LS" w:date="2023-06-28T21:53:00Z"/>
                <w:rFonts w:ascii="Arial" w:hAnsi="Arial" w:cs="Arial"/>
                <w:sz w:val="20"/>
                <w:szCs w:val="20"/>
              </w:rPr>
            </w:pPr>
            <w:del w:id="40" w:author="LS" w:date="2023-06-28T21:53:00Z">
              <w:r w:rsidRPr="0027155D" w:rsidDel="008D60D4">
                <w:rPr>
                  <w:rFonts w:ascii="Arial" w:hAnsi="Arial" w:cs="Arial"/>
                  <w:sz w:val="20"/>
                  <w:szCs w:val="20"/>
                </w:rPr>
                <w:delText xml:space="preserve">Ďalšie hodnotiace kolá budú </w:delText>
              </w:r>
              <w:r w:rsidDel="008D60D4">
                <w:rPr>
                  <w:rFonts w:ascii="Arial" w:hAnsi="Arial" w:cs="Arial"/>
                  <w:sz w:val="20"/>
                  <w:szCs w:val="20"/>
                </w:rPr>
                <w:delText xml:space="preserve">uzatvárané v intervale 1 mesiaca od predchádzajúceho hodnotiaceho kola a to vždy </w:delText>
              </w:r>
              <w:r w:rsidRPr="007F2E11" w:rsidDel="008D60D4">
                <w:rPr>
                  <w:rFonts w:ascii="Arial" w:hAnsi="Arial" w:cs="Arial"/>
                  <w:sz w:val="20"/>
                  <w:szCs w:val="20"/>
                </w:rPr>
                <w:delText>k .</w:delText>
              </w:r>
              <w:r w:rsidDel="008D60D4">
                <w:rPr>
                  <w:rFonts w:ascii="Arial" w:hAnsi="Arial" w:cs="Arial"/>
                  <w:sz w:val="20"/>
                  <w:szCs w:val="20"/>
                </w:rPr>
                <w:delText xml:space="preserve"> dňu príslušného mesiaca.</w:delText>
              </w:r>
              <w:commentRangeEnd w:id="24"/>
              <w:r w:rsidR="001A1043" w:rsidDel="008D60D4">
                <w:rPr>
                  <w:rStyle w:val="Odkaznakomentr"/>
                  <w:rFonts w:eastAsia="Times New Roman" w:cs="Times New Roman"/>
                </w:rPr>
                <w:commentReference w:id="24"/>
              </w:r>
            </w:del>
          </w:p>
        </w:tc>
      </w:tr>
    </w:tbl>
    <w:p w14:paraId="1CB6F448" w14:textId="77777777" w:rsidR="00D24999" w:rsidRDefault="00D24999" w:rsidP="00997F82">
      <w:pPr>
        <w:pStyle w:val="Default"/>
        <w:spacing w:before="120" w:after="120"/>
        <w:jc w:val="both"/>
        <w:rPr>
          <w:ins w:id="41" w:author="LS" w:date="2023-06-28T19:59:00Z"/>
          <w:b/>
          <w:color w:val="auto"/>
          <w:sz w:val="22"/>
          <w:szCs w:val="22"/>
          <w:lang w:eastAsia="cs-CZ"/>
        </w:rPr>
      </w:pPr>
      <w:bookmarkStart w:id="42" w:name="_Hlk698359"/>
    </w:p>
    <w:tbl>
      <w:tblPr>
        <w:tblStyle w:val="Mriekatabuky"/>
        <w:tblW w:w="9919" w:type="dxa"/>
        <w:tblLayout w:type="fixed"/>
        <w:tblLook w:val="04A0" w:firstRow="1" w:lastRow="0" w:firstColumn="1" w:lastColumn="0" w:noHBand="0" w:noVBand="1"/>
        <w:tblPrChange w:id="43" w:author="LS" w:date="2023-06-28T20:02:00Z">
          <w:tblPr>
            <w:tblStyle w:val="Mriekatabuky"/>
            <w:tblW w:w="9634" w:type="dxa"/>
            <w:tblLayout w:type="fixed"/>
            <w:tblLook w:val="04A0" w:firstRow="1" w:lastRow="0" w:firstColumn="1" w:lastColumn="0" w:noHBand="0" w:noVBand="1"/>
          </w:tblPr>
        </w:tblPrChange>
      </w:tblPr>
      <w:tblGrid>
        <w:gridCol w:w="1417"/>
        <w:gridCol w:w="1417"/>
        <w:gridCol w:w="1417"/>
        <w:gridCol w:w="1417"/>
        <w:gridCol w:w="1417"/>
        <w:gridCol w:w="1417"/>
        <w:gridCol w:w="1417"/>
        <w:tblGridChange w:id="44">
          <w:tblGrid>
            <w:gridCol w:w="1191"/>
            <w:gridCol w:w="226"/>
            <w:gridCol w:w="965"/>
            <w:gridCol w:w="452"/>
            <w:gridCol w:w="739"/>
            <w:gridCol w:w="678"/>
            <w:gridCol w:w="513"/>
            <w:gridCol w:w="904"/>
            <w:gridCol w:w="287"/>
            <w:gridCol w:w="1130"/>
            <w:gridCol w:w="61"/>
            <w:gridCol w:w="1191"/>
            <w:gridCol w:w="165"/>
            <w:gridCol w:w="1132"/>
            <w:gridCol w:w="285"/>
          </w:tblGrid>
        </w:tblGridChange>
      </w:tblGrid>
      <w:tr w:rsidR="00D24999" w:rsidRPr="0027155D" w14:paraId="4100A788" w14:textId="77777777" w:rsidTr="00D24999">
        <w:trPr>
          <w:ins w:id="45" w:author="LS" w:date="2023-06-28T20:00:00Z"/>
          <w:trPrChange w:id="46" w:author="LS" w:date="2023-06-28T20:02:00Z">
            <w:trPr>
              <w:gridAfter w:val="0"/>
            </w:trPr>
          </w:trPrChange>
        </w:trPr>
        <w:tc>
          <w:tcPr>
            <w:tcW w:w="9918" w:type="dxa"/>
            <w:gridSpan w:val="7"/>
            <w:tcPrChange w:id="47" w:author="LS" w:date="2023-06-28T20:02:00Z">
              <w:tcPr>
                <w:tcW w:w="9634" w:type="dxa"/>
                <w:gridSpan w:val="14"/>
              </w:tcPr>
            </w:tcPrChange>
          </w:tcPr>
          <w:p w14:paraId="65A689C8" w14:textId="77777777" w:rsidR="00D24999" w:rsidRPr="0027155D" w:rsidRDefault="00D24999" w:rsidP="00EB51AD">
            <w:pPr>
              <w:spacing w:before="60" w:after="60" w:line="240" w:lineRule="auto"/>
              <w:jc w:val="center"/>
              <w:outlineLvl w:val="0"/>
              <w:rPr>
                <w:ins w:id="48" w:author="LS" w:date="2023-06-28T20:00:00Z"/>
                <w:rFonts w:ascii="Arial" w:hAnsi="Arial" w:cs="Arial"/>
                <w:sz w:val="20"/>
                <w:szCs w:val="20"/>
              </w:rPr>
            </w:pPr>
            <w:commentRangeStart w:id="49"/>
            <w:commentRangeStart w:id="50"/>
            <w:ins w:id="51" w:author="LS" w:date="2023-06-28T20:00:00Z">
              <w:r w:rsidRPr="0027155D">
                <w:rPr>
                  <w:rFonts w:ascii="Arial" w:hAnsi="Arial" w:cs="Arial"/>
                  <w:sz w:val="20"/>
                  <w:szCs w:val="20"/>
                </w:rPr>
                <w:t>Uzavretie hodnotiaceho kola</w:t>
              </w:r>
            </w:ins>
            <w:commentRangeEnd w:id="49"/>
            <w:ins w:id="52" w:author="LS" w:date="2023-06-28T21:51:00Z">
              <w:r w:rsidR="008D60D4">
                <w:rPr>
                  <w:rStyle w:val="Odkaznakomentr"/>
                  <w:rFonts w:eastAsia="Times New Roman" w:cs="Times New Roman"/>
                </w:rPr>
                <w:commentReference w:id="49"/>
              </w:r>
              <w:commentRangeEnd w:id="50"/>
              <w:r w:rsidR="008D60D4">
                <w:rPr>
                  <w:rStyle w:val="Odkaznakomentr"/>
                  <w:rFonts w:eastAsia="Times New Roman" w:cs="Times New Roman"/>
                </w:rPr>
                <w:commentReference w:id="50"/>
              </w:r>
            </w:ins>
          </w:p>
        </w:tc>
      </w:tr>
      <w:tr w:rsidR="00D24999" w:rsidRPr="0027155D" w14:paraId="5861FB83" w14:textId="77777777" w:rsidTr="00D24999">
        <w:trPr>
          <w:ins w:id="53" w:author="LS" w:date="2023-06-28T20:00:00Z"/>
          <w:trPrChange w:id="54" w:author="LS" w:date="2023-06-28T20:02:00Z">
            <w:trPr>
              <w:gridAfter w:val="0"/>
              <w:wAfter w:w="1297" w:type="dxa"/>
            </w:trPr>
          </w:trPrChange>
        </w:trPr>
        <w:tc>
          <w:tcPr>
            <w:tcW w:w="1417" w:type="dxa"/>
            <w:vAlign w:val="center"/>
            <w:tcPrChange w:id="55" w:author="LS" w:date="2023-06-28T20:02:00Z">
              <w:tcPr>
                <w:tcW w:w="1191" w:type="dxa"/>
                <w:vAlign w:val="center"/>
              </w:tcPr>
            </w:tcPrChange>
          </w:tcPr>
          <w:p w14:paraId="5127D922" w14:textId="77777777" w:rsidR="00D24999" w:rsidRPr="0027155D" w:rsidRDefault="00D24999" w:rsidP="00EB51AD">
            <w:pPr>
              <w:spacing w:before="60" w:after="60" w:line="240" w:lineRule="auto"/>
              <w:jc w:val="center"/>
              <w:outlineLvl w:val="0"/>
              <w:rPr>
                <w:ins w:id="56" w:author="LS" w:date="2023-06-28T20:00:00Z"/>
                <w:rFonts w:ascii="Arial" w:hAnsi="Arial" w:cs="Arial"/>
                <w:sz w:val="20"/>
                <w:szCs w:val="20"/>
              </w:rPr>
            </w:pPr>
            <w:ins w:id="57" w:author="LS" w:date="2023-06-28T20:00:00Z">
              <w:r>
                <w:rPr>
                  <w:rFonts w:ascii="Arial" w:hAnsi="Arial" w:cs="Arial"/>
                  <w:sz w:val="20"/>
                  <w:szCs w:val="20"/>
                </w:rPr>
                <w:t>1.</w:t>
              </w:r>
            </w:ins>
          </w:p>
        </w:tc>
        <w:tc>
          <w:tcPr>
            <w:tcW w:w="1417" w:type="dxa"/>
            <w:vAlign w:val="center"/>
            <w:tcPrChange w:id="58" w:author="LS" w:date="2023-06-28T20:02:00Z">
              <w:tcPr>
                <w:tcW w:w="1191" w:type="dxa"/>
                <w:gridSpan w:val="2"/>
                <w:vAlign w:val="center"/>
              </w:tcPr>
            </w:tcPrChange>
          </w:tcPr>
          <w:p w14:paraId="00C1C732" w14:textId="77777777" w:rsidR="00D24999" w:rsidRPr="0027155D" w:rsidRDefault="00D24999" w:rsidP="00EB51AD">
            <w:pPr>
              <w:spacing w:before="60" w:after="60" w:line="240" w:lineRule="auto"/>
              <w:jc w:val="center"/>
              <w:outlineLvl w:val="0"/>
              <w:rPr>
                <w:ins w:id="59" w:author="LS" w:date="2023-06-28T20:00:00Z"/>
                <w:rFonts w:ascii="Arial" w:hAnsi="Arial" w:cs="Arial"/>
                <w:sz w:val="20"/>
                <w:szCs w:val="20"/>
              </w:rPr>
            </w:pPr>
            <w:ins w:id="60" w:author="LS" w:date="2023-06-28T20:00:00Z">
              <w:r>
                <w:rPr>
                  <w:rFonts w:ascii="Arial" w:hAnsi="Arial" w:cs="Arial"/>
                  <w:sz w:val="20"/>
                  <w:szCs w:val="20"/>
                </w:rPr>
                <w:t>2.</w:t>
              </w:r>
            </w:ins>
          </w:p>
        </w:tc>
        <w:tc>
          <w:tcPr>
            <w:tcW w:w="1417" w:type="dxa"/>
            <w:vAlign w:val="center"/>
            <w:tcPrChange w:id="61" w:author="LS" w:date="2023-06-28T20:02:00Z">
              <w:tcPr>
                <w:tcW w:w="1191" w:type="dxa"/>
                <w:gridSpan w:val="2"/>
                <w:vAlign w:val="center"/>
              </w:tcPr>
            </w:tcPrChange>
          </w:tcPr>
          <w:p w14:paraId="25037479" w14:textId="77777777" w:rsidR="00D24999" w:rsidRPr="0027155D" w:rsidRDefault="00D24999" w:rsidP="00EB51AD">
            <w:pPr>
              <w:spacing w:before="60" w:after="60" w:line="240" w:lineRule="auto"/>
              <w:jc w:val="center"/>
              <w:outlineLvl w:val="0"/>
              <w:rPr>
                <w:ins w:id="62" w:author="LS" w:date="2023-06-28T20:00:00Z"/>
                <w:rFonts w:ascii="Arial" w:hAnsi="Arial" w:cs="Arial"/>
                <w:sz w:val="20"/>
                <w:szCs w:val="20"/>
              </w:rPr>
            </w:pPr>
            <w:ins w:id="63" w:author="LS" w:date="2023-06-28T20:00:00Z">
              <w:r>
                <w:rPr>
                  <w:rFonts w:ascii="Arial" w:hAnsi="Arial" w:cs="Arial"/>
                  <w:sz w:val="20"/>
                  <w:szCs w:val="20"/>
                </w:rPr>
                <w:t>3.</w:t>
              </w:r>
            </w:ins>
          </w:p>
        </w:tc>
        <w:tc>
          <w:tcPr>
            <w:tcW w:w="1417" w:type="dxa"/>
            <w:vAlign w:val="center"/>
            <w:tcPrChange w:id="64" w:author="LS" w:date="2023-06-28T20:02:00Z">
              <w:tcPr>
                <w:tcW w:w="1191" w:type="dxa"/>
                <w:gridSpan w:val="2"/>
                <w:vAlign w:val="center"/>
              </w:tcPr>
            </w:tcPrChange>
          </w:tcPr>
          <w:p w14:paraId="10981F5A" w14:textId="77777777" w:rsidR="00D24999" w:rsidRPr="0027155D" w:rsidRDefault="00D24999" w:rsidP="00EB51AD">
            <w:pPr>
              <w:spacing w:before="60" w:after="60" w:line="240" w:lineRule="auto"/>
              <w:jc w:val="center"/>
              <w:outlineLvl w:val="0"/>
              <w:rPr>
                <w:ins w:id="65" w:author="LS" w:date="2023-06-28T20:00:00Z"/>
                <w:rFonts w:ascii="Arial" w:hAnsi="Arial" w:cs="Arial"/>
                <w:sz w:val="20"/>
                <w:szCs w:val="20"/>
              </w:rPr>
            </w:pPr>
            <w:ins w:id="66" w:author="LS" w:date="2023-06-28T20:00:00Z">
              <w:r>
                <w:rPr>
                  <w:rFonts w:ascii="Arial" w:hAnsi="Arial" w:cs="Arial"/>
                  <w:sz w:val="20"/>
                  <w:szCs w:val="20"/>
                </w:rPr>
                <w:t>4.</w:t>
              </w:r>
            </w:ins>
          </w:p>
        </w:tc>
        <w:tc>
          <w:tcPr>
            <w:tcW w:w="1417" w:type="dxa"/>
            <w:vAlign w:val="center"/>
            <w:tcPrChange w:id="67" w:author="LS" w:date="2023-06-28T20:02:00Z">
              <w:tcPr>
                <w:tcW w:w="1191" w:type="dxa"/>
                <w:gridSpan w:val="2"/>
                <w:vAlign w:val="center"/>
              </w:tcPr>
            </w:tcPrChange>
          </w:tcPr>
          <w:p w14:paraId="36F7730F" w14:textId="77777777" w:rsidR="00D24999" w:rsidRPr="0027155D" w:rsidRDefault="00D24999" w:rsidP="00EB51AD">
            <w:pPr>
              <w:spacing w:before="60" w:after="60" w:line="240" w:lineRule="auto"/>
              <w:jc w:val="center"/>
              <w:outlineLvl w:val="0"/>
              <w:rPr>
                <w:ins w:id="68" w:author="LS" w:date="2023-06-28T20:00:00Z"/>
                <w:rFonts w:ascii="Arial" w:hAnsi="Arial" w:cs="Arial"/>
                <w:sz w:val="20"/>
                <w:szCs w:val="20"/>
              </w:rPr>
            </w:pPr>
            <w:ins w:id="69" w:author="LS" w:date="2023-06-28T20:00:00Z">
              <w:r>
                <w:rPr>
                  <w:rFonts w:ascii="Arial" w:hAnsi="Arial" w:cs="Arial"/>
                  <w:sz w:val="20"/>
                  <w:szCs w:val="20"/>
                </w:rPr>
                <w:t>5.</w:t>
              </w:r>
            </w:ins>
          </w:p>
        </w:tc>
        <w:tc>
          <w:tcPr>
            <w:tcW w:w="1417" w:type="dxa"/>
            <w:vAlign w:val="center"/>
            <w:tcPrChange w:id="70" w:author="LS" w:date="2023-06-28T20:02:00Z">
              <w:tcPr>
                <w:tcW w:w="1191" w:type="dxa"/>
                <w:gridSpan w:val="2"/>
                <w:vAlign w:val="center"/>
              </w:tcPr>
            </w:tcPrChange>
          </w:tcPr>
          <w:p w14:paraId="4E05E0DA" w14:textId="77777777" w:rsidR="00D24999" w:rsidRPr="0027155D" w:rsidRDefault="00D24999" w:rsidP="00EB51AD">
            <w:pPr>
              <w:spacing w:before="60" w:after="60" w:line="240" w:lineRule="auto"/>
              <w:jc w:val="center"/>
              <w:outlineLvl w:val="0"/>
              <w:rPr>
                <w:ins w:id="71" w:author="LS" w:date="2023-06-28T20:00:00Z"/>
                <w:rFonts w:ascii="Arial" w:hAnsi="Arial" w:cs="Arial"/>
                <w:sz w:val="20"/>
                <w:szCs w:val="20"/>
              </w:rPr>
            </w:pPr>
            <w:ins w:id="72" w:author="LS" w:date="2023-06-28T20:00:00Z">
              <w:r>
                <w:rPr>
                  <w:rFonts w:ascii="Arial" w:hAnsi="Arial" w:cs="Arial"/>
                  <w:sz w:val="20"/>
                  <w:szCs w:val="20"/>
                </w:rPr>
                <w:t>6.</w:t>
              </w:r>
            </w:ins>
          </w:p>
        </w:tc>
        <w:tc>
          <w:tcPr>
            <w:tcW w:w="1417" w:type="dxa"/>
            <w:vAlign w:val="center"/>
            <w:tcPrChange w:id="73" w:author="LS" w:date="2023-06-28T20:02:00Z">
              <w:tcPr>
                <w:tcW w:w="1191" w:type="dxa"/>
                <w:vAlign w:val="center"/>
              </w:tcPr>
            </w:tcPrChange>
          </w:tcPr>
          <w:p w14:paraId="528FD79F" w14:textId="77777777" w:rsidR="00D24999" w:rsidRPr="001E317C" w:rsidRDefault="00D24999" w:rsidP="00EB51AD">
            <w:pPr>
              <w:spacing w:after="0" w:line="240" w:lineRule="auto"/>
              <w:jc w:val="center"/>
              <w:outlineLvl w:val="0"/>
              <w:rPr>
                <w:ins w:id="74" w:author="LS" w:date="2023-06-28T20:00:00Z"/>
                <w:rFonts w:ascii="Arial" w:hAnsi="Arial" w:cs="Arial"/>
                <w:sz w:val="18"/>
                <w:szCs w:val="18"/>
              </w:rPr>
            </w:pPr>
            <w:ins w:id="75" w:author="LS" w:date="2023-06-28T20:00:00Z">
              <w:r w:rsidRPr="001E317C">
                <w:rPr>
                  <w:rFonts w:ascii="Arial" w:hAnsi="Arial" w:cs="Arial"/>
                  <w:sz w:val="18"/>
                  <w:szCs w:val="18"/>
                </w:rPr>
                <w:t>7.</w:t>
              </w:r>
            </w:ins>
          </w:p>
        </w:tc>
      </w:tr>
      <w:tr w:rsidR="00D24999" w:rsidRPr="0027155D" w14:paraId="36054F89" w14:textId="77777777" w:rsidTr="00D24999">
        <w:trPr>
          <w:trHeight w:val="454"/>
          <w:ins w:id="76" w:author="LS" w:date="2023-06-28T20:00:00Z"/>
          <w:trPrChange w:id="77" w:author="LS" w:date="2023-06-28T20:02:00Z">
            <w:trPr>
              <w:gridAfter w:val="0"/>
              <w:wAfter w:w="1297" w:type="dxa"/>
              <w:trHeight w:val="454"/>
            </w:trPr>
          </w:trPrChange>
        </w:trPr>
        <w:tc>
          <w:tcPr>
            <w:tcW w:w="1417" w:type="dxa"/>
            <w:vAlign w:val="center"/>
            <w:tcPrChange w:id="78" w:author="LS" w:date="2023-06-28T20:02:00Z">
              <w:tcPr>
                <w:tcW w:w="1191" w:type="dxa"/>
                <w:vAlign w:val="center"/>
              </w:tcPr>
            </w:tcPrChange>
          </w:tcPr>
          <w:p w14:paraId="41FAA8A1" w14:textId="51D9071E" w:rsidR="00D24999" w:rsidRPr="00EB51AD" w:rsidRDefault="00D24999" w:rsidP="00D24999">
            <w:pPr>
              <w:spacing w:before="60" w:after="60" w:line="240" w:lineRule="auto"/>
              <w:jc w:val="center"/>
              <w:outlineLvl w:val="0"/>
              <w:rPr>
                <w:ins w:id="79" w:author="LS" w:date="2023-06-28T20:00:00Z"/>
                <w:rFonts w:ascii="Arial" w:hAnsi="Arial" w:cs="Arial"/>
                <w:sz w:val="18"/>
                <w:szCs w:val="18"/>
              </w:rPr>
            </w:pPr>
            <w:ins w:id="80" w:author="LS" w:date="2023-06-28T20:01:00Z">
              <w:r>
                <w:rPr>
                  <w:rFonts w:ascii="Arial" w:hAnsi="Arial" w:cs="Arial"/>
                  <w:sz w:val="20"/>
                  <w:szCs w:val="20"/>
                </w:rPr>
                <w:t>10.09.2020</w:t>
              </w:r>
            </w:ins>
          </w:p>
        </w:tc>
        <w:tc>
          <w:tcPr>
            <w:tcW w:w="1417" w:type="dxa"/>
            <w:vAlign w:val="center"/>
            <w:tcPrChange w:id="81" w:author="LS" w:date="2023-06-28T20:02:00Z">
              <w:tcPr>
                <w:tcW w:w="1191" w:type="dxa"/>
                <w:gridSpan w:val="2"/>
                <w:vAlign w:val="center"/>
              </w:tcPr>
            </w:tcPrChange>
          </w:tcPr>
          <w:p w14:paraId="482412BD" w14:textId="0DF2F1C1" w:rsidR="00D24999" w:rsidRPr="00EB51AD" w:rsidRDefault="00D24999" w:rsidP="00D24999">
            <w:pPr>
              <w:spacing w:before="60" w:after="60" w:line="240" w:lineRule="auto"/>
              <w:jc w:val="center"/>
              <w:outlineLvl w:val="0"/>
              <w:rPr>
                <w:ins w:id="82" w:author="LS" w:date="2023-06-28T20:00:00Z"/>
                <w:rFonts w:ascii="Arial" w:hAnsi="Arial" w:cs="Arial"/>
                <w:sz w:val="18"/>
                <w:szCs w:val="18"/>
              </w:rPr>
            </w:pPr>
            <w:ins w:id="83" w:author="LS" w:date="2023-06-28T20:01:00Z">
              <w:r>
                <w:rPr>
                  <w:rFonts w:ascii="Arial" w:hAnsi="Arial" w:cs="Arial"/>
                  <w:sz w:val="20"/>
                  <w:szCs w:val="20"/>
                </w:rPr>
                <w:t>10.12.2020</w:t>
              </w:r>
            </w:ins>
          </w:p>
        </w:tc>
        <w:tc>
          <w:tcPr>
            <w:tcW w:w="1417" w:type="dxa"/>
            <w:vAlign w:val="center"/>
            <w:tcPrChange w:id="84" w:author="LS" w:date="2023-06-28T20:02:00Z">
              <w:tcPr>
                <w:tcW w:w="1191" w:type="dxa"/>
                <w:gridSpan w:val="2"/>
                <w:vAlign w:val="center"/>
              </w:tcPr>
            </w:tcPrChange>
          </w:tcPr>
          <w:p w14:paraId="2AEFA5DE" w14:textId="3C312326" w:rsidR="00D24999" w:rsidRPr="00EB51AD" w:rsidRDefault="00D24999" w:rsidP="00D24999">
            <w:pPr>
              <w:spacing w:before="60" w:after="60" w:line="240" w:lineRule="auto"/>
              <w:jc w:val="center"/>
              <w:outlineLvl w:val="0"/>
              <w:rPr>
                <w:ins w:id="85" w:author="LS" w:date="2023-06-28T20:00:00Z"/>
                <w:rFonts w:ascii="Arial" w:hAnsi="Arial" w:cs="Arial"/>
                <w:sz w:val="18"/>
                <w:szCs w:val="18"/>
              </w:rPr>
            </w:pPr>
            <w:ins w:id="86" w:author="LS" w:date="2023-06-28T20:01:00Z">
              <w:r>
                <w:rPr>
                  <w:rFonts w:ascii="Arial" w:hAnsi="Arial" w:cs="Arial"/>
                  <w:sz w:val="20"/>
                  <w:szCs w:val="20"/>
                </w:rPr>
                <w:t>10.03.2021</w:t>
              </w:r>
            </w:ins>
          </w:p>
        </w:tc>
        <w:tc>
          <w:tcPr>
            <w:tcW w:w="1417" w:type="dxa"/>
            <w:vAlign w:val="center"/>
            <w:tcPrChange w:id="87" w:author="LS" w:date="2023-06-28T20:02:00Z">
              <w:tcPr>
                <w:tcW w:w="1191" w:type="dxa"/>
                <w:gridSpan w:val="2"/>
                <w:vAlign w:val="center"/>
              </w:tcPr>
            </w:tcPrChange>
          </w:tcPr>
          <w:p w14:paraId="46BAFAE2" w14:textId="441E3ED3" w:rsidR="00D24999" w:rsidRPr="00EB51AD" w:rsidRDefault="00D24999" w:rsidP="00D24999">
            <w:pPr>
              <w:spacing w:before="60" w:after="60" w:line="240" w:lineRule="auto"/>
              <w:jc w:val="center"/>
              <w:outlineLvl w:val="0"/>
              <w:rPr>
                <w:ins w:id="88" w:author="LS" w:date="2023-06-28T20:00:00Z"/>
                <w:rFonts w:ascii="Arial" w:hAnsi="Arial" w:cs="Arial"/>
                <w:sz w:val="18"/>
                <w:szCs w:val="18"/>
              </w:rPr>
            </w:pPr>
            <w:ins w:id="89" w:author="LS" w:date="2023-06-28T20:01:00Z">
              <w:r>
                <w:rPr>
                  <w:rFonts w:ascii="Arial" w:hAnsi="Arial" w:cs="Arial"/>
                  <w:sz w:val="20"/>
                  <w:szCs w:val="20"/>
                </w:rPr>
                <w:t>10.06.2021</w:t>
              </w:r>
            </w:ins>
          </w:p>
        </w:tc>
        <w:tc>
          <w:tcPr>
            <w:tcW w:w="1417" w:type="dxa"/>
            <w:vAlign w:val="center"/>
            <w:tcPrChange w:id="90" w:author="LS" w:date="2023-06-28T20:02:00Z">
              <w:tcPr>
                <w:tcW w:w="1191" w:type="dxa"/>
                <w:gridSpan w:val="2"/>
                <w:vAlign w:val="center"/>
              </w:tcPr>
            </w:tcPrChange>
          </w:tcPr>
          <w:p w14:paraId="0E3783A6" w14:textId="61384F9C" w:rsidR="00D24999" w:rsidRPr="00EB51AD" w:rsidRDefault="00D24999" w:rsidP="00D24999">
            <w:pPr>
              <w:spacing w:before="60" w:after="60" w:line="240" w:lineRule="auto"/>
              <w:jc w:val="center"/>
              <w:outlineLvl w:val="0"/>
              <w:rPr>
                <w:ins w:id="91" w:author="LS" w:date="2023-06-28T20:00:00Z"/>
                <w:rFonts w:ascii="Arial" w:hAnsi="Arial" w:cs="Arial"/>
                <w:sz w:val="18"/>
                <w:szCs w:val="18"/>
              </w:rPr>
            </w:pPr>
            <w:ins w:id="92" w:author="LS" w:date="2023-06-28T20:03:00Z">
              <w:r>
                <w:rPr>
                  <w:rFonts w:ascii="Arial" w:hAnsi="Arial" w:cs="Arial"/>
                  <w:sz w:val="18"/>
                  <w:szCs w:val="18"/>
                </w:rPr>
                <w:t>10.09.202</w:t>
              </w:r>
            </w:ins>
          </w:p>
        </w:tc>
        <w:tc>
          <w:tcPr>
            <w:tcW w:w="1417" w:type="dxa"/>
            <w:vAlign w:val="center"/>
            <w:tcPrChange w:id="93" w:author="LS" w:date="2023-06-28T20:02:00Z">
              <w:tcPr>
                <w:tcW w:w="1191" w:type="dxa"/>
                <w:gridSpan w:val="2"/>
                <w:vAlign w:val="center"/>
              </w:tcPr>
            </w:tcPrChange>
          </w:tcPr>
          <w:p w14:paraId="02C23F17" w14:textId="0AA9252A" w:rsidR="00D24999" w:rsidRPr="00EB51AD" w:rsidRDefault="00D24999" w:rsidP="00D24999">
            <w:pPr>
              <w:spacing w:before="60" w:after="60" w:line="240" w:lineRule="auto"/>
              <w:jc w:val="center"/>
              <w:outlineLvl w:val="0"/>
              <w:rPr>
                <w:ins w:id="94" w:author="LS" w:date="2023-06-28T20:00:00Z"/>
                <w:rFonts w:ascii="Arial" w:hAnsi="Arial" w:cs="Arial"/>
                <w:sz w:val="18"/>
                <w:szCs w:val="18"/>
              </w:rPr>
            </w:pPr>
            <w:ins w:id="95" w:author="LS" w:date="2023-06-28T20:03:00Z">
              <w:r>
                <w:rPr>
                  <w:rFonts w:ascii="Arial" w:hAnsi="Arial" w:cs="Arial"/>
                  <w:sz w:val="18"/>
                  <w:szCs w:val="18"/>
                </w:rPr>
                <w:t>10.12.2021</w:t>
              </w:r>
            </w:ins>
          </w:p>
        </w:tc>
        <w:tc>
          <w:tcPr>
            <w:tcW w:w="1417" w:type="dxa"/>
            <w:vAlign w:val="center"/>
            <w:tcPrChange w:id="96" w:author="LS" w:date="2023-06-28T20:02:00Z">
              <w:tcPr>
                <w:tcW w:w="1191" w:type="dxa"/>
                <w:vAlign w:val="center"/>
              </w:tcPr>
            </w:tcPrChange>
          </w:tcPr>
          <w:p w14:paraId="70FB0947" w14:textId="3C00DC92" w:rsidR="00D24999" w:rsidRPr="001E317C" w:rsidRDefault="00D24999" w:rsidP="00D24999">
            <w:pPr>
              <w:spacing w:after="0" w:line="240" w:lineRule="auto"/>
              <w:jc w:val="center"/>
              <w:outlineLvl w:val="0"/>
              <w:rPr>
                <w:ins w:id="97" w:author="LS" w:date="2023-06-28T20:00:00Z"/>
                <w:rFonts w:ascii="Arial" w:hAnsi="Arial" w:cs="Arial"/>
                <w:sz w:val="18"/>
                <w:szCs w:val="18"/>
              </w:rPr>
            </w:pPr>
            <w:ins w:id="98" w:author="LS" w:date="2023-06-28T20:04:00Z">
              <w:r>
                <w:rPr>
                  <w:rFonts w:ascii="Arial" w:hAnsi="Arial" w:cs="Arial"/>
                  <w:sz w:val="18"/>
                  <w:szCs w:val="18"/>
                </w:rPr>
                <w:t>10.03.2022</w:t>
              </w:r>
            </w:ins>
          </w:p>
        </w:tc>
      </w:tr>
      <w:tr w:rsidR="00D24999" w:rsidRPr="0027155D" w14:paraId="06E16D5C" w14:textId="77777777" w:rsidTr="00D24999">
        <w:trPr>
          <w:trHeight w:val="454"/>
          <w:ins w:id="99" w:author="LS" w:date="2023-06-28T20:00:00Z"/>
          <w:trPrChange w:id="100" w:author="LS" w:date="2023-06-28T20:02:00Z">
            <w:trPr>
              <w:gridAfter w:val="0"/>
              <w:wAfter w:w="1297" w:type="dxa"/>
              <w:trHeight w:val="454"/>
            </w:trPr>
          </w:trPrChange>
        </w:trPr>
        <w:tc>
          <w:tcPr>
            <w:tcW w:w="1417" w:type="dxa"/>
            <w:vAlign w:val="center"/>
            <w:tcPrChange w:id="101" w:author="LS" w:date="2023-06-28T20:02:00Z">
              <w:tcPr>
                <w:tcW w:w="1191" w:type="dxa"/>
                <w:vAlign w:val="center"/>
              </w:tcPr>
            </w:tcPrChange>
          </w:tcPr>
          <w:p w14:paraId="04C90926" w14:textId="20722CFB" w:rsidR="00D24999" w:rsidRPr="0068728A" w:rsidDel="006D23E0" w:rsidRDefault="00D24999" w:rsidP="00D24999">
            <w:pPr>
              <w:spacing w:before="60" w:after="60" w:line="240" w:lineRule="auto"/>
              <w:jc w:val="center"/>
              <w:outlineLvl w:val="0"/>
              <w:rPr>
                <w:ins w:id="102" w:author="LS" w:date="2023-06-28T20:00:00Z"/>
                <w:rFonts w:ascii="Arial" w:hAnsi="Arial" w:cs="Arial"/>
                <w:sz w:val="18"/>
                <w:szCs w:val="18"/>
              </w:rPr>
            </w:pPr>
            <w:ins w:id="103" w:author="LS" w:date="2023-06-28T20:02:00Z">
              <w:r>
                <w:rPr>
                  <w:rFonts w:ascii="Arial" w:hAnsi="Arial" w:cs="Arial"/>
                  <w:sz w:val="18"/>
                  <w:szCs w:val="18"/>
                </w:rPr>
                <w:t>8.</w:t>
              </w:r>
            </w:ins>
          </w:p>
        </w:tc>
        <w:tc>
          <w:tcPr>
            <w:tcW w:w="1417" w:type="dxa"/>
            <w:vAlign w:val="center"/>
            <w:tcPrChange w:id="104" w:author="LS" w:date="2023-06-28T20:02:00Z">
              <w:tcPr>
                <w:tcW w:w="1191" w:type="dxa"/>
                <w:gridSpan w:val="2"/>
                <w:vAlign w:val="center"/>
              </w:tcPr>
            </w:tcPrChange>
          </w:tcPr>
          <w:p w14:paraId="2F70AA22" w14:textId="15A98F23" w:rsidR="00D24999" w:rsidRPr="0068728A" w:rsidRDefault="00D24999" w:rsidP="00D24999">
            <w:pPr>
              <w:spacing w:before="60" w:after="60" w:line="240" w:lineRule="auto"/>
              <w:jc w:val="center"/>
              <w:outlineLvl w:val="0"/>
              <w:rPr>
                <w:ins w:id="105" w:author="LS" w:date="2023-06-28T20:00:00Z"/>
                <w:rFonts w:ascii="Arial" w:hAnsi="Arial" w:cs="Arial"/>
                <w:sz w:val="18"/>
                <w:szCs w:val="18"/>
              </w:rPr>
            </w:pPr>
            <w:ins w:id="106" w:author="LS" w:date="2023-06-28T20:02:00Z">
              <w:r>
                <w:rPr>
                  <w:rFonts w:ascii="Arial" w:hAnsi="Arial" w:cs="Arial"/>
                  <w:sz w:val="18"/>
                  <w:szCs w:val="18"/>
                </w:rPr>
                <w:t>9.</w:t>
              </w:r>
            </w:ins>
          </w:p>
        </w:tc>
        <w:tc>
          <w:tcPr>
            <w:tcW w:w="1417" w:type="dxa"/>
            <w:vAlign w:val="center"/>
            <w:tcPrChange w:id="107" w:author="LS" w:date="2023-06-28T20:02:00Z">
              <w:tcPr>
                <w:tcW w:w="1191" w:type="dxa"/>
                <w:gridSpan w:val="2"/>
                <w:vAlign w:val="center"/>
              </w:tcPr>
            </w:tcPrChange>
          </w:tcPr>
          <w:p w14:paraId="103B9E17" w14:textId="02AA04F9" w:rsidR="00D24999" w:rsidRPr="0068728A" w:rsidRDefault="00D24999" w:rsidP="00D24999">
            <w:pPr>
              <w:spacing w:before="60" w:after="60" w:line="240" w:lineRule="auto"/>
              <w:jc w:val="center"/>
              <w:outlineLvl w:val="0"/>
              <w:rPr>
                <w:ins w:id="108" w:author="LS" w:date="2023-06-28T20:00:00Z"/>
                <w:rFonts w:ascii="Arial" w:hAnsi="Arial" w:cs="Arial"/>
                <w:sz w:val="18"/>
                <w:szCs w:val="18"/>
              </w:rPr>
            </w:pPr>
            <w:ins w:id="109" w:author="LS" w:date="2023-06-28T20:02:00Z">
              <w:r>
                <w:rPr>
                  <w:rFonts w:ascii="Arial" w:hAnsi="Arial" w:cs="Arial"/>
                  <w:sz w:val="18"/>
                  <w:szCs w:val="18"/>
                </w:rPr>
                <w:t>10.</w:t>
              </w:r>
            </w:ins>
          </w:p>
        </w:tc>
        <w:tc>
          <w:tcPr>
            <w:tcW w:w="1417" w:type="dxa"/>
            <w:vAlign w:val="center"/>
            <w:tcPrChange w:id="110" w:author="LS" w:date="2023-06-28T20:02:00Z">
              <w:tcPr>
                <w:tcW w:w="1191" w:type="dxa"/>
                <w:gridSpan w:val="2"/>
                <w:vAlign w:val="center"/>
              </w:tcPr>
            </w:tcPrChange>
          </w:tcPr>
          <w:p w14:paraId="5A2C939F" w14:textId="67D031BC" w:rsidR="00D24999" w:rsidRPr="0068728A" w:rsidRDefault="00D24999" w:rsidP="00D24999">
            <w:pPr>
              <w:spacing w:before="60" w:after="60" w:line="240" w:lineRule="auto"/>
              <w:jc w:val="center"/>
              <w:outlineLvl w:val="0"/>
              <w:rPr>
                <w:ins w:id="111" w:author="LS" w:date="2023-06-28T20:00:00Z"/>
                <w:rFonts w:ascii="Arial" w:hAnsi="Arial" w:cs="Arial"/>
                <w:sz w:val="18"/>
                <w:szCs w:val="18"/>
              </w:rPr>
            </w:pPr>
            <w:ins w:id="112" w:author="LS" w:date="2023-06-28T20:02:00Z">
              <w:r>
                <w:rPr>
                  <w:rFonts w:ascii="Arial" w:hAnsi="Arial" w:cs="Arial"/>
                  <w:sz w:val="18"/>
                  <w:szCs w:val="18"/>
                </w:rPr>
                <w:t>11.</w:t>
              </w:r>
            </w:ins>
          </w:p>
        </w:tc>
        <w:tc>
          <w:tcPr>
            <w:tcW w:w="1417" w:type="dxa"/>
            <w:vAlign w:val="center"/>
            <w:tcPrChange w:id="113" w:author="LS" w:date="2023-06-28T20:02:00Z">
              <w:tcPr>
                <w:tcW w:w="1191" w:type="dxa"/>
                <w:gridSpan w:val="2"/>
                <w:vAlign w:val="center"/>
              </w:tcPr>
            </w:tcPrChange>
          </w:tcPr>
          <w:p w14:paraId="7B282E99" w14:textId="62015563" w:rsidR="00D24999" w:rsidRPr="0068728A" w:rsidRDefault="00D24999" w:rsidP="00D24999">
            <w:pPr>
              <w:spacing w:before="60" w:after="60" w:line="240" w:lineRule="auto"/>
              <w:jc w:val="center"/>
              <w:outlineLvl w:val="0"/>
              <w:rPr>
                <w:ins w:id="114" w:author="LS" w:date="2023-06-28T20:00:00Z"/>
                <w:rFonts w:ascii="Arial" w:hAnsi="Arial" w:cs="Arial"/>
                <w:sz w:val="18"/>
                <w:szCs w:val="18"/>
              </w:rPr>
            </w:pPr>
            <w:ins w:id="115" w:author="LS" w:date="2023-06-28T20:02:00Z">
              <w:r>
                <w:rPr>
                  <w:rFonts w:ascii="Arial" w:hAnsi="Arial" w:cs="Arial"/>
                  <w:sz w:val="18"/>
                  <w:szCs w:val="18"/>
                </w:rPr>
                <w:t>12.</w:t>
              </w:r>
            </w:ins>
          </w:p>
        </w:tc>
        <w:tc>
          <w:tcPr>
            <w:tcW w:w="1417" w:type="dxa"/>
            <w:vAlign w:val="center"/>
            <w:tcPrChange w:id="116" w:author="LS" w:date="2023-06-28T20:02:00Z">
              <w:tcPr>
                <w:tcW w:w="1191" w:type="dxa"/>
                <w:gridSpan w:val="2"/>
                <w:vAlign w:val="center"/>
              </w:tcPr>
            </w:tcPrChange>
          </w:tcPr>
          <w:p w14:paraId="4F909CBE" w14:textId="501C9D7F" w:rsidR="00D24999" w:rsidRPr="0068728A" w:rsidDel="00BF0D34" w:rsidRDefault="00D24999" w:rsidP="00D24999">
            <w:pPr>
              <w:spacing w:before="60" w:after="60" w:line="240" w:lineRule="auto"/>
              <w:jc w:val="center"/>
              <w:outlineLvl w:val="0"/>
              <w:rPr>
                <w:ins w:id="117" w:author="LS" w:date="2023-06-28T20:00:00Z"/>
                <w:rFonts w:ascii="Arial" w:hAnsi="Arial" w:cs="Arial"/>
                <w:sz w:val="18"/>
                <w:szCs w:val="18"/>
              </w:rPr>
            </w:pPr>
            <w:ins w:id="118" w:author="LS" w:date="2023-06-28T20:02:00Z">
              <w:r>
                <w:rPr>
                  <w:rFonts w:ascii="Arial" w:hAnsi="Arial" w:cs="Arial"/>
                  <w:sz w:val="18"/>
                  <w:szCs w:val="18"/>
                </w:rPr>
                <w:t>13.</w:t>
              </w:r>
            </w:ins>
          </w:p>
        </w:tc>
        <w:tc>
          <w:tcPr>
            <w:tcW w:w="1417" w:type="dxa"/>
            <w:vAlign w:val="center"/>
            <w:tcPrChange w:id="119" w:author="LS" w:date="2023-06-28T20:02:00Z">
              <w:tcPr>
                <w:tcW w:w="1191" w:type="dxa"/>
                <w:vAlign w:val="center"/>
              </w:tcPr>
            </w:tcPrChange>
          </w:tcPr>
          <w:p w14:paraId="79D9F3EB" w14:textId="24E627BB" w:rsidR="00D24999" w:rsidRPr="0068728A" w:rsidRDefault="00D24999" w:rsidP="00D24999">
            <w:pPr>
              <w:spacing w:before="60" w:after="60" w:line="240" w:lineRule="auto"/>
              <w:jc w:val="center"/>
              <w:outlineLvl w:val="0"/>
              <w:rPr>
                <w:ins w:id="120" w:author="LS" w:date="2023-06-28T20:00:00Z"/>
                <w:rFonts w:ascii="Arial" w:hAnsi="Arial" w:cs="Arial"/>
                <w:sz w:val="20"/>
                <w:szCs w:val="20"/>
              </w:rPr>
            </w:pPr>
            <w:ins w:id="121" w:author="LS" w:date="2023-06-28T20:02:00Z">
              <w:r>
                <w:rPr>
                  <w:rFonts w:ascii="Arial" w:hAnsi="Arial" w:cs="Arial"/>
                  <w:sz w:val="18"/>
                  <w:szCs w:val="18"/>
                </w:rPr>
                <w:t>14.</w:t>
              </w:r>
            </w:ins>
          </w:p>
        </w:tc>
      </w:tr>
      <w:tr w:rsidR="00D24999" w:rsidRPr="0027155D" w14:paraId="7746600B" w14:textId="77777777" w:rsidTr="00D24999">
        <w:trPr>
          <w:trHeight w:val="454"/>
          <w:ins w:id="122" w:author="LS" w:date="2023-06-28T20:00:00Z"/>
          <w:trPrChange w:id="123" w:author="LS" w:date="2023-06-28T20:08:00Z">
            <w:trPr>
              <w:gridAfter w:val="0"/>
              <w:wAfter w:w="1297" w:type="dxa"/>
              <w:trHeight w:val="454"/>
            </w:trPr>
          </w:trPrChange>
        </w:trPr>
        <w:tc>
          <w:tcPr>
            <w:tcW w:w="1417" w:type="dxa"/>
            <w:shd w:val="clear" w:color="auto" w:fill="auto"/>
            <w:vAlign w:val="center"/>
            <w:tcPrChange w:id="124" w:author="LS" w:date="2023-06-28T20:08:00Z">
              <w:tcPr>
                <w:tcW w:w="1191" w:type="dxa"/>
                <w:vAlign w:val="center"/>
              </w:tcPr>
            </w:tcPrChange>
          </w:tcPr>
          <w:p w14:paraId="112D2051" w14:textId="00EA8870" w:rsidR="00D24999" w:rsidRPr="004F5772" w:rsidDel="006D23E0" w:rsidRDefault="00D24999" w:rsidP="00D24999">
            <w:pPr>
              <w:spacing w:before="60" w:after="60" w:line="240" w:lineRule="auto"/>
              <w:jc w:val="center"/>
              <w:outlineLvl w:val="0"/>
              <w:rPr>
                <w:ins w:id="125" w:author="LS" w:date="2023-06-28T20:00:00Z"/>
                <w:rFonts w:ascii="Arial" w:hAnsi="Arial" w:cs="Arial"/>
                <w:sz w:val="18"/>
                <w:szCs w:val="18"/>
              </w:rPr>
            </w:pPr>
            <w:ins w:id="126" w:author="LS" w:date="2023-06-28T20:06:00Z">
              <w:r w:rsidRPr="004F5772">
                <w:rPr>
                  <w:rFonts w:ascii="Arial" w:hAnsi="Arial" w:cs="Arial"/>
                  <w:sz w:val="18"/>
                  <w:szCs w:val="18"/>
                </w:rPr>
                <w:lastRenderedPageBreak/>
                <w:t>11.04.2022</w:t>
              </w:r>
            </w:ins>
          </w:p>
        </w:tc>
        <w:tc>
          <w:tcPr>
            <w:tcW w:w="1417" w:type="dxa"/>
            <w:vAlign w:val="center"/>
            <w:tcPrChange w:id="127" w:author="LS" w:date="2023-06-28T20:08:00Z">
              <w:tcPr>
                <w:tcW w:w="1191" w:type="dxa"/>
                <w:gridSpan w:val="2"/>
                <w:vAlign w:val="center"/>
              </w:tcPr>
            </w:tcPrChange>
          </w:tcPr>
          <w:p w14:paraId="0B3D7841" w14:textId="316337EF" w:rsidR="00D24999" w:rsidRPr="0068728A" w:rsidRDefault="00D24999" w:rsidP="00D24999">
            <w:pPr>
              <w:spacing w:before="60" w:after="60" w:line="240" w:lineRule="auto"/>
              <w:jc w:val="center"/>
              <w:outlineLvl w:val="0"/>
              <w:rPr>
                <w:ins w:id="128" w:author="LS" w:date="2023-06-28T20:00:00Z"/>
                <w:rFonts w:ascii="Arial" w:hAnsi="Arial" w:cs="Arial"/>
                <w:sz w:val="18"/>
                <w:szCs w:val="18"/>
              </w:rPr>
            </w:pPr>
            <w:ins w:id="129" w:author="LS" w:date="2023-06-28T20:06:00Z">
              <w:r>
                <w:rPr>
                  <w:rFonts w:ascii="Arial" w:hAnsi="Arial" w:cs="Arial"/>
                  <w:sz w:val="18"/>
                  <w:szCs w:val="18"/>
                </w:rPr>
                <w:t>10.05.2022</w:t>
              </w:r>
            </w:ins>
          </w:p>
        </w:tc>
        <w:tc>
          <w:tcPr>
            <w:tcW w:w="1417" w:type="dxa"/>
            <w:vAlign w:val="center"/>
            <w:tcPrChange w:id="130" w:author="LS" w:date="2023-06-28T20:08:00Z">
              <w:tcPr>
                <w:tcW w:w="1191" w:type="dxa"/>
                <w:gridSpan w:val="2"/>
                <w:vAlign w:val="center"/>
              </w:tcPr>
            </w:tcPrChange>
          </w:tcPr>
          <w:p w14:paraId="503B0B43" w14:textId="20243F4D" w:rsidR="00D24999" w:rsidRPr="0068728A" w:rsidRDefault="00D24999" w:rsidP="00D24999">
            <w:pPr>
              <w:spacing w:before="60" w:after="60" w:line="240" w:lineRule="auto"/>
              <w:jc w:val="center"/>
              <w:outlineLvl w:val="0"/>
              <w:rPr>
                <w:ins w:id="131" w:author="LS" w:date="2023-06-28T20:00:00Z"/>
                <w:rFonts w:ascii="Arial" w:hAnsi="Arial" w:cs="Arial"/>
                <w:sz w:val="18"/>
                <w:szCs w:val="18"/>
              </w:rPr>
            </w:pPr>
            <w:ins w:id="132" w:author="LS" w:date="2023-06-28T20:06:00Z">
              <w:r>
                <w:rPr>
                  <w:rFonts w:ascii="Arial" w:hAnsi="Arial" w:cs="Arial"/>
                  <w:sz w:val="18"/>
                  <w:szCs w:val="18"/>
                </w:rPr>
                <w:t>10.06.2022</w:t>
              </w:r>
            </w:ins>
          </w:p>
        </w:tc>
        <w:tc>
          <w:tcPr>
            <w:tcW w:w="1417" w:type="dxa"/>
            <w:vAlign w:val="center"/>
            <w:tcPrChange w:id="133" w:author="LS" w:date="2023-06-28T20:08:00Z">
              <w:tcPr>
                <w:tcW w:w="1191" w:type="dxa"/>
                <w:gridSpan w:val="2"/>
                <w:vAlign w:val="center"/>
              </w:tcPr>
            </w:tcPrChange>
          </w:tcPr>
          <w:p w14:paraId="042BE548" w14:textId="2631151A" w:rsidR="00D24999" w:rsidRPr="0068728A" w:rsidRDefault="00D24999" w:rsidP="00D24999">
            <w:pPr>
              <w:spacing w:before="60" w:after="60" w:line="240" w:lineRule="auto"/>
              <w:jc w:val="center"/>
              <w:outlineLvl w:val="0"/>
              <w:rPr>
                <w:ins w:id="134" w:author="LS" w:date="2023-06-28T20:00:00Z"/>
                <w:rFonts w:ascii="Arial" w:hAnsi="Arial" w:cs="Arial"/>
                <w:sz w:val="18"/>
                <w:szCs w:val="18"/>
              </w:rPr>
            </w:pPr>
            <w:ins w:id="135" w:author="LS" w:date="2023-06-28T20:06:00Z">
              <w:r>
                <w:rPr>
                  <w:rFonts w:ascii="Arial" w:hAnsi="Arial" w:cs="Arial"/>
                  <w:sz w:val="18"/>
                  <w:szCs w:val="18"/>
                </w:rPr>
                <w:t>11</w:t>
              </w:r>
            </w:ins>
            <w:ins w:id="136" w:author="LS" w:date="2023-06-28T20:07:00Z">
              <w:r>
                <w:rPr>
                  <w:rFonts w:ascii="Arial" w:hAnsi="Arial" w:cs="Arial"/>
                  <w:sz w:val="18"/>
                  <w:szCs w:val="18"/>
                </w:rPr>
                <w:t>.07.2022</w:t>
              </w:r>
            </w:ins>
          </w:p>
        </w:tc>
        <w:tc>
          <w:tcPr>
            <w:tcW w:w="1417" w:type="dxa"/>
            <w:vAlign w:val="center"/>
            <w:tcPrChange w:id="137" w:author="LS" w:date="2023-06-28T20:08:00Z">
              <w:tcPr>
                <w:tcW w:w="1191" w:type="dxa"/>
                <w:gridSpan w:val="2"/>
                <w:vAlign w:val="center"/>
              </w:tcPr>
            </w:tcPrChange>
          </w:tcPr>
          <w:p w14:paraId="2307A9C4" w14:textId="6F05E82A" w:rsidR="00D24999" w:rsidRPr="0068728A" w:rsidRDefault="00D24999" w:rsidP="00D24999">
            <w:pPr>
              <w:spacing w:before="60" w:after="60" w:line="240" w:lineRule="auto"/>
              <w:jc w:val="center"/>
              <w:outlineLvl w:val="0"/>
              <w:rPr>
                <w:ins w:id="138" w:author="LS" w:date="2023-06-28T20:00:00Z"/>
                <w:rFonts w:ascii="Arial" w:hAnsi="Arial" w:cs="Arial"/>
                <w:sz w:val="18"/>
                <w:szCs w:val="18"/>
              </w:rPr>
            </w:pPr>
            <w:ins w:id="139" w:author="LS" w:date="2023-06-28T20:07:00Z">
              <w:r>
                <w:rPr>
                  <w:rFonts w:ascii="Arial" w:hAnsi="Arial" w:cs="Arial"/>
                  <w:sz w:val="18"/>
                  <w:szCs w:val="18"/>
                </w:rPr>
                <w:t>10.08.2022</w:t>
              </w:r>
            </w:ins>
          </w:p>
        </w:tc>
        <w:tc>
          <w:tcPr>
            <w:tcW w:w="1417" w:type="dxa"/>
            <w:vAlign w:val="center"/>
            <w:tcPrChange w:id="140" w:author="LS" w:date="2023-06-28T20:08:00Z">
              <w:tcPr>
                <w:tcW w:w="1191" w:type="dxa"/>
                <w:gridSpan w:val="2"/>
                <w:vAlign w:val="center"/>
              </w:tcPr>
            </w:tcPrChange>
          </w:tcPr>
          <w:p w14:paraId="780876ED" w14:textId="0E0DEC97" w:rsidR="00D24999" w:rsidRPr="0068728A" w:rsidDel="00BF0D34" w:rsidRDefault="00D24999" w:rsidP="00D24999">
            <w:pPr>
              <w:spacing w:before="60" w:after="60" w:line="240" w:lineRule="auto"/>
              <w:jc w:val="center"/>
              <w:outlineLvl w:val="0"/>
              <w:rPr>
                <w:ins w:id="141" w:author="LS" w:date="2023-06-28T20:00:00Z"/>
                <w:rFonts w:ascii="Arial" w:hAnsi="Arial" w:cs="Arial"/>
                <w:sz w:val="18"/>
                <w:szCs w:val="18"/>
              </w:rPr>
            </w:pPr>
            <w:ins w:id="142" w:author="LS" w:date="2023-06-28T20:07:00Z">
              <w:r>
                <w:rPr>
                  <w:rFonts w:ascii="Arial" w:hAnsi="Arial" w:cs="Arial"/>
                  <w:sz w:val="18"/>
                  <w:szCs w:val="18"/>
                </w:rPr>
                <w:t>12.09.2022</w:t>
              </w:r>
            </w:ins>
          </w:p>
        </w:tc>
        <w:tc>
          <w:tcPr>
            <w:tcW w:w="1417" w:type="dxa"/>
            <w:vAlign w:val="center"/>
            <w:tcPrChange w:id="143" w:author="LS" w:date="2023-06-28T20:08:00Z">
              <w:tcPr>
                <w:tcW w:w="1191" w:type="dxa"/>
                <w:vAlign w:val="center"/>
              </w:tcPr>
            </w:tcPrChange>
          </w:tcPr>
          <w:p w14:paraId="77C7612C" w14:textId="1918A797" w:rsidR="00D24999" w:rsidRPr="0027155D" w:rsidRDefault="00D24999" w:rsidP="00D24999">
            <w:pPr>
              <w:spacing w:before="60" w:after="60" w:line="240" w:lineRule="auto"/>
              <w:jc w:val="center"/>
              <w:outlineLvl w:val="0"/>
              <w:rPr>
                <w:ins w:id="144" w:author="LS" w:date="2023-06-28T20:00:00Z"/>
                <w:rFonts w:ascii="Arial" w:hAnsi="Arial" w:cs="Arial"/>
                <w:sz w:val="20"/>
                <w:szCs w:val="20"/>
              </w:rPr>
            </w:pPr>
            <w:ins w:id="145" w:author="LS" w:date="2023-06-28T20:07:00Z">
              <w:r>
                <w:rPr>
                  <w:rFonts w:ascii="Arial" w:hAnsi="Arial" w:cs="Arial"/>
                  <w:sz w:val="20"/>
                  <w:szCs w:val="20"/>
                </w:rPr>
                <w:t>10.10.2022</w:t>
              </w:r>
            </w:ins>
          </w:p>
        </w:tc>
      </w:tr>
      <w:tr w:rsidR="00D24999" w:rsidRPr="0027155D" w14:paraId="5082E857" w14:textId="77777777" w:rsidTr="00D24999">
        <w:tblPrEx>
          <w:tblPrExChange w:id="146" w:author="LS" w:date="2023-06-28T20:08:00Z">
            <w:tblPrEx>
              <w:tblW w:w="9919" w:type="dxa"/>
            </w:tblPrEx>
          </w:tblPrExChange>
        </w:tblPrEx>
        <w:trPr>
          <w:trHeight w:val="454"/>
          <w:ins w:id="147" w:author="LS" w:date="2023-06-28T20:08:00Z"/>
          <w:trPrChange w:id="148" w:author="LS" w:date="2023-06-28T20:08:00Z">
            <w:trPr>
              <w:trHeight w:val="454"/>
            </w:trPr>
          </w:trPrChange>
        </w:trPr>
        <w:tc>
          <w:tcPr>
            <w:tcW w:w="1417" w:type="dxa"/>
            <w:shd w:val="clear" w:color="auto" w:fill="auto"/>
            <w:vAlign w:val="center"/>
            <w:tcPrChange w:id="149" w:author="LS" w:date="2023-06-28T20:08:00Z">
              <w:tcPr>
                <w:tcW w:w="1417" w:type="dxa"/>
                <w:gridSpan w:val="2"/>
                <w:vAlign w:val="center"/>
              </w:tcPr>
            </w:tcPrChange>
          </w:tcPr>
          <w:p w14:paraId="66C2CA54" w14:textId="3937FD38" w:rsidR="00D24999" w:rsidRPr="004F5772" w:rsidRDefault="00D24999" w:rsidP="00D24999">
            <w:pPr>
              <w:spacing w:before="60" w:after="60" w:line="240" w:lineRule="auto"/>
              <w:jc w:val="center"/>
              <w:outlineLvl w:val="0"/>
              <w:rPr>
                <w:ins w:id="150" w:author="LS" w:date="2023-06-28T20:08:00Z"/>
                <w:rFonts w:ascii="Arial" w:hAnsi="Arial" w:cs="Arial"/>
                <w:sz w:val="18"/>
                <w:szCs w:val="18"/>
              </w:rPr>
            </w:pPr>
            <w:ins w:id="151" w:author="LS" w:date="2023-06-28T20:08:00Z">
              <w:r w:rsidRPr="004F5772">
                <w:rPr>
                  <w:rFonts w:ascii="Arial" w:hAnsi="Arial" w:cs="Arial"/>
                  <w:sz w:val="18"/>
                  <w:szCs w:val="18"/>
                </w:rPr>
                <w:t>15.</w:t>
              </w:r>
            </w:ins>
          </w:p>
        </w:tc>
        <w:tc>
          <w:tcPr>
            <w:tcW w:w="1417" w:type="dxa"/>
            <w:vAlign w:val="center"/>
            <w:tcPrChange w:id="152" w:author="LS" w:date="2023-06-28T20:08:00Z">
              <w:tcPr>
                <w:tcW w:w="1417" w:type="dxa"/>
                <w:gridSpan w:val="2"/>
                <w:vAlign w:val="center"/>
              </w:tcPr>
            </w:tcPrChange>
          </w:tcPr>
          <w:p w14:paraId="59D8DC8B" w14:textId="7704D6CE" w:rsidR="00D24999" w:rsidRDefault="00D24999" w:rsidP="00D24999">
            <w:pPr>
              <w:spacing w:before="60" w:after="60" w:line="240" w:lineRule="auto"/>
              <w:jc w:val="center"/>
              <w:outlineLvl w:val="0"/>
              <w:rPr>
                <w:ins w:id="153" w:author="LS" w:date="2023-06-28T20:08:00Z"/>
                <w:rFonts w:ascii="Arial" w:hAnsi="Arial" w:cs="Arial"/>
                <w:sz w:val="18"/>
                <w:szCs w:val="18"/>
              </w:rPr>
            </w:pPr>
            <w:ins w:id="154" w:author="LS" w:date="2023-06-28T20:08:00Z">
              <w:r>
                <w:rPr>
                  <w:rFonts w:ascii="Arial" w:hAnsi="Arial" w:cs="Arial"/>
                  <w:sz w:val="18"/>
                  <w:szCs w:val="18"/>
                </w:rPr>
                <w:t>16.</w:t>
              </w:r>
            </w:ins>
          </w:p>
        </w:tc>
        <w:tc>
          <w:tcPr>
            <w:tcW w:w="1417" w:type="dxa"/>
            <w:vAlign w:val="center"/>
            <w:tcPrChange w:id="155" w:author="LS" w:date="2023-06-28T20:08:00Z">
              <w:tcPr>
                <w:tcW w:w="1417" w:type="dxa"/>
                <w:gridSpan w:val="2"/>
                <w:vAlign w:val="center"/>
              </w:tcPr>
            </w:tcPrChange>
          </w:tcPr>
          <w:p w14:paraId="6F91AD24" w14:textId="5FC4135E" w:rsidR="00D24999" w:rsidRDefault="00D24999" w:rsidP="00D24999">
            <w:pPr>
              <w:spacing w:before="60" w:after="60" w:line="240" w:lineRule="auto"/>
              <w:jc w:val="center"/>
              <w:outlineLvl w:val="0"/>
              <w:rPr>
                <w:ins w:id="156" w:author="LS" w:date="2023-06-28T20:08:00Z"/>
                <w:rFonts w:ascii="Arial" w:hAnsi="Arial" w:cs="Arial"/>
                <w:sz w:val="18"/>
                <w:szCs w:val="18"/>
              </w:rPr>
            </w:pPr>
            <w:ins w:id="157" w:author="LS" w:date="2023-06-28T20:08:00Z">
              <w:r>
                <w:rPr>
                  <w:rFonts w:ascii="Arial" w:hAnsi="Arial" w:cs="Arial"/>
                  <w:sz w:val="18"/>
                  <w:szCs w:val="18"/>
                </w:rPr>
                <w:t>17.</w:t>
              </w:r>
            </w:ins>
          </w:p>
        </w:tc>
        <w:tc>
          <w:tcPr>
            <w:tcW w:w="1417" w:type="dxa"/>
            <w:vAlign w:val="center"/>
            <w:tcPrChange w:id="158" w:author="LS" w:date="2023-06-28T20:08:00Z">
              <w:tcPr>
                <w:tcW w:w="1417" w:type="dxa"/>
                <w:gridSpan w:val="2"/>
                <w:vAlign w:val="center"/>
              </w:tcPr>
            </w:tcPrChange>
          </w:tcPr>
          <w:p w14:paraId="42AC2674" w14:textId="6CD0A3A7" w:rsidR="00D24999" w:rsidRDefault="00D24999" w:rsidP="00D24999">
            <w:pPr>
              <w:spacing w:before="60" w:after="60" w:line="240" w:lineRule="auto"/>
              <w:jc w:val="center"/>
              <w:outlineLvl w:val="0"/>
              <w:rPr>
                <w:ins w:id="159" w:author="LS" w:date="2023-06-28T20:08:00Z"/>
                <w:rFonts w:ascii="Arial" w:hAnsi="Arial" w:cs="Arial"/>
                <w:sz w:val="18"/>
                <w:szCs w:val="18"/>
              </w:rPr>
            </w:pPr>
            <w:ins w:id="160" w:author="LS" w:date="2023-06-28T20:08:00Z">
              <w:r>
                <w:rPr>
                  <w:rFonts w:ascii="Arial" w:hAnsi="Arial" w:cs="Arial"/>
                  <w:sz w:val="18"/>
                  <w:szCs w:val="18"/>
                </w:rPr>
                <w:t>18.</w:t>
              </w:r>
            </w:ins>
          </w:p>
        </w:tc>
        <w:tc>
          <w:tcPr>
            <w:tcW w:w="1417" w:type="dxa"/>
            <w:vAlign w:val="center"/>
            <w:tcPrChange w:id="161" w:author="LS" w:date="2023-06-28T20:08:00Z">
              <w:tcPr>
                <w:tcW w:w="1417" w:type="dxa"/>
                <w:gridSpan w:val="2"/>
                <w:vAlign w:val="center"/>
              </w:tcPr>
            </w:tcPrChange>
          </w:tcPr>
          <w:p w14:paraId="614C0B07" w14:textId="66C7B98C" w:rsidR="00D24999" w:rsidRDefault="00D24999" w:rsidP="00D24999">
            <w:pPr>
              <w:spacing w:before="60" w:after="60" w:line="240" w:lineRule="auto"/>
              <w:jc w:val="center"/>
              <w:outlineLvl w:val="0"/>
              <w:rPr>
                <w:ins w:id="162" w:author="LS" w:date="2023-06-28T20:08:00Z"/>
                <w:rFonts w:ascii="Arial" w:hAnsi="Arial" w:cs="Arial"/>
                <w:sz w:val="18"/>
                <w:szCs w:val="18"/>
              </w:rPr>
            </w:pPr>
            <w:ins w:id="163" w:author="LS" w:date="2023-06-28T20:08:00Z">
              <w:r>
                <w:rPr>
                  <w:rFonts w:ascii="Arial" w:hAnsi="Arial" w:cs="Arial"/>
                  <w:sz w:val="18"/>
                  <w:szCs w:val="18"/>
                </w:rPr>
                <w:t>19.</w:t>
              </w:r>
            </w:ins>
          </w:p>
        </w:tc>
        <w:tc>
          <w:tcPr>
            <w:tcW w:w="1417" w:type="dxa"/>
            <w:vAlign w:val="center"/>
            <w:tcPrChange w:id="164" w:author="LS" w:date="2023-06-28T20:08:00Z">
              <w:tcPr>
                <w:tcW w:w="1417" w:type="dxa"/>
                <w:gridSpan w:val="3"/>
                <w:vAlign w:val="center"/>
              </w:tcPr>
            </w:tcPrChange>
          </w:tcPr>
          <w:p w14:paraId="3D4FF20C" w14:textId="3D38BC2E" w:rsidR="00D24999" w:rsidRDefault="00D24999" w:rsidP="00D24999">
            <w:pPr>
              <w:spacing w:before="60" w:after="60" w:line="240" w:lineRule="auto"/>
              <w:jc w:val="center"/>
              <w:outlineLvl w:val="0"/>
              <w:rPr>
                <w:ins w:id="165" w:author="LS" w:date="2023-06-28T20:08:00Z"/>
                <w:rFonts w:ascii="Arial" w:hAnsi="Arial" w:cs="Arial"/>
                <w:sz w:val="18"/>
                <w:szCs w:val="18"/>
              </w:rPr>
            </w:pPr>
            <w:ins w:id="166" w:author="LS" w:date="2023-06-28T20:08:00Z">
              <w:r>
                <w:rPr>
                  <w:rFonts w:ascii="Arial" w:hAnsi="Arial" w:cs="Arial"/>
                  <w:sz w:val="18"/>
                  <w:szCs w:val="18"/>
                </w:rPr>
                <w:t>20.</w:t>
              </w:r>
            </w:ins>
          </w:p>
        </w:tc>
        <w:tc>
          <w:tcPr>
            <w:tcW w:w="1417" w:type="dxa"/>
            <w:vAlign w:val="center"/>
            <w:tcPrChange w:id="167" w:author="LS" w:date="2023-06-28T20:08:00Z">
              <w:tcPr>
                <w:tcW w:w="1417" w:type="dxa"/>
                <w:gridSpan w:val="2"/>
                <w:vAlign w:val="center"/>
              </w:tcPr>
            </w:tcPrChange>
          </w:tcPr>
          <w:p w14:paraId="3F057C6B" w14:textId="534682BF" w:rsidR="00D24999" w:rsidRDefault="00D24999" w:rsidP="00D24999">
            <w:pPr>
              <w:spacing w:before="60" w:after="60" w:line="240" w:lineRule="auto"/>
              <w:jc w:val="center"/>
              <w:outlineLvl w:val="0"/>
              <w:rPr>
                <w:ins w:id="168" w:author="LS" w:date="2023-06-28T20:08:00Z"/>
                <w:rFonts w:ascii="Arial" w:hAnsi="Arial" w:cs="Arial"/>
                <w:sz w:val="20"/>
                <w:szCs w:val="20"/>
              </w:rPr>
            </w:pPr>
            <w:ins w:id="169" w:author="LS" w:date="2023-06-28T20:08:00Z">
              <w:r>
                <w:rPr>
                  <w:rFonts w:ascii="Arial" w:hAnsi="Arial" w:cs="Arial"/>
                  <w:sz w:val="20"/>
                  <w:szCs w:val="20"/>
                </w:rPr>
                <w:t>21.</w:t>
              </w:r>
            </w:ins>
          </w:p>
        </w:tc>
      </w:tr>
      <w:tr w:rsidR="00D24999" w:rsidRPr="0027155D" w14:paraId="63BDB37E" w14:textId="77777777" w:rsidTr="00D24999">
        <w:trPr>
          <w:trHeight w:val="454"/>
          <w:ins w:id="170" w:author="LS" w:date="2023-06-28T20:08:00Z"/>
        </w:trPr>
        <w:tc>
          <w:tcPr>
            <w:tcW w:w="1417" w:type="dxa"/>
            <w:vAlign w:val="center"/>
          </w:tcPr>
          <w:p w14:paraId="16E58D2B" w14:textId="3C41DC89" w:rsidR="00D24999" w:rsidRPr="004F5772" w:rsidRDefault="004F5772" w:rsidP="00D24999">
            <w:pPr>
              <w:spacing w:before="60" w:after="60" w:line="240" w:lineRule="auto"/>
              <w:jc w:val="center"/>
              <w:outlineLvl w:val="0"/>
              <w:rPr>
                <w:ins w:id="171" w:author="LS" w:date="2023-06-28T20:08:00Z"/>
                <w:rFonts w:ascii="Arial" w:hAnsi="Arial" w:cs="Arial"/>
                <w:sz w:val="18"/>
                <w:szCs w:val="18"/>
              </w:rPr>
            </w:pPr>
            <w:ins w:id="172" w:author="LS" w:date="2023-06-28T20:09:00Z">
              <w:r w:rsidRPr="004F5772">
                <w:rPr>
                  <w:rFonts w:ascii="Arial" w:hAnsi="Arial" w:cs="Arial"/>
                  <w:sz w:val="18"/>
                  <w:szCs w:val="18"/>
                </w:rPr>
                <w:t>10.11.2022</w:t>
              </w:r>
            </w:ins>
          </w:p>
        </w:tc>
        <w:tc>
          <w:tcPr>
            <w:tcW w:w="1417" w:type="dxa"/>
            <w:vAlign w:val="center"/>
          </w:tcPr>
          <w:p w14:paraId="7F65735F" w14:textId="52814DF5" w:rsidR="00D24999" w:rsidRDefault="004F5772" w:rsidP="00D24999">
            <w:pPr>
              <w:spacing w:before="60" w:after="60" w:line="240" w:lineRule="auto"/>
              <w:jc w:val="center"/>
              <w:outlineLvl w:val="0"/>
              <w:rPr>
                <w:ins w:id="173" w:author="LS" w:date="2023-06-28T20:08:00Z"/>
                <w:rFonts w:ascii="Arial" w:hAnsi="Arial" w:cs="Arial"/>
                <w:sz w:val="18"/>
                <w:szCs w:val="18"/>
              </w:rPr>
            </w:pPr>
            <w:ins w:id="174" w:author="LS" w:date="2023-06-28T20:09:00Z">
              <w:r>
                <w:rPr>
                  <w:rFonts w:ascii="Arial" w:hAnsi="Arial" w:cs="Arial"/>
                  <w:sz w:val="18"/>
                  <w:szCs w:val="18"/>
                </w:rPr>
                <w:t>12.12.2022</w:t>
              </w:r>
            </w:ins>
          </w:p>
        </w:tc>
        <w:tc>
          <w:tcPr>
            <w:tcW w:w="1417" w:type="dxa"/>
            <w:vAlign w:val="center"/>
          </w:tcPr>
          <w:p w14:paraId="72081206" w14:textId="2D7A6BCB" w:rsidR="00D24999" w:rsidRDefault="004F5772" w:rsidP="00D24999">
            <w:pPr>
              <w:spacing w:before="60" w:after="60" w:line="240" w:lineRule="auto"/>
              <w:jc w:val="center"/>
              <w:outlineLvl w:val="0"/>
              <w:rPr>
                <w:ins w:id="175" w:author="LS" w:date="2023-06-28T20:08:00Z"/>
                <w:rFonts w:ascii="Arial" w:hAnsi="Arial" w:cs="Arial"/>
                <w:sz w:val="18"/>
                <w:szCs w:val="18"/>
              </w:rPr>
            </w:pPr>
            <w:ins w:id="176" w:author="LS" w:date="2023-06-28T20:09:00Z">
              <w:r>
                <w:rPr>
                  <w:rFonts w:ascii="Arial" w:hAnsi="Arial" w:cs="Arial"/>
                  <w:sz w:val="18"/>
                  <w:szCs w:val="18"/>
                </w:rPr>
                <w:t>10.01.2023</w:t>
              </w:r>
            </w:ins>
          </w:p>
        </w:tc>
        <w:tc>
          <w:tcPr>
            <w:tcW w:w="1417" w:type="dxa"/>
            <w:vAlign w:val="center"/>
          </w:tcPr>
          <w:p w14:paraId="3AA85C9A" w14:textId="7B21E238" w:rsidR="00D24999" w:rsidRDefault="004F5772" w:rsidP="00D24999">
            <w:pPr>
              <w:spacing w:before="60" w:after="60" w:line="240" w:lineRule="auto"/>
              <w:jc w:val="center"/>
              <w:outlineLvl w:val="0"/>
              <w:rPr>
                <w:ins w:id="177" w:author="LS" w:date="2023-06-28T20:08:00Z"/>
                <w:rFonts w:ascii="Arial" w:hAnsi="Arial" w:cs="Arial"/>
                <w:sz w:val="18"/>
                <w:szCs w:val="18"/>
              </w:rPr>
            </w:pPr>
            <w:ins w:id="178" w:author="LS" w:date="2023-06-28T20:09:00Z">
              <w:r>
                <w:rPr>
                  <w:rFonts w:ascii="Arial" w:hAnsi="Arial" w:cs="Arial"/>
                  <w:sz w:val="18"/>
                  <w:szCs w:val="18"/>
                </w:rPr>
                <w:t>10</w:t>
              </w:r>
            </w:ins>
            <w:ins w:id="179" w:author="LS" w:date="2023-06-28T20:10:00Z">
              <w:r>
                <w:rPr>
                  <w:rFonts w:ascii="Arial" w:hAnsi="Arial" w:cs="Arial"/>
                  <w:sz w:val="18"/>
                  <w:szCs w:val="18"/>
                </w:rPr>
                <w:t>.02.2023</w:t>
              </w:r>
            </w:ins>
          </w:p>
        </w:tc>
        <w:tc>
          <w:tcPr>
            <w:tcW w:w="1417" w:type="dxa"/>
            <w:vAlign w:val="center"/>
          </w:tcPr>
          <w:p w14:paraId="67F5537D" w14:textId="1D5B1AD4" w:rsidR="00D24999" w:rsidRDefault="004F5772" w:rsidP="00D24999">
            <w:pPr>
              <w:spacing w:before="60" w:after="60" w:line="240" w:lineRule="auto"/>
              <w:jc w:val="center"/>
              <w:outlineLvl w:val="0"/>
              <w:rPr>
                <w:ins w:id="180" w:author="LS" w:date="2023-06-28T20:08:00Z"/>
                <w:rFonts w:ascii="Arial" w:hAnsi="Arial" w:cs="Arial"/>
                <w:sz w:val="18"/>
                <w:szCs w:val="18"/>
              </w:rPr>
            </w:pPr>
            <w:ins w:id="181" w:author="LS" w:date="2023-06-28T20:10:00Z">
              <w:r>
                <w:rPr>
                  <w:rFonts w:ascii="Arial" w:hAnsi="Arial" w:cs="Arial"/>
                  <w:sz w:val="18"/>
                  <w:szCs w:val="18"/>
                </w:rPr>
                <w:t>10.03.2023</w:t>
              </w:r>
            </w:ins>
          </w:p>
        </w:tc>
        <w:tc>
          <w:tcPr>
            <w:tcW w:w="1417" w:type="dxa"/>
            <w:vAlign w:val="center"/>
          </w:tcPr>
          <w:p w14:paraId="4990D08E" w14:textId="1FA34AC5" w:rsidR="00D24999" w:rsidRDefault="004F5772" w:rsidP="00D24999">
            <w:pPr>
              <w:spacing w:before="60" w:after="60" w:line="240" w:lineRule="auto"/>
              <w:jc w:val="center"/>
              <w:outlineLvl w:val="0"/>
              <w:rPr>
                <w:ins w:id="182" w:author="LS" w:date="2023-06-28T20:08:00Z"/>
                <w:rFonts w:ascii="Arial" w:hAnsi="Arial" w:cs="Arial"/>
                <w:sz w:val="18"/>
                <w:szCs w:val="18"/>
              </w:rPr>
            </w:pPr>
            <w:ins w:id="183" w:author="LS" w:date="2023-06-28T20:10:00Z">
              <w:r>
                <w:rPr>
                  <w:rFonts w:ascii="Arial" w:hAnsi="Arial" w:cs="Arial"/>
                  <w:sz w:val="18"/>
                  <w:szCs w:val="18"/>
                </w:rPr>
                <w:t>10.04.2023</w:t>
              </w:r>
            </w:ins>
          </w:p>
        </w:tc>
        <w:tc>
          <w:tcPr>
            <w:tcW w:w="1417" w:type="dxa"/>
            <w:vAlign w:val="center"/>
          </w:tcPr>
          <w:p w14:paraId="539DB1E0" w14:textId="5811AB5C" w:rsidR="00D24999" w:rsidRDefault="004F5772" w:rsidP="00D24999">
            <w:pPr>
              <w:spacing w:before="60" w:after="60" w:line="240" w:lineRule="auto"/>
              <w:jc w:val="center"/>
              <w:outlineLvl w:val="0"/>
              <w:rPr>
                <w:ins w:id="184" w:author="LS" w:date="2023-06-28T20:08:00Z"/>
                <w:rFonts w:ascii="Arial" w:hAnsi="Arial" w:cs="Arial"/>
                <w:sz w:val="20"/>
                <w:szCs w:val="20"/>
              </w:rPr>
            </w:pPr>
            <w:ins w:id="185" w:author="LS" w:date="2023-06-28T20:10:00Z">
              <w:r>
                <w:rPr>
                  <w:rFonts w:ascii="Arial" w:hAnsi="Arial" w:cs="Arial"/>
                  <w:sz w:val="20"/>
                  <w:szCs w:val="20"/>
                </w:rPr>
                <w:t>10.05.2023</w:t>
              </w:r>
            </w:ins>
          </w:p>
        </w:tc>
      </w:tr>
      <w:tr w:rsidR="004F5772" w:rsidRPr="0027155D" w14:paraId="008458E9" w14:textId="77777777" w:rsidTr="00D24999">
        <w:trPr>
          <w:trHeight w:val="454"/>
          <w:ins w:id="186" w:author="LS" w:date="2023-06-28T20:10:00Z"/>
        </w:trPr>
        <w:tc>
          <w:tcPr>
            <w:tcW w:w="1417" w:type="dxa"/>
            <w:vAlign w:val="center"/>
          </w:tcPr>
          <w:p w14:paraId="0AFCD7A5" w14:textId="6067131E" w:rsidR="004F5772" w:rsidRPr="00DB613F" w:rsidRDefault="004F5772" w:rsidP="00D24999">
            <w:pPr>
              <w:spacing w:before="60" w:after="60" w:line="240" w:lineRule="auto"/>
              <w:jc w:val="center"/>
              <w:outlineLvl w:val="0"/>
              <w:rPr>
                <w:ins w:id="187" w:author="LS" w:date="2023-06-28T20:10:00Z"/>
                <w:rFonts w:ascii="Arial" w:hAnsi="Arial" w:cs="Arial"/>
                <w:sz w:val="18"/>
                <w:szCs w:val="18"/>
              </w:rPr>
            </w:pPr>
            <w:ins w:id="188" w:author="LS" w:date="2023-06-28T20:13:00Z">
              <w:r w:rsidRPr="00DB613F">
                <w:rPr>
                  <w:rFonts w:ascii="Arial" w:hAnsi="Arial" w:cs="Arial"/>
                  <w:sz w:val="18"/>
                  <w:szCs w:val="18"/>
                </w:rPr>
                <w:t>22.</w:t>
              </w:r>
            </w:ins>
          </w:p>
        </w:tc>
        <w:tc>
          <w:tcPr>
            <w:tcW w:w="1417" w:type="dxa"/>
            <w:vAlign w:val="center"/>
          </w:tcPr>
          <w:p w14:paraId="20E98F50" w14:textId="4B92A715" w:rsidR="004F5772" w:rsidRPr="00DB613F" w:rsidRDefault="004F5772" w:rsidP="00D24999">
            <w:pPr>
              <w:spacing w:before="60" w:after="60" w:line="240" w:lineRule="auto"/>
              <w:jc w:val="center"/>
              <w:outlineLvl w:val="0"/>
              <w:rPr>
                <w:ins w:id="189" w:author="LS" w:date="2023-06-28T20:10:00Z"/>
                <w:rFonts w:ascii="Arial" w:hAnsi="Arial" w:cs="Arial"/>
                <w:sz w:val="18"/>
                <w:szCs w:val="18"/>
                <w:highlight w:val="yellow"/>
                <w:rPrChange w:id="190" w:author="LS" w:date="2023-06-29T14:06:00Z">
                  <w:rPr>
                    <w:ins w:id="191" w:author="LS" w:date="2023-06-28T20:10:00Z"/>
                    <w:rFonts w:ascii="Arial" w:hAnsi="Arial" w:cs="Arial"/>
                    <w:sz w:val="18"/>
                    <w:szCs w:val="18"/>
                  </w:rPr>
                </w:rPrChange>
              </w:rPr>
            </w:pPr>
            <w:ins w:id="192" w:author="LS" w:date="2023-06-28T20:13:00Z">
              <w:r w:rsidRPr="00DB613F">
                <w:rPr>
                  <w:rFonts w:ascii="Arial" w:hAnsi="Arial" w:cs="Arial"/>
                  <w:sz w:val="18"/>
                  <w:szCs w:val="18"/>
                  <w:highlight w:val="yellow"/>
                  <w:rPrChange w:id="193" w:author="LS" w:date="2023-06-29T14:06:00Z">
                    <w:rPr>
                      <w:rFonts w:ascii="Arial" w:hAnsi="Arial" w:cs="Arial"/>
                      <w:sz w:val="18"/>
                      <w:szCs w:val="18"/>
                    </w:rPr>
                  </w:rPrChange>
                </w:rPr>
                <w:t>23.</w:t>
              </w:r>
            </w:ins>
          </w:p>
        </w:tc>
        <w:tc>
          <w:tcPr>
            <w:tcW w:w="1417" w:type="dxa"/>
            <w:vAlign w:val="center"/>
          </w:tcPr>
          <w:p w14:paraId="3B2BB6A5" w14:textId="28E62122" w:rsidR="004F5772" w:rsidRDefault="004F5772" w:rsidP="00D24999">
            <w:pPr>
              <w:spacing w:before="60" w:after="60" w:line="240" w:lineRule="auto"/>
              <w:jc w:val="center"/>
              <w:outlineLvl w:val="0"/>
              <w:rPr>
                <w:ins w:id="194" w:author="LS" w:date="2023-06-28T20:10:00Z"/>
                <w:rFonts w:ascii="Arial" w:hAnsi="Arial" w:cs="Arial"/>
                <w:sz w:val="18"/>
                <w:szCs w:val="18"/>
              </w:rPr>
            </w:pPr>
            <w:ins w:id="195" w:author="LS" w:date="2023-06-28T20:13:00Z">
              <w:r>
                <w:rPr>
                  <w:rFonts w:ascii="Arial" w:hAnsi="Arial" w:cs="Arial"/>
                  <w:sz w:val="18"/>
                  <w:szCs w:val="18"/>
                </w:rPr>
                <w:t>24.</w:t>
              </w:r>
            </w:ins>
          </w:p>
        </w:tc>
        <w:tc>
          <w:tcPr>
            <w:tcW w:w="1417" w:type="dxa"/>
            <w:vAlign w:val="center"/>
          </w:tcPr>
          <w:p w14:paraId="170AB5D4" w14:textId="1C720762" w:rsidR="004F5772" w:rsidRDefault="00DB613F" w:rsidP="00D24999">
            <w:pPr>
              <w:spacing w:before="60" w:after="60" w:line="240" w:lineRule="auto"/>
              <w:jc w:val="center"/>
              <w:outlineLvl w:val="0"/>
              <w:rPr>
                <w:ins w:id="196" w:author="LS" w:date="2023-06-28T20:10:00Z"/>
                <w:rFonts w:ascii="Arial" w:hAnsi="Arial" w:cs="Arial"/>
                <w:sz w:val="18"/>
                <w:szCs w:val="18"/>
              </w:rPr>
            </w:pPr>
            <w:ins w:id="197" w:author="LS" w:date="2023-06-29T14:06:00Z">
              <w:r>
                <w:rPr>
                  <w:rFonts w:ascii="Arial" w:hAnsi="Arial" w:cs="Arial"/>
                  <w:sz w:val="18"/>
                  <w:szCs w:val="18"/>
                </w:rPr>
                <w:t>25.</w:t>
              </w:r>
            </w:ins>
          </w:p>
        </w:tc>
        <w:tc>
          <w:tcPr>
            <w:tcW w:w="1417" w:type="dxa"/>
            <w:vAlign w:val="center"/>
          </w:tcPr>
          <w:p w14:paraId="10EE5059" w14:textId="77777777" w:rsidR="004F5772" w:rsidRDefault="004F5772" w:rsidP="00D24999">
            <w:pPr>
              <w:spacing w:before="60" w:after="60" w:line="240" w:lineRule="auto"/>
              <w:jc w:val="center"/>
              <w:outlineLvl w:val="0"/>
              <w:rPr>
                <w:ins w:id="198" w:author="LS" w:date="2023-06-28T20:10:00Z"/>
                <w:rFonts w:ascii="Arial" w:hAnsi="Arial" w:cs="Arial"/>
                <w:sz w:val="18"/>
                <w:szCs w:val="18"/>
              </w:rPr>
            </w:pPr>
          </w:p>
        </w:tc>
        <w:tc>
          <w:tcPr>
            <w:tcW w:w="1417" w:type="dxa"/>
            <w:vAlign w:val="center"/>
          </w:tcPr>
          <w:p w14:paraId="218D2101" w14:textId="77777777" w:rsidR="004F5772" w:rsidRDefault="004F5772" w:rsidP="00D24999">
            <w:pPr>
              <w:spacing w:before="60" w:after="60" w:line="240" w:lineRule="auto"/>
              <w:jc w:val="center"/>
              <w:outlineLvl w:val="0"/>
              <w:rPr>
                <w:ins w:id="199" w:author="LS" w:date="2023-06-28T20:10:00Z"/>
                <w:rFonts w:ascii="Arial" w:hAnsi="Arial" w:cs="Arial"/>
                <w:sz w:val="18"/>
                <w:szCs w:val="18"/>
              </w:rPr>
            </w:pPr>
          </w:p>
        </w:tc>
        <w:tc>
          <w:tcPr>
            <w:tcW w:w="1417" w:type="dxa"/>
            <w:vAlign w:val="center"/>
          </w:tcPr>
          <w:p w14:paraId="3E37DF75" w14:textId="77777777" w:rsidR="004F5772" w:rsidRDefault="004F5772" w:rsidP="00D24999">
            <w:pPr>
              <w:spacing w:before="60" w:after="60" w:line="240" w:lineRule="auto"/>
              <w:jc w:val="center"/>
              <w:outlineLvl w:val="0"/>
              <w:rPr>
                <w:ins w:id="200" w:author="LS" w:date="2023-06-28T20:10:00Z"/>
                <w:rFonts w:ascii="Arial" w:hAnsi="Arial" w:cs="Arial"/>
                <w:sz w:val="20"/>
                <w:szCs w:val="20"/>
              </w:rPr>
            </w:pPr>
          </w:p>
        </w:tc>
      </w:tr>
      <w:tr w:rsidR="004F5772" w:rsidRPr="0027155D" w14:paraId="597FB291" w14:textId="77777777" w:rsidTr="00D24999">
        <w:trPr>
          <w:trHeight w:val="454"/>
          <w:ins w:id="201" w:author="LS" w:date="2023-06-28T20:10:00Z"/>
        </w:trPr>
        <w:tc>
          <w:tcPr>
            <w:tcW w:w="1417" w:type="dxa"/>
            <w:vAlign w:val="center"/>
          </w:tcPr>
          <w:p w14:paraId="4FAF008A" w14:textId="698948C8" w:rsidR="004F5772" w:rsidRPr="00DB613F" w:rsidRDefault="00DB613F" w:rsidP="00D24999">
            <w:pPr>
              <w:spacing w:before="60" w:after="60" w:line="240" w:lineRule="auto"/>
              <w:jc w:val="center"/>
              <w:outlineLvl w:val="0"/>
              <w:rPr>
                <w:ins w:id="202" w:author="LS" w:date="2023-06-28T20:10:00Z"/>
                <w:rFonts w:ascii="Arial" w:hAnsi="Arial" w:cs="Arial"/>
                <w:sz w:val="18"/>
                <w:szCs w:val="18"/>
              </w:rPr>
            </w:pPr>
            <w:ins w:id="203" w:author="LS" w:date="2023-06-29T14:06:00Z">
              <w:r w:rsidRPr="00DB613F">
                <w:rPr>
                  <w:rFonts w:ascii="Arial" w:hAnsi="Arial" w:cs="Arial"/>
                  <w:sz w:val="18"/>
                  <w:szCs w:val="18"/>
                  <w:rPrChange w:id="204" w:author="LS" w:date="2023-06-29T14:06:00Z">
                    <w:rPr>
                      <w:rFonts w:ascii="Arial" w:hAnsi="Arial" w:cs="Arial"/>
                      <w:sz w:val="18"/>
                      <w:szCs w:val="18"/>
                      <w:highlight w:val="yellow"/>
                    </w:rPr>
                  </w:rPrChange>
                </w:rPr>
                <w:t>12.06.2023</w:t>
              </w:r>
            </w:ins>
          </w:p>
        </w:tc>
        <w:tc>
          <w:tcPr>
            <w:tcW w:w="1417" w:type="dxa"/>
            <w:vAlign w:val="center"/>
          </w:tcPr>
          <w:p w14:paraId="07B48B33" w14:textId="7A1DD480" w:rsidR="004F5772" w:rsidRPr="00DB613F" w:rsidRDefault="00DB613F" w:rsidP="00D24999">
            <w:pPr>
              <w:spacing w:before="60" w:after="60" w:line="240" w:lineRule="auto"/>
              <w:jc w:val="center"/>
              <w:outlineLvl w:val="0"/>
              <w:rPr>
                <w:ins w:id="205" w:author="LS" w:date="2023-06-28T20:10:00Z"/>
                <w:rFonts w:ascii="Arial" w:hAnsi="Arial" w:cs="Arial"/>
                <w:sz w:val="18"/>
                <w:szCs w:val="18"/>
                <w:highlight w:val="yellow"/>
                <w:rPrChange w:id="206" w:author="LS" w:date="2023-06-29T14:06:00Z">
                  <w:rPr>
                    <w:ins w:id="207" w:author="LS" w:date="2023-06-28T20:10:00Z"/>
                    <w:rFonts w:ascii="Arial" w:hAnsi="Arial" w:cs="Arial"/>
                    <w:sz w:val="18"/>
                    <w:szCs w:val="18"/>
                  </w:rPr>
                </w:rPrChange>
              </w:rPr>
            </w:pPr>
            <w:ins w:id="208" w:author="LS" w:date="2023-06-29T14:06:00Z">
              <w:r w:rsidRPr="00DB613F">
                <w:rPr>
                  <w:rFonts w:ascii="Arial" w:hAnsi="Arial" w:cs="Arial"/>
                  <w:sz w:val="18"/>
                  <w:szCs w:val="18"/>
                  <w:highlight w:val="yellow"/>
                  <w:rPrChange w:id="209" w:author="LS" w:date="2023-06-29T14:06:00Z">
                    <w:rPr>
                      <w:rFonts w:ascii="Arial" w:hAnsi="Arial" w:cs="Arial"/>
                      <w:sz w:val="18"/>
                      <w:szCs w:val="18"/>
                    </w:rPr>
                  </w:rPrChange>
                </w:rPr>
                <w:t>29.06.2023</w:t>
              </w:r>
            </w:ins>
          </w:p>
        </w:tc>
        <w:tc>
          <w:tcPr>
            <w:tcW w:w="1417" w:type="dxa"/>
            <w:vAlign w:val="center"/>
          </w:tcPr>
          <w:p w14:paraId="344CC792" w14:textId="69013613" w:rsidR="004F5772" w:rsidRDefault="00DB613F" w:rsidP="00D24999">
            <w:pPr>
              <w:spacing w:before="60" w:after="60" w:line="240" w:lineRule="auto"/>
              <w:jc w:val="center"/>
              <w:outlineLvl w:val="0"/>
              <w:rPr>
                <w:ins w:id="210" w:author="LS" w:date="2023-06-28T20:10:00Z"/>
                <w:rFonts w:ascii="Arial" w:hAnsi="Arial" w:cs="Arial"/>
                <w:sz w:val="18"/>
                <w:szCs w:val="18"/>
              </w:rPr>
            </w:pPr>
            <w:ins w:id="211" w:author="LS" w:date="2023-06-29T14:06:00Z">
              <w:r>
                <w:rPr>
                  <w:rFonts w:ascii="Arial" w:hAnsi="Arial" w:cs="Arial"/>
                  <w:sz w:val="18"/>
                  <w:szCs w:val="18"/>
                </w:rPr>
                <w:t>31.07.2023</w:t>
              </w:r>
            </w:ins>
          </w:p>
        </w:tc>
        <w:tc>
          <w:tcPr>
            <w:tcW w:w="1417" w:type="dxa"/>
            <w:vAlign w:val="center"/>
          </w:tcPr>
          <w:p w14:paraId="0090EDAE" w14:textId="73076D75" w:rsidR="004F5772" w:rsidRDefault="00DB613F" w:rsidP="00D24999">
            <w:pPr>
              <w:spacing w:before="60" w:after="60" w:line="240" w:lineRule="auto"/>
              <w:jc w:val="center"/>
              <w:outlineLvl w:val="0"/>
              <w:rPr>
                <w:ins w:id="212" w:author="LS" w:date="2023-06-28T20:10:00Z"/>
                <w:rFonts w:ascii="Arial" w:hAnsi="Arial" w:cs="Arial"/>
                <w:sz w:val="18"/>
                <w:szCs w:val="18"/>
              </w:rPr>
            </w:pPr>
            <w:ins w:id="213" w:author="LS" w:date="2023-06-29T14:08:00Z">
              <w:r>
                <w:rPr>
                  <w:rFonts w:ascii="Arial" w:hAnsi="Arial" w:cs="Arial"/>
                  <w:sz w:val="18"/>
                  <w:szCs w:val="18"/>
                </w:rPr>
                <w:t>30</w:t>
              </w:r>
            </w:ins>
            <w:ins w:id="214" w:author="LS" w:date="2023-06-29T14:06:00Z">
              <w:r>
                <w:rPr>
                  <w:rFonts w:ascii="Arial" w:hAnsi="Arial" w:cs="Arial"/>
                  <w:sz w:val="18"/>
                  <w:szCs w:val="18"/>
                </w:rPr>
                <w:t>.08.</w:t>
              </w:r>
            </w:ins>
            <w:ins w:id="215" w:author="LS" w:date="2023-06-29T14:07:00Z">
              <w:r>
                <w:rPr>
                  <w:rFonts w:ascii="Arial" w:hAnsi="Arial" w:cs="Arial"/>
                  <w:sz w:val="18"/>
                  <w:szCs w:val="18"/>
                </w:rPr>
                <w:t>2023</w:t>
              </w:r>
            </w:ins>
          </w:p>
        </w:tc>
        <w:tc>
          <w:tcPr>
            <w:tcW w:w="1417" w:type="dxa"/>
            <w:vAlign w:val="center"/>
          </w:tcPr>
          <w:p w14:paraId="52FAE42E" w14:textId="77777777" w:rsidR="004F5772" w:rsidRDefault="004F5772" w:rsidP="00D24999">
            <w:pPr>
              <w:spacing w:before="60" w:after="60" w:line="240" w:lineRule="auto"/>
              <w:jc w:val="center"/>
              <w:outlineLvl w:val="0"/>
              <w:rPr>
                <w:ins w:id="216" w:author="LS" w:date="2023-06-28T20:10:00Z"/>
                <w:rFonts w:ascii="Arial" w:hAnsi="Arial" w:cs="Arial"/>
                <w:sz w:val="18"/>
                <w:szCs w:val="18"/>
              </w:rPr>
            </w:pPr>
          </w:p>
        </w:tc>
        <w:tc>
          <w:tcPr>
            <w:tcW w:w="1417" w:type="dxa"/>
            <w:vAlign w:val="center"/>
          </w:tcPr>
          <w:p w14:paraId="7E10ACD9" w14:textId="77777777" w:rsidR="004F5772" w:rsidRDefault="004F5772" w:rsidP="00D24999">
            <w:pPr>
              <w:spacing w:before="60" w:after="60" w:line="240" w:lineRule="auto"/>
              <w:jc w:val="center"/>
              <w:outlineLvl w:val="0"/>
              <w:rPr>
                <w:ins w:id="217" w:author="LS" w:date="2023-06-28T20:10:00Z"/>
                <w:rFonts w:ascii="Arial" w:hAnsi="Arial" w:cs="Arial"/>
                <w:sz w:val="18"/>
                <w:szCs w:val="18"/>
              </w:rPr>
            </w:pPr>
          </w:p>
        </w:tc>
        <w:tc>
          <w:tcPr>
            <w:tcW w:w="1417" w:type="dxa"/>
            <w:vAlign w:val="center"/>
          </w:tcPr>
          <w:p w14:paraId="60C3FAF7" w14:textId="77777777" w:rsidR="004F5772" w:rsidRDefault="004F5772" w:rsidP="00D24999">
            <w:pPr>
              <w:spacing w:before="60" w:after="60" w:line="240" w:lineRule="auto"/>
              <w:jc w:val="center"/>
              <w:outlineLvl w:val="0"/>
              <w:rPr>
                <w:ins w:id="218" w:author="LS" w:date="2023-06-28T20:10:00Z"/>
                <w:rFonts w:ascii="Arial" w:hAnsi="Arial" w:cs="Arial"/>
                <w:sz w:val="20"/>
                <w:szCs w:val="20"/>
              </w:rPr>
            </w:pPr>
          </w:p>
        </w:tc>
      </w:tr>
      <w:tr w:rsidR="00D24999" w:rsidRPr="0027155D" w14:paraId="55A25611" w14:textId="77777777" w:rsidTr="00D24999">
        <w:trPr>
          <w:trHeight w:val="454"/>
          <w:ins w:id="219" w:author="LS" w:date="2023-06-28T20:00:00Z"/>
          <w:trPrChange w:id="220" w:author="LS" w:date="2023-06-28T20:02:00Z">
            <w:trPr>
              <w:gridAfter w:val="0"/>
              <w:trHeight w:val="454"/>
            </w:trPr>
          </w:trPrChange>
        </w:trPr>
        <w:tc>
          <w:tcPr>
            <w:tcW w:w="9918" w:type="dxa"/>
            <w:gridSpan w:val="7"/>
            <w:vAlign w:val="center"/>
            <w:tcPrChange w:id="221" w:author="LS" w:date="2023-06-28T20:02:00Z">
              <w:tcPr>
                <w:tcW w:w="9634" w:type="dxa"/>
                <w:gridSpan w:val="14"/>
                <w:vAlign w:val="center"/>
              </w:tcPr>
            </w:tcPrChange>
          </w:tcPr>
          <w:p w14:paraId="61DF7BEE" w14:textId="77777777" w:rsidR="00D24999" w:rsidRDefault="00D24999" w:rsidP="00D24999">
            <w:pPr>
              <w:spacing w:before="60" w:after="60" w:line="240" w:lineRule="auto"/>
              <w:jc w:val="center"/>
              <w:outlineLvl w:val="0"/>
              <w:rPr>
                <w:ins w:id="222" w:author="LS" w:date="2023-06-28T20:00:00Z"/>
                <w:rFonts w:ascii="Arial" w:hAnsi="Arial" w:cs="Arial"/>
                <w:sz w:val="20"/>
                <w:szCs w:val="20"/>
              </w:rPr>
            </w:pPr>
            <w:ins w:id="223" w:author="LS" w:date="2023-06-28T20:00:00Z">
              <w:r>
                <w:rPr>
                  <w:rFonts w:ascii="Arial" w:hAnsi="Arial" w:cs="Arial"/>
                  <w:sz w:val="20"/>
                  <w:szCs w:val="20"/>
                </w:rPr>
                <w:t>n</w:t>
              </w:r>
            </w:ins>
          </w:p>
        </w:tc>
      </w:tr>
      <w:tr w:rsidR="00D24999" w:rsidRPr="0027155D" w14:paraId="79219A98" w14:textId="77777777" w:rsidTr="00D24999">
        <w:trPr>
          <w:trHeight w:val="454"/>
          <w:ins w:id="224" w:author="LS" w:date="2023-06-28T20:00:00Z"/>
          <w:trPrChange w:id="225" w:author="LS" w:date="2023-06-28T20:02:00Z">
            <w:trPr>
              <w:gridAfter w:val="0"/>
              <w:trHeight w:val="454"/>
            </w:trPr>
          </w:trPrChange>
        </w:trPr>
        <w:tc>
          <w:tcPr>
            <w:tcW w:w="9918" w:type="dxa"/>
            <w:gridSpan w:val="7"/>
            <w:vAlign w:val="center"/>
            <w:tcPrChange w:id="226" w:author="LS" w:date="2023-06-28T20:02:00Z">
              <w:tcPr>
                <w:tcW w:w="9634" w:type="dxa"/>
                <w:gridSpan w:val="14"/>
                <w:vAlign w:val="center"/>
              </w:tcPr>
            </w:tcPrChange>
          </w:tcPr>
          <w:p w14:paraId="4FCCA6A3" w14:textId="77777777" w:rsidR="00D24999" w:rsidRDefault="00D24999" w:rsidP="00D24999">
            <w:pPr>
              <w:spacing w:before="60" w:after="60" w:line="240" w:lineRule="auto"/>
              <w:jc w:val="center"/>
              <w:outlineLvl w:val="0"/>
              <w:rPr>
                <w:ins w:id="227" w:author="LS" w:date="2023-06-28T20:00:00Z"/>
                <w:rFonts w:ascii="Arial" w:hAnsi="Arial" w:cs="Arial"/>
                <w:sz w:val="20"/>
                <w:szCs w:val="20"/>
              </w:rPr>
            </w:pPr>
            <w:ins w:id="228" w:author="LS" w:date="2023-06-28T20:00:00Z">
              <w:r w:rsidRPr="0027155D">
                <w:rPr>
                  <w:rFonts w:ascii="Arial" w:hAnsi="Arial" w:cs="Arial"/>
                  <w:sz w:val="20"/>
                  <w:szCs w:val="20"/>
                </w:rPr>
                <w:t xml:space="preserve">Ďalšie hodnotiace kolá budú </w:t>
              </w:r>
              <w:r>
                <w:rPr>
                  <w:rFonts w:ascii="Arial" w:hAnsi="Arial" w:cs="Arial"/>
                  <w:sz w:val="20"/>
                  <w:szCs w:val="20"/>
                </w:rPr>
                <w:t>uzatvárané v intervale 1 mesiaca od predchádzajúceho hodnotiaceho kola a to vždy k 29. dňu príslušného mesiaca.</w:t>
              </w:r>
            </w:ins>
          </w:p>
        </w:tc>
      </w:tr>
    </w:tbl>
    <w:p w14:paraId="04634F24" w14:textId="46B83529" w:rsidR="00997F82" w:rsidRPr="009134F1" w:rsidRDefault="00997F82" w:rsidP="00997F82">
      <w:pPr>
        <w:pStyle w:val="Default"/>
        <w:spacing w:before="120" w:after="120"/>
        <w:jc w:val="both"/>
        <w:rPr>
          <w:sz w:val="22"/>
          <w:szCs w:val="22"/>
          <w:lang w:eastAsia="cs-CZ"/>
        </w:rPr>
      </w:pPr>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42"/>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2B6AA8D3" w14:textId="05C4293B" w:rsidR="00415555"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r w:rsidR="00415555" w:rsidRPr="00415555">
        <w:rPr>
          <w:rFonts w:ascii="Arial" w:hAnsi="Arial" w:cs="Arial"/>
          <w:sz w:val="22"/>
        </w:rPr>
        <w:t>spôsobu overenia zo strany MAS.</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F73E5E6" w14:textId="5244F88F" w:rsidR="00997F82" w:rsidRPr="00EF3F50" w:rsidRDefault="00997F82" w:rsidP="00F457D5">
            <w:pPr>
              <w:pStyle w:val="Odsekzoznamu"/>
              <w:numPr>
                <w:ilvl w:val="0"/>
                <w:numId w:val="42"/>
              </w:numPr>
              <w:spacing w:before="60" w:after="60" w:line="240" w:lineRule="auto"/>
              <w:ind w:left="791"/>
              <w:jc w:val="both"/>
              <w:rPr>
                <w:rFonts w:ascii="Arial" w:hAnsi="Arial" w:cs="Arial"/>
                <w:bCs/>
                <w:sz w:val="20"/>
                <w:szCs w:val="20"/>
              </w:rPr>
            </w:pPr>
            <w:r w:rsidRPr="00EF3F50">
              <w:rPr>
                <w:rFonts w:ascii="Arial" w:hAnsi="Arial" w:cs="Arial"/>
                <w:bCs/>
                <w:sz w:val="20"/>
                <w:szCs w:val="20"/>
              </w:rPr>
              <w:t>obce podľa zákona č. 369/1990 Zb. o obecnom zriadení</w:t>
            </w:r>
            <w:r w:rsidR="00F457D5" w:rsidRPr="00EF3F50">
              <w:rPr>
                <w:rFonts w:ascii="Arial" w:hAnsi="Arial" w:cs="Arial"/>
                <w:bCs/>
                <w:sz w:val="20"/>
                <w:szCs w:val="20"/>
              </w:rPr>
              <w:t xml:space="preserve"> na území MAS</w:t>
            </w:r>
            <w:r w:rsidR="00BF6C3A" w:rsidRPr="00EF3F50">
              <w:rPr>
                <w:rFonts w:ascii="Arial" w:hAnsi="Arial" w:cs="Arial"/>
                <w:bCs/>
                <w:sz w:val="20"/>
                <w:szCs w:val="20"/>
              </w:rPr>
              <w:t xml:space="preserve"> s počtom obyvateľov do 20 000 (vrátane)</w:t>
            </w:r>
            <w:r w:rsidRPr="00EF3F50">
              <w:rPr>
                <w:rFonts w:ascii="Arial" w:hAnsi="Arial" w:cs="Arial"/>
                <w:bCs/>
                <w:sz w:val="20"/>
                <w:szCs w:val="20"/>
              </w:rPr>
              <w:t>.</w:t>
            </w:r>
          </w:p>
          <w:p w14:paraId="3863426F" w14:textId="77777777" w:rsidR="00F457D5" w:rsidRPr="00F457D5" w:rsidRDefault="00F457D5" w:rsidP="00F457D5">
            <w:pPr>
              <w:pStyle w:val="Odsekzoznamu"/>
              <w:spacing w:before="60" w:after="60" w:line="240" w:lineRule="auto"/>
              <w:ind w:left="791"/>
              <w:jc w:val="both"/>
              <w:rPr>
                <w:rFonts w:ascii="Arial" w:hAnsi="Arial" w:cs="Arial"/>
                <w:bCs/>
                <w:sz w:val="20"/>
                <w:szCs w:val="20"/>
              </w:rPr>
            </w:pP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6FC6C213"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overí informácie na webovom sídle </w:t>
            </w:r>
            <w:hyperlink r:id="rId14" w:history="1">
              <w:r w:rsidRPr="00C63476">
                <w:rPr>
                  <w:rStyle w:val="Hypertextovprepojenie"/>
                  <w:rFonts w:cs="Arial"/>
                  <w:bCs/>
                  <w:sz w:val="20"/>
                  <w:szCs w:val="20"/>
                </w:rPr>
                <w:t>https://rpo.statistics.sk</w:t>
              </w:r>
            </w:hyperlink>
          </w:p>
          <w:p w14:paraId="05EDAFEB" w14:textId="5D190150"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44D32DAD" w:rsidR="00997F82" w:rsidRPr="00D03ED9" w:rsidRDefault="00997F82">
            <w:pPr>
              <w:keepNext/>
              <w:spacing w:before="120" w:after="120" w:line="240" w:lineRule="auto"/>
              <w:ind w:left="284" w:right="85"/>
              <w:rPr>
                <w:rFonts w:ascii="Arial" w:hAnsi="Arial" w:cs="Arial"/>
                <w:b/>
                <w:sz w:val="20"/>
                <w:szCs w:val="20"/>
                <w:rPrChange w:id="229" w:author="LS" w:date="2023-06-28T12:03:00Z">
                  <w:rPr/>
                </w:rPrChange>
              </w:rPr>
              <w:pPrChange w:id="230" w:author="LS" w:date="2023-06-28T12:03:00Z">
                <w:pPr>
                  <w:pStyle w:val="Odsekzoznamu"/>
                  <w:keepNext/>
                  <w:numPr>
                    <w:numId w:val="6"/>
                  </w:numPr>
                  <w:spacing w:before="120" w:after="120" w:line="240" w:lineRule="auto"/>
                  <w:ind w:left="504" w:right="85" w:hanging="357"/>
                  <w:contextualSpacing w:val="0"/>
                </w:pPr>
              </w:pPrChange>
            </w:pPr>
          </w:p>
        </w:tc>
      </w:tr>
      <w:tr w:rsidR="00997F82" w:rsidRPr="006A79F0" w14:paraId="21A795C4" w14:textId="77777777" w:rsidTr="00687273">
        <w:tc>
          <w:tcPr>
            <w:tcW w:w="9776" w:type="dxa"/>
            <w:shd w:val="clear" w:color="auto" w:fill="auto"/>
          </w:tcPr>
          <w:p w14:paraId="2B49E4A3" w14:textId="41BDCB3C" w:rsidR="00997F82" w:rsidDel="00D03ED9" w:rsidRDefault="00997F82" w:rsidP="00DD3EE2">
            <w:pPr>
              <w:pStyle w:val="Odsekzoznamu"/>
              <w:spacing w:before="120" w:after="120" w:line="240" w:lineRule="auto"/>
              <w:ind w:left="85" w:right="85"/>
              <w:contextualSpacing w:val="0"/>
              <w:jc w:val="both"/>
              <w:rPr>
                <w:del w:id="231" w:author="LS" w:date="2023-06-28T12:03:00Z"/>
                <w:rFonts w:ascii="Arial" w:hAnsi="Arial" w:cs="Arial"/>
                <w:b/>
                <w:bCs/>
                <w:sz w:val="20"/>
                <w:szCs w:val="20"/>
              </w:rPr>
            </w:pPr>
            <w:del w:id="232" w:author="LS" w:date="2023-06-28T12:03:00Z">
              <w:r w:rsidRPr="00971A5F" w:rsidDel="00D03ED9">
                <w:rPr>
                  <w:rFonts w:ascii="Arial" w:hAnsi="Arial" w:cs="Arial"/>
                  <w:b/>
                  <w:bCs/>
                  <w:sz w:val="20"/>
                  <w:szCs w:val="20"/>
                </w:rPr>
                <w:delText>Opis podmienky</w:delText>
              </w:r>
              <w:r w:rsidDel="00D03ED9">
                <w:rPr>
                  <w:rFonts w:ascii="Arial" w:hAnsi="Arial" w:cs="Arial"/>
                  <w:b/>
                  <w:bCs/>
                  <w:sz w:val="20"/>
                  <w:szCs w:val="20"/>
                </w:rPr>
                <w:delText>:</w:delText>
              </w:r>
            </w:del>
          </w:p>
          <w:p w14:paraId="4CD51390" w14:textId="2435B83B" w:rsidR="00997F82" w:rsidDel="00D03ED9" w:rsidRDefault="00997F82" w:rsidP="00DD3EE2">
            <w:pPr>
              <w:pStyle w:val="Odsekzoznamu"/>
              <w:spacing w:before="120" w:after="120" w:line="240" w:lineRule="auto"/>
              <w:ind w:left="85" w:right="85"/>
              <w:contextualSpacing w:val="0"/>
              <w:jc w:val="both"/>
              <w:rPr>
                <w:del w:id="233" w:author="LS" w:date="2023-06-28T12:03:00Z"/>
                <w:rFonts w:ascii="Arial" w:hAnsi="Arial" w:cs="Arial"/>
                <w:bCs/>
                <w:sz w:val="20"/>
                <w:szCs w:val="20"/>
              </w:rPr>
            </w:pPr>
            <w:del w:id="234" w:author="LS" w:date="2023-06-28T12:03:00Z">
              <w:r w:rsidRPr="00971A5F" w:rsidDel="00D03ED9">
                <w:rPr>
                  <w:rFonts w:ascii="Arial" w:hAnsi="Arial" w:cs="Arial"/>
                  <w:bCs/>
                  <w:sz w:val="20"/>
                  <w:szCs w:val="20"/>
                </w:rPr>
                <w:delText>V súlade s čl. 3 ods. 3, písm. d) Nariadenia Európskeho parlamentu a Rady (EÚ) č.</w:delText>
              </w:r>
              <w:r w:rsidDel="00D03ED9">
                <w:rPr>
                  <w:rFonts w:ascii="Arial" w:hAnsi="Arial" w:cs="Arial"/>
                  <w:bCs/>
                  <w:sz w:val="20"/>
                  <w:szCs w:val="20"/>
                </w:rPr>
                <w:delText> </w:delText>
              </w:r>
              <w:r w:rsidRPr="00971A5F" w:rsidDel="00D03ED9">
                <w:rPr>
                  <w:rFonts w:ascii="Arial" w:hAnsi="Arial" w:cs="Arial"/>
                  <w:bCs/>
                  <w:sz w:val="20"/>
                  <w:szCs w:val="20"/>
                </w:rPr>
                <w:delText>1301/2013 zo 17.</w:delText>
              </w:r>
              <w:r w:rsidDel="00D03ED9">
                <w:rPr>
                  <w:rFonts w:ascii="Arial" w:hAnsi="Arial" w:cs="Arial"/>
                  <w:bCs/>
                  <w:sz w:val="20"/>
                  <w:szCs w:val="20"/>
                </w:rPr>
                <w:delText> </w:delText>
              </w:r>
              <w:r w:rsidRPr="00971A5F" w:rsidDel="00D03ED9">
                <w:rPr>
                  <w:rFonts w:ascii="Arial" w:hAnsi="Arial" w:cs="Arial"/>
                  <w:bCs/>
                  <w:sz w:val="20"/>
                  <w:szCs w:val="20"/>
                </w:rPr>
                <w:delText>decembra 2013 o Európskom fonde regionálneho rozvoja a o osobitných ustanoveniach týkajúcich sa cieľa Investovanie do rastu a zamestnanosti, a ktorým sa zrušuje nariadenie (ES) č. 1080/2006 žiadateľ nesmie byť podnikom v ťažkostiach tak, ako sú vymedzené v</w:delText>
              </w:r>
              <w:r w:rsidDel="00D03ED9">
                <w:rPr>
                  <w:rFonts w:ascii="Arial" w:hAnsi="Arial" w:cs="Arial"/>
                  <w:bCs/>
                  <w:sz w:val="20"/>
                  <w:szCs w:val="20"/>
                </w:rPr>
                <w:delText> </w:delText>
              </w:r>
              <w:r w:rsidRPr="00971A5F" w:rsidDel="00D03ED9">
                <w:rPr>
                  <w:rFonts w:ascii="Arial" w:hAnsi="Arial" w:cs="Arial"/>
                  <w:bCs/>
                  <w:sz w:val="20"/>
                  <w:szCs w:val="20"/>
                </w:rPr>
                <w:delText>právnych predpisoch Únie o</w:delText>
              </w:r>
              <w:r w:rsidDel="00D03ED9">
                <w:rPr>
                  <w:rFonts w:ascii="Arial" w:hAnsi="Arial" w:cs="Arial"/>
                  <w:bCs/>
                  <w:sz w:val="20"/>
                  <w:szCs w:val="20"/>
                </w:rPr>
                <w:delText> </w:delText>
              </w:r>
              <w:r w:rsidRPr="00971A5F" w:rsidDel="00D03ED9">
                <w:rPr>
                  <w:rFonts w:ascii="Arial" w:hAnsi="Arial" w:cs="Arial"/>
                  <w:bCs/>
                  <w:sz w:val="20"/>
                  <w:szCs w:val="20"/>
                </w:rPr>
                <w:delText>štátnej pomoci.</w:delText>
              </w:r>
            </w:del>
          </w:p>
          <w:p w14:paraId="255C46B1" w14:textId="04F165E5" w:rsidR="00997F82" w:rsidDel="00D03ED9" w:rsidRDefault="00997F82" w:rsidP="00DD3EE2">
            <w:pPr>
              <w:pStyle w:val="Odsekzoznamu"/>
              <w:keepNext/>
              <w:spacing w:before="240" w:after="120" w:line="240" w:lineRule="auto"/>
              <w:ind w:left="85" w:right="85"/>
              <w:contextualSpacing w:val="0"/>
              <w:jc w:val="both"/>
              <w:rPr>
                <w:del w:id="235" w:author="LS" w:date="2023-06-28T12:03:00Z"/>
                <w:rFonts w:ascii="Arial" w:hAnsi="Arial" w:cs="Arial"/>
                <w:b/>
                <w:bCs/>
                <w:sz w:val="20"/>
                <w:szCs w:val="20"/>
              </w:rPr>
            </w:pPr>
            <w:del w:id="236" w:author="LS" w:date="2023-06-28T12:03:00Z">
              <w:r w:rsidDel="00D03ED9">
                <w:rPr>
                  <w:rFonts w:ascii="Arial" w:hAnsi="Arial" w:cs="Arial"/>
                  <w:b/>
                  <w:bCs/>
                  <w:sz w:val="20"/>
                  <w:szCs w:val="20"/>
                </w:rPr>
                <w:delText>Forma preukázania:</w:delText>
              </w:r>
            </w:del>
          </w:p>
          <w:p w14:paraId="6010C3CC" w14:textId="6BE8FBE6" w:rsidR="00997F82" w:rsidRPr="00934546" w:rsidDel="00D03ED9" w:rsidRDefault="00997F82" w:rsidP="00DD3EE2">
            <w:pPr>
              <w:pStyle w:val="Odsekzoznamu"/>
              <w:spacing w:before="60" w:after="0" w:line="240" w:lineRule="auto"/>
              <w:ind w:left="85" w:right="85"/>
              <w:contextualSpacing w:val="0"/>
              <w:jc w:val="both"/>
              <w:rPr>
                <w:del w:id="237" w:author="LS" w:date="2023-06-28T12:03:00Z"/>
                <w:rFonts w:ascii="Arial" w:hAnsi="Arial" w:cs="Arial"/>
                <w:bCs/>
                <w:sz w:val="20"/>
                <w:szCs w:val="20"/>
              </w:rPr>
            </w:pPr>
            <w:del w:id="238" w:author="LS" w:date="2023-06-28T12:03:00Z">
              <w:r w:rsidRPr="00934546" w:rsidDel="00D03ED9">
                <w:rPr>
                  <w:rFonts w:ascii="Arial" w:hAnsi="Arial" w:cs="Arial"/>
                  <w:bCs/>
                  <w:sz w:val="20"/>
                  <w:szCs w:val="20"/>
                </w:rPr>
                <w:delText>Osobitná príloha ŽoPr - Test podniku v ťažkostiach.</w:delText>
              </w:r>
            </w:del>
          </w:p>
          <w:p w14:paraId="7E345E98" w14:textId="44DDB4FF" w:rsidR="00997F82" w:rsidDel="00D03ED9" w:rsidRDefault="00997F82" w:rsidP="00FF15E0">
            <w:pPr>
              <w:pStyle w:val="Odsekzoznamu"/>
              <w:spacing w:after="120" w:line="240" w:lineRule="auto"/>
              <w:ind w:left="2208" w:right="85" w:hanging="2123"/>
              <w:contextualSpacing w:val="0"/>
              <w:jc w:val="both"/>
              <w:rPr>
                <w:del w:id="239" w:author="LS" w:date="2023-06-28T12:03:00Z"/>
                <w:rFonts w:ascii="Arial" w:hAnsi="Arial" w:cs="Arial"/>
                <w:bCs/>
                <w:sz w:val="20"/>
                <w:szCs w:val="20"/>
              </w:rPr>
            </w:pPr>
            <w:del w:id="240" w:author="LS" w:date="2023-06-28T12:03:00Z">
              <w:r w:rsidRPr="00D01EF0" w:rsidDel="00D03ED9">
                <w:rPr>
                  <w:rFonts w:ascii="Arial" w:hAnsi="Arial" w:cs="Arial"/>
                  <w:bCs/>
                  <w:sz w:val="20"/>
                  <w:szCs w:val="20"/>
                </w:rPr>
                <w:delText>Osobitná príloha ŽoPr - Účtovná závierka (ak nie je zverejnená v registri účtovných závierok)</w:delText>
              </w:r>
              <w:r w:rsidR="00FF15E0" w:rsidDel="00D03ED9">
                <w:rPr>
                  <w:rFonts w:ascii="Arial" w:hAnsi="Arial" w:cs="Arial"/>
                  <w:bCs/>
                  <w:sz w:val="20"/>
                  <w:szCs w:val="20"/>
                </w:rPr>
                <w:delText xml:space="preserve"> overená</w:delText>
              </w:r>
              <w:r w:rsidR="00FF15E0" w:rsidRPr="00D01EF0" w:rsidDel="00D03ED9">
                <w:rPr>
                  <w:rFonts w:ascii="Arial" w:hAnsi="Arial" w:cs="Arial"/>
                  <w:bCs/>
                  <w:sz w:val="20"/>
                  <w:szCs w:val="20"/>
                </w:rPr>
                <w:delText xml:space="preserve"> podpisom štatutárneho zástupcu/splnomocnenej </w:delText>
              </w:r>
              <w:r w:rsidR="00FF15E0" w:rsidDel="00D03ED9">
                <w:rPr>
                  <w:rFonts w:ascii="Arial" w:hAnsi="Arial" w:cs="Arial"/>
                  <w:bCs/>
                  <w:sz w:val="20"/>
                  <w:szCs w:val="20"/>
                </w:rPr>
                <w:delText>o</w:delText>
              </w:r>
              <w:r w:rsidR="00FF15E0" w:rsidRPr="00D01EF0" w:rsidDel="00D03ED9">
                <w:rPr>
                  <w:rFonts w:ascii="Arial" w:hAnsi="Arial" w:cs="Arial"/>
                  <w:bCs/>
                  <w:sz w:val="20"/>
                  <w:szCs w:val="20"/>
                </w:rPr>
                <w:delText>soby</w:delText>
              </w:r>
              <w:r w:rsidR="001274F1" w:rsidDel="00D03ED9">
                <w:rPr>
                  <w:rFonts w:ascii="Arial" w:hAnsi="Arial" w:cs="Arial"/>
                  <w:bCs/>
                  <w:sz w:val="20"/>
                  <w:szCs w:val="20"/>
                </w:rPr>
                <w:delText>.</w:delText>
              </w:r>
            </w:del>
          </w:p>
          <w:p w14:paraId="0C929AAE" w14:textId="087571A2" w:rsidR="00535638" w:rsidRPr="00D01EF0" w:rsidDel="00D03ED9" w:rsidRDefault="00535638" w:rsidP="00DD3EE2">
            <w:pPr>
              <w:pStyle w:val="Odsekzoznamu"/>
              <w:spacing w:after="120" w:line="240" w:lineRule="auto"/>
              <w:ind w:left="2381" w:right="85" w:hanging="2296"/>
              <w:contextualSpacing w:val="0"/>
              <w:jc w:val="both"/>
              <w:rPr>
                <w:del w:id="241" w:author="LS" w:date="2023-06-28T12:03:00Z"/>
                <w:rFonts w:ascii="Arial" w:hAnsi="Arial" w:cs="Arial"/>
                <w:bCs/>
                <w:sz w:val="20"/>
                <w:szCs w:val="20"/>
              </w:rPr>
            </w:pPr>
          </w:p>
          <w:p w14:paraId="3A1DE63B" w14:textId="1C54420E" w:rsidR="00997F82" w:rsidDel="00D03ED9" w:rsidRDefault="00997F82" w:rsidP="00DD3EE2">
            <w:pPr>
              <w:pStyle w:val="Odsekzoznamu"/>
              <w:spacing w:before="120" w:after="120" w:line="240" w:lineRule="auto"/>
              <w:ind w:left="85" w:right="85"/>
              <w:contextualSpacing w:val="0"/>
              <w:jc w:val="both"/>
              <w:rPr>
                <w:del w:id="242" w:author="LS" w:date="2023-06-28T12:03:00Z"/>
                <w:rFonts w:ascii="Arial" w:hAnsi="Arial" w:cs="Arial"/>
                <w:bCs/>
                <w:sz w:val="20"/>
                <w:szCs w:val="20"/>
              </w:rPr>
            </w:pPr>
            <w:del w:id="243" w:author="LS" w:date="2023-06-28T12:03:00Z">
              <w:r w:rsidRPr="00D01EF0" w:rsidDel="00D03ED9">
                <w:rPr>
                  <w:rFonts w:ascii="Arial" w:hAnsi="Arial" w:cs="Arial"/>
                  <w:bCs/>
                  <w:sz w:val="20"/>
                  <w:szCs w:val="20"/>
                </w:rPr>
                <w:delText xml:space="preserve">Pokiaľ je účtovná závierka dostupná na </w:delText>
              </w:r>
              <w:r w:rsidDel="00D03ED9">
                <w:fldChar w:fldCharType="begin"/>
              </w:r>
              <w:r w:rsidDel="00D03ED9">
                <w:delInstrText>HYPERLINK "http://www.registeruz.sk"</w:delInstrText>
              </w:r>
              <w:r w:rsidDel="00D03ED9">
                <w:fldChar w:fldCharType="separate"/>
              </w:r>
              <w:r w:rsidRPr="00D01EF0" w:rsidDel="00D03ED9">
                <w:rPr>
                  <w:rStyle w:val="Hypertextovprepojenie"/>
                  <w:rFonts w:cs="Arial"/>
                  <w:bCs/>
                  <w:sz w:val="20"/>
                  <w:szCs w:val="20"/>
                </w:rPr>
                <w:delText>www.registeruz.sk</w:delText>
              </w:r>
              <w:r w:rsidDel="00D03ED9">
                <w:rPr>
                  <w:rStyle w:val="Hypertextovprepojenie"/>
                  <w:rFonts w:cs="Arial"/>
                  <w:bCs/>
                  <w:sz w:val="20"/>
                  <w:szCs w:val="20"/>
                </w:rPr>
                <w:fldChar w:fldCharType="end"/>
              </w:r>
              <w:r w:rsidR="00531ECE" w:rsidDel="00D03ED9">
                <w:rPr>
                  <w:rStyle w:val="Hypertextovprepojenie"/>
                  <w:rFonts w:cs="Arial"/>
                  <w:bCs/>
                  <w:sz w:val="20"/>
                  <w:szCs w:val="20"/>
                </w:rPr>
                <w:delText>,</w:delText>
              </w:r>
              <w:r w:rsidRPr="00D01EF0" w:rsidDel="00D03ED9">
                <w:rPr>
                  <w:rFonts w:ascii="Arial" w:hAnsi="Arial" w:cs="Arial"/>
                  <w:bCs/>
                  <w:sz w:val="20"/>
                  <w:szCs w:val="20"/>
                </w:rPr>
                <w:delText xml:space="preserve"> uvedie žiadateľ v časti 10 Formulára ŽoPr jednoznačný odkaz (link, resp. hypert</w:delText>
              </w:r>
              <w:r w:rsidDel="00D03ED9">
                <w:rPr>
                  <w:rFonts w:ascii="Arial" w:hAnsi="Arial" w:cs="Arial"/>
                  <w:bCs/>
                  <w:sz w:val="20"/>
                  <w:szCs w:val="20"/>
                </w:rPr>
                <w:delText>e</w:delText>
              </w:r>
              <w:r w:rsidRPr="00D01EF0" w:rsidDel="00D03ED9">
                <w:rPr>
                  <w:rFonts w:ascii="Arial" w:hAnsi="Arial" w:cs="Arial"/>
                  <w:bCs/>
                  <w:sz w:val="20"/>
                  <w:szCs w:val="20"/>
                </w:rPr>
                <w:delText>xtový odkaz) na túto závierku.</w:delText>
              </w:r>
            </w:del>
          </w:p>
          <w:p w14:paraId="28162666" w14:textId="5275B671" w:rsidR="00997F82" w:rsidRPr="00F203BA" w:rsidDel="00D03ED9" w:rsidRDefault="00997F82" w:rsidP="00DD3EE2">
            <w:pPr>
              <w:pStyle w:val="Odsekzoznamu"/>
              <w:keepNext/>
              <w:spacing w:before="240" w:after="120" w:line="240" w:lineRule="auto"/>
              <w:ind w:left="85" w:right="85"/>
              <w:contextualSpacing w:val="0"/>
              <w:jc w:val="both"/>
              <w:rPr>
                <w:del w:id="244" w:author="LS" w:date="2023-06-28T12:03:00Z"/>
                <w:rFonts w:ascii="Arial" w:hAnsi="Arial" w:cs="Arial"/>
                <w:b/>
                <w:bCs/>
                <w:sz w:val="20"/>
                <w:szCs w:val="20"/>
              </w:rPr>
            </w:pPr>
            <w:del w:id="245" w:author="LS" w:date="2023-06-28T12:03:00Z">
              <w:r w:rsidRPr="00F203BA" w:rsidDel="00D03ED9">
                <w:rPr>
                  <w:rFonts w:ascii="Arial" w:hAnsi="Arial" w:cs="Arial"/>
                  <w:b/>
                  <w:bCs/>
                  <w:sz w:val="20"/>
                  <w:szCs w:val="20"/>
                </w:rPr>
                <w:delText>Spôsob overenia:</w:delText>
              </w:r>
            </w:del>
          </w:p>
          <w:p w14:paraId="511EB236" w14:textId="08E4E804" w:rsidR="00997F82" w:rsidRPr="001274F1" w:rsidRDefault="00997F82" w:rsidP="001274F1">
            <w:pPr>
              <w:pStyle w:val="Odsekzoznamu"/>
              <w:spacing w:before="120" w:after="120" w:line="240" w:lineRule="auto"/>
              <w:ind w:left="85" w:right="85"/>
              <w:contextualSpacing w:val="0"/>
              <w:jc w:val="both"/>
              <w:rPr>
                <w:rFonts w:ascii="Arial" w:hAnsi="Arial" w:cs="Arial"/>
                <w:bCs/>
                <w:sz w:val="20"/>
                <w:szCs w:val="20"/>
              </w:rPr>
            </w:pPr>
            <w:del w:id="246" w:author="LS" w:date="2023-06-28T12:03:00Z">
              <w:r w:rsidRPr="00F203BA" w:rsidDel="00D03ED9">
                <w:rPr>
                  <w:rFonts w:ascii="Arial" w:hAnsi="Arial" w:cs="Arial"/>
                  <w:bCs/>
                  <w:sz w:val="20"/>
                  <w:szCs w:val="20"/>
                </w:rPr>
                <w:delText>MAS overí podmienku na základe výsledku testu podniku v ťažkostiach.</w:delText>
              </w:r>
            </w:del>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7369BDC1" w:rsidR="00997F82" w:rsidRPr="00D01EF0" w:rsidRDefault="00997F82" w:rsidP="00CA18C8">
            <w:pPr>
              <w:spacing w:before="120" w:after="120" w:line="240" w:lineRule="auto"/>
              <w:ind w:left="85" w:right="85"/>
              <w:jc w:val="both"/>
              <w:rPr>
                <w:rFonts w:ascii="Arial" w:hAnsi="Arial" w:cs="Arial"/>
                <w:bCs/>
                <w:sz w:val="20"/>
                <w:szCs w:val="20"/>
              </w:rPr>
            </w:pPr>
            <w:bookmarkStart w:id="247"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Pr="00D01EF0">
              <w:rPr>
                <w:rFonts w:ascii="Arial" w:hAnsi="Arial" w:cs="Arial"/>
                <w:bCs/>
                <w:sz w:val="20"/>
                <w:szCs w:val="20"/>
              </w:rPr>
              <w:t xml:space="preserve"> v časti </w:t>
            </w:r>
            <w:r w:rsidRPr="00AA3933">
              <w:rPr>
                <w:rFonts w:ascii="Arial" w:hAnsi="Arial" w:cs="Arial"/>
                <w:bCs/>
                <w:sz w:val="20"/>
                <w:szCs w:val="20"/>
              </w:rPr>
              <w:t>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247"/>
          <w:p w14:paraId="3D0F6A91" w14:textId="3AA179BE"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145A0D6F"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 xml:space="preserve">Žiadateľ, musí mať </w:t>
            </w:r>
            <w:r w:rsidR="00BD135C">
              <w:rPr>
                <w:rFonts w:ascii="Arial" w:hAnsi="Arial" w:cs="Arial"/>
                <w:bCs/>
                <w:sz w:val="20"/>
                <w:szCs w:val="20"/>
              </w:rPr>
              <w:t xml:space="preserve">najneskôr ku dňu predloženia ŽoPr </w:t>
            </w:r>
            <w:r w:rsidRPr="00A047C9">
              <w:rPr>
                <w:rFonts w:ascii="Arial" w:hAnsi="Arial" w:cs="Arial"/>
                <w:bCs/>
                <w:sz w:val="20"/>
                <w:szCs w:val="20"/>
              </w:rPr>
              <w:t>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77777777"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248" w:name="_Hlk500340843"/>
            <w:r w:rsidRPr="001F15D0">
              <w:rPr>
                <w:rFonts w:ascii="Arial" w:hAnsi="Arial" w:cs="Arial"/>
                <w:bCs/>
                <w:sz w:val="20"/>
                <w:szCs w:val="20"/>
              </w:rPr>
              <w:t>V prípade, ak sú príslušné uznesenia zverejnené na webovom sídle obce</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hypertoxtový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248"/>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 prípade pochybností (alebo ak MAS nebude schopná podmienku overiť z verejných zdrojov) je MAS </w:t>
            </w:r>
            <w:r>
              <w:rPr>
                <w:rFonts w:ascii="Arial" w:hAnsi="Arial" w:cs="Arial"/>
                <w:bCs/>
                <w:sz w:val="20"/>
                <w:szCs w:val="20"/>
              </w:rPr>
              <w:lastRenderedPageBreak/>
              <w:t>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0B5A9E16" w:rsidR="00997F82" w:rsidRPr="009357F9" w:rsidRDefault="00997F82" w:rsidP="009357F9">
            <w:pPr>
              <w:keepNext/>
              <w:spacing w:before="120" w:after="120" w:line="240" w:lineRule="auto"/>
              <w:ind w:left="142" w:right="85"/>
              <w:jc w:val="both"/>
              <w:rPr>
                <w:rFonts w:ascii="Arial" w:hAnsi="Arial" w:cs="Arial"/>
                <w:b/>
                <w:sz w:val="20"/>
                <w:szCs w:val="20"/>
              </w:rPr>
            </w:pPr>
          </w:p>
        </w:tc>
      </w:tr>
      <w:tr w:rsidR="00997F82" w:rsidRPr="006A79F0" w14:paraId="5E565694" w14:textId="77777777" w:rsidTr="00687273">
        <w:tc>
          <w:tcPr>
            <w:tcW w:w="9776" w:type="dxa"/>
            <w:shd w:val="clear" w:color="auto" w:fill="auto"/>
          </w:tcPr>
          <w:p w14:paraId="2179F26F" w14:textId="49FC3A45"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F0B7C6B" w14:textId="37CAD647" w:rsidR="00997F82" w:rsidRDefault="00BD135C"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Projekt</w:t>
            </w:r>
            <w:r w:rsidR="00997F82" w:rsidRPr="00BE7B8E">
              <w:rPr>
                <w:rFonts w:ascii="Arial" w:hAnsi="Arial" w:cs="Arial"/>
                <w:bCs/>
                <w:sz w:val="20"/>
                <w:szCs w:val="20"/>
              </w:rPr>
              <w:t xml:space="preserve"> </w:t>
            </w:r>
            <w:r w:rsidR="0018400F">
              <w:rPr>
                <w:rFonts w:ascii="Arial" w:hAnsi="Arial" w:cs="Arial"/>
                <w:bCs/>
                <w:sz w:val="20"/>
                <w:szCs w:val="20"/>
              </w:rPr>
              <w:t>musí</w:t>
            </w:r>
            <w:r w:rsidR="0018400F" w:rsidRPr="00BE7B8E">
              <w:rPr>
                <w:rFonts w:ascii="Arial" w:hAnsi="Arial" w:cs="Arial"/>
                <w:bCs/>
                <w:sz w:val="20"/>
                <w:szCs w:val="20"/>
              </w:rPr>
              <w:t xml:space="preserve"> </w:t>
            </w:r>
            <w:r w:rsidR="00997F82" w:rsidRPr="00BE7B8E">
              <w:rPr>
                <w:rFonts w:ascii="Arial" w:hAnsi="Arial" w:cs="Arial"/>
                <w:bCs/>
                <w:sz w:val="20"/>
                <w:szCs w:val="20"/>
              </w:rPr>
              <w:t>byť vo vecnom súlade s</w:t>
            </w:r>
            <w:r w:rsidR="0018400F">
              <w:rPr>
                <w:rFonts w:ascii="Arial" w:hAnsi="Arial" w:cs="Arial"/>
                <w:bCs/>
                <w:sz w:val="20"/>
                <w:szCs w:val="20"/>
              </w:rPr>
              <w:t> </w:t>
            </w:r>
            <w:r>
              <w:rPr>
                <w:rFonts w:ascii="Arial" w:hAnsi="Arial" w:cs="Arial"/>
                <w:bCs/>
                <w:sz w:val="20"/>
                <w:szCs w:val="20"/>
              </w:rPr>
              <w:t>aktivitou</w:t>
            </w:r>
            <w:r w:rsidR="0018400F">
              <w:rPr>
                <w:rFonts w:ascii="Arial" w:hAnsi="Arial" w:cs="Arial"/>
                <w:bCs/>
                <w:sz w:val="20"/>
                <w:szCs w:val="20"/>
              </w:rPr>
              <w:t xml:space="preserve"> </w:t>
            </w:r>
            <w:sdt>
              <w:sdtPr>
                <w:rPr>
                  <w:rFonts w:ascii="Arial" w:hAnsi="Arial" w:cs="Arial"/>
                  <w:bCs/>
                  <w:sz w:val="20"/>
                  <w:szCs w:val="20"/>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203121" w:rsidRPr="009357F9">
                  <w:rPr>
                    <w:rFonts w:ascii="Arial" w:hAnsi="Arial" w:cs="Arial"/>
                    <w:bCs/>
                    <w:sz w:val="20"/>
                    <w:szCs w:val="20"/>
                  </w:rPr>
                  <w:t>B2 Zvyšovanie bezpečnosti a dostupnosti sídiel</w:t>
                </w:r>
              </w:sdtContent>
            </w:sdt>
            <w:r w:rsidRPr="009357F9">
              <w:rPr>
                <w:rFonts w:ascii="Arial" w:hAnsi="Arial" w:cs="Arial"/>
                <w:bCs/>
                <w:sz w:val="20"/>
                <w:szCs w:val="20"/>
              </w:rPr>
              <w:t xml:space="preserve"> tak, ako</w:t>
            </w:r>
            <w:r>
              <w:rPr>
                <w:rFonts w:ascii="Arial" w:hAnsi="Arial" w:cs="Arial"/>
                <w:bCs/>
                <w:sz w:val="20"/>
                <w:szCs w:val="20"/>
              </w:rPr>
              <w:t xml:space="preserve"> je zadefinovaná v </w:t>
            </w:r>
            <w:r w:rsidR="00997F82">
              <w:rPr>
                <w:rFonts w:ascii="Arial" w:hAnsi="Arial" w:cs="Arial"/>
                <w:bCs/>
                <w:sz w:val="20"/>
                <w:szCs w:val="20"/>
              </w:rPr>
              <w:t>príloh</w:t>
            </w:r>
            <w:r w:rsidR="002375BA">
              <w:rPr>
                <w:rFonts w:ascii="Arial" w:hAnsi="Arial" w:cs="Arial"/>
                <w:bCs/>
                <w:sz w:val="20"/>
                <w:szCs w:val="20"/>
              </w:rPr>
              <w:t>e</w:t>
            </w:r>
            <w:r w:rsidR="00997F82" w:rsidRPr="00771033">
              <w:rPr>
                <w:rFonts w:ascii="Arial" w:hAnsi="Arial" w:cs="Arial"/>
                <w:bCs/>
                <w:sz w:val="20"/>
                <w:szCs w:val="20"/>
              </w:rPr>
              <w:t xml:space="preserve"> č. </w:t>
            </w:r>
            <w:r w:rsidR="00997F82">
              <w:rPr>
                <w:rFonts w:ascii="Arial" w:hAnsi="Arial" w:cs="Arial"/>
                <w:bCs/>
                <w:sz w:val="20"/>
                <w:szCs w:val="20"/>
              </w:rPr>
              <w:t>2</w:t>
            </w:r>
            <w:r w:rsidR="00997F82" w:rsidRPr="00771033">
              <w:rPr>
                <w:rFonts w:ascii="Arial" w:hAnsi="Arial" w:cs="Arial"/>
                <w:bCs/>
                <w:sz w:val="20"/>
                <w:szCs w:val="20"/>
              </w:rPr>
              <w:t xml:space="preserve"> výzvy</w:t>
            </w:r>
            <w:r w:rsidR="00997F82">
              <w:rPr>
                <w:rFonts w:ascii="Arial" w:hAnsi="Arial" w:cs="Arial"/>
                <w:bCs/>
                <w:sz w:val="20"/>
                <w:szCs w:val="20"/>
              </w:rPr>
              <w:t xml:space="preserve"> </w:t>
            </w:r>
            <w:r w:rsidR="00997F82" w:rsidRPr="007C7A83">
              <w:rPr>
                <w:rFonts w:ascii="Arial" w:hAnsi="Arial" w:cs="Arial"/>
                <w:bCs/>
                <w:sz w:val="20"/>
                <w:szCs w:val="20"/>
              </w:rPr>
              <w:t>Špecifikácia rozsahu oprávnen</w:t>
            </w:r>
            <w:r w:rsidR="002375BA">
              <w:rPr>
                <w:rFonts w:ascii="Arial" w:hAnsi="Arial" w:cs="Arial"/>
                <w:bCs/>
                <w:sz w:val="20"/>
                <w:szCs w:val="20"/>
              </w:rPr>
              <w:t>ej</w:t>
            </w:r>
            <w:r w:rsidR="00997F82" w:rsidRPr="007C7A83">
              <w:rPr>
                <w:rFonts w:ascii="Arial" w:hAnsi="Arial" w:cs="Arial"/>
                <w:bCs/>
                <w:sz w:val="20"/>
                <w:szCs w:val="20"/>
              </w:rPr>
              <w:t xml:space="preserve"> aktiv</w:t>
            </w:r>
            <w:r w:rsidR="002375BA">
              <w:rPr>
                <w:rFonts w:ascii="Arial" w:hAnsi="Arial" w:cs="Arial"/>
                <w:bCs/>
                <w:sz w:val="20"/>
                <w:szCs w:val="20"/>
              </w:rPr>
              <w:t>ity</w:t>
            </w:r>
            <w:r w:rsidR="00997F82" w:rsidRPr="007C7A83">
              <w:rPr>
                <w:rFonts w:ascii="Arial" w:hAnsi="Arial" w:cs="Arial"/>
                <w:bCs/>
                <w:sz w:val="20"/>
                <w:szCs w:val="20"/>
              </w:rPr>
              <w:t xml:space="preserve"> a</w:t>
            </w:r>
            <w:r w:rsidR="00997F82">
              <w:rPr>
                <w:rFonts w:ascii="Arial" w:hAnsi="Arial" w:cs="Arial"/>
                <w:bCs/>
                <w:sz w:val="20"/>
                <w:szCs w:val="20"/>
              </w:rPr>
              <w:t> </w:t>
            </w:r>
            <w:r w:rsidR="00997F82" w:rsidRPr="007C7A83">
              <w:rPr>
                <w:rFonts w:ascii="Arial" w:hAnsi="Arial" w:cs="Arial"/>
                <w:bCs/>
                <w:sz w:val="20"/>
                <w:szCs w:val="20"/>
              </w:rPr>
              <w:t>oprávnených výdavkov</w:t>
            </w:r>
            <w:r w:rsidR="00997F82">
              <w:rPr>
                <w:rFonts w:ascii="Arial" w:hAnsi="Arial" w:cs="Arial"/>
                <w:bCs/>
                <w:sz w:val="20"/>
                <w:szCs w:val="20"/>
              </w:rPr>
              <w:t>.</w:t>
            </w:r>
          </w:p>
          <w:p w14:paraId="1734473E" w14:textId="2E574C2A" w:rsidR="002375BA" w:rsidRDefault="002375BA" w:rsidP="00183589">
            <w:pPr>
              <w:pStyle w:val="Odsekzoznamu"/>
              <w:widowControl w:val="0"/>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ukončiť realizáciu projektu a predložiť záverečnú žiadosť o platbu do 9 mesiacov</w:t>
            </w:r>
            <w:r w:rsidRPr="009357F9">
              <w:footnoteReference w:id="1"/>
            </w:r>
            <w:r w:rsidRPr="00406EAA">
              <w:rPr>
                <w:rFonts w:ascii="Arial" w:hAnsi="Arial" w:cs="Arial"/>
                <w:bCs/>
                <w:sz w:val="20"/>
                <w:szCs w:val="20"/>
              </w:rPr>
              <w:t xml:space="preserve"> od nadobudnutia účinnosti zmluvy o poskytnutí príspevku</w:t>
            </w:r>
            <w:r>
              <w:rPr>
                <w:rFonts w:ascii="Arial" w:hAnsi="Arial" w:cs="Arial"/>
                <w:bCs/>
                <w:sz w:val="20"/>
                <w:szCs w:val="20"/>
              </w:rPr>
              <w:t xml:space="preserve">, najneskôr však do </w:t>
            </w:r>
            <w:del w:id="249" w:author="LS" w:date="2023-05-29T10:17:00Z">
              <w:r w:rsidDel="00F30CBB">
                <w:rPr>
                  <w:rFonts w:ascii="Arial" w:hAnsi="Arial" w:cs="Arial"/>
                  <w:bCs/>
                  <w:sz w:val="20"/>
                  <w:szCs w:val="20"/>
                </w:rPr>
                <w:delText>31.12.2023.</w:delText>
              </w:r>
            </w:del>
            <w:ins w:id="250" w:author="LS" w:date="2023-05-29T10:17:00Z">
              <w:r w:rsidR="00F30CBB">
                <w:rPr>
                  <w:rFonts w:ascii="Arial" w:hAnsi="Arial" w:cs="Arial"/>
                  <w:bCs/>
                  <w:sz w:val="20"/>
                  <w:szCs w:val="20"/>
                </w:rPr>
                <w:t>29. decembra 2023.</w:t>
              </w:r>
            </w:ins>
            <w:r>
              <w:rPr>
                <w:rFonts w:ascii="Arial" w:hAnsi="Arial" w:cs="Arial"/>
                <w:bCs/>
                <w:sz w:val="20"/>
                <w:szCs w:val="20"/>
              </w:rPr>
              <w:t xml:space="preserve"> </w:t>
            </w:r>
            <w:r w:rsidRPr="00261B74">
              <w:rPr>
                <w:rFonts w:ascii="Arial" w:hAnsi="Arial" w:cs="Arial"/>
                <w:bCs/>
                <w:sz w:val="20"/>
                <w:szCs w:val="20"/>
              </w:rPr>
              <w:t xml:space="preserve">Realizácia </w:t>
            </w:r>
            <w:r>
              <w:rPr>
                <w:rFonts w:ascii="Arial" w:hAnsi="Arial" w:cs="Arial"/>
                <w:bCs/>
                <w:sz w:val="20"/>
                <w:szCs w:val="20"/>
              </w:rPr>
              <w:t>p</w:t>
            </w:r>
            <w:r w:rsidRPr="00261B74">
              <w:rPr>
                <w:rFonts w:ascii="Arial" w:hAnsi="Arial" w:cs="Arial"/>
                <w:bCs/>
                <w:sz w:val="20"/>
                <w:szCs w:val="20"/>
              </w:rPr>
              <w:t xml:space="preserve">rojektu sa považuje za ukončenú v kalendárny deň, keď bol </w:t>
            </w:r>
            <w:r w:rsidRPr="005B5763">
              <w:rPr>
                <w:rFonts w:ascii="Arial" w:hAnsi="Arial" w:cs="Arial"/>
                <w:bCs/>
                <w:sz w:val="20"/>
                <w:szCs w:val="20"/>
              </w:rPr>
              <w:t>predmet p</w:t>
            </w:r>
            <w:r w:rsidRPr="00261B74">
              <w:rPr>
                <w:rFonts w:ascii="Arial" w:hAnsi="Arial" w:cs="Arial"/>
                <w:bCs/>
                <w:sz w:val="20"/>
                <w:szCs w:val="20"/>
              </w:rPr>
              <w:t>rojektu riadne dodaný (dodané všetky tovary, poskytnuté všetky služby a/alebo zrealizované všetky stavebné práce, ktoré tvoria predmet projektu)</w:t>
            </w:r>
            <w:r w:rsidRPr="002375BA">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37B3EC17" w14:textId="50968C49" w:rsidR="002375BA" w:rsidRPr="00337B8D" w:rsidRDefault="002375BA" w:rsidP="00DD3EE2">
            <w:pPr>
              <w:pStyle w:val="Odsekzoznamu"/>
              <w:widowControl w:val="0"/>
              <w:spacing w:after="120" w:line="240" w:lineRule="auto"/>
              <w:ind w:left="85" w:right="85"/>
              <w:contextualSpacing w:val="0"/>
              <w:jc w:val="both"/>
              <w:rPr>
                <w:rFonts w:ascii="Arial" w:hAnsi="Arial" w:cs="Arial"/>
                <w:bCs/>
                <w:sz w:val="20"/>
                <w:szCs w:val="20"/>
              </w:rPr>
            </w:pPr>
            <w:r w:rsidRPr="002375BA">
              <w:rPr>
                <w:rFonts w:ascii="Arial" w:hAnsi="Arial" w:cs="Arial"/>
                <w:bCs/>
                <w:sz w:val="20"/>
                <w:szCs w:val="20"/>
              </w:rPr>
              <w:t xml:space="preserve">Žiadateľ v časti 10 Formulára ŽoPr čestne vyhlási, že ukončí realizáciu projektu a predloží záverečnú žiadosť o platbu (žiadosť o poskytnutie refundácie alebo predfinancovania) do 9 mesiacov od nadobudnutia účinnosti zmluvy o príspevku a zároveň najneskôr do </w:t>
            </w:r>
            <w:del w:id="251" w:author="LS" w:date="2023-05-29T10:18:00Z">
              <w:r w:rsidDel="00F30CBB">
                <w:rPr>
                  <w:rFonts w:ascii="Arial" w:hAnsi="Arial" w:cs="Arial"/>
                  <w:bCs/>
                  <w:sz w:val="20"/>
                  <w:szCs w:val="20"/>
                </w:rPr>
                <w:delText>31.12.2023</w:delText>
              </w:r>
            </w:del>
            <w:ins w:id="252" w:author="LS" w:date="2023-05-29T10:18:00Z">
              <w:r w:rsidR="00F30CBB">
                <w:rPr>
                  <w:rFonts w:ascii="Arial" w:hAnsi="Arial" w:cs="Arial"/>
                  <w:bCs/>
                  <w:sz w:val="20"/>
                  <w:szCs w:val="20"/>
                </w:rPr>
                <w:t>29. decembra 2023</w:t>
              </w:r>
            </w:ins>
            <w:r w:rsidRPr="002375BA">
              <w:rPr>
                <w:rFonts w:ascii="Arial" w:hAnsi="Arial" w:cs="Arial"/>
                <w:bCs/>
                <w:sz w:val="20"/>
                <w:szCs w:val="20"/>
              </w:rPr>
              <w:t>.</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1A5BB5CA"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r w:rsidR="002375BA" w:rsidRPr="00855874">
              <w:rPr>
                <w:rFonts w:ascii="Arial" w:hAnsi="Arial" w:cs="Arial"/>
                <w:bCs/>
                <w:sz w:val="20"/>
                <w:szCs w:val="20"/>
              </w:rPr>
              <w:t>overí znenie čestného vyhlásenia, ktoré tvorí súčasť formulára ŽoPr</w:t>
            </w:r>
            <w:r w:rsidR="002375BA">
              <w:rPr>
                <w:rFonts w:ascii="Arial" w:hAnsi="Arial" w:cs="Arial"/>
                <w:bCs/>
                <w:sz w:val="20"/>
                <w:szCs w:val="20"/>
              </w:rPr>
              <w:t xml:space="preserve"> a </w:t>
            </w:r>
            <w:r w:rsidRPr="00337B8D">
              <w:rPr>
                <w:rFonts w:ascii="Arial" w:hAnsi="Arial" w:cs="Arial"/>
                <w:bCs/>
                <w:sz w:val="20"/>
                <w:szCs w:val="20"/>
              </w:rPr>
              <w:t>v</w:t>
            </w:r>
            <w:r w:rsidR="002375BA">
              <w:rPr>
                <w:rFonts w:ascii="Arial" w:hAnsi="Arial" w:cs="Arial"/>
                <w:bCs/>
                <w:sz w:val="20"/>
                <w:szCs w:val="20"/>
              </w:rPr>
              <w:t> </w:t>
            </w:r>
            <w:r w:rsidRPr="00337B8D">
              <w:rPr>
                <w:rFonts w:ascii="Arial" w:hAnsi="Arial" w:cs="Arial"/>
                <w:bCs/>
                <w:sz w:val="20"/>
                <w:szCs w:val="20"/>
              </w:rPr>
              <w:t>rámci odborného hodnotenia projektu posúdi, či je projekt v</w:t>
            </w:r>
            <w:r w:rsidR="002375BA">
              <w:rPr>
                <w:rFonts w:ascii="Arial" w:hAnsi="Arial" w:cs="Arial"/>
                <w:bCs/>
                <w:sz w:val="20"/>
                <w:szCs w:val="20"/>
              </w:rPr>
              <w:t> </w:t>
            </w:r>
            <w:r w:rsidRPr="00337B8D">
              <w:rPr>
                <w:rFonts w:ascii="Arial" w:hAnsi="Arial" w:cs="Arial"/>
                <w:bCs/>
                <w:sz w:val="20"/>
                <w:szCs w:val="20"/>
              </w:rPr>
              <w:t>súlade s</w:t>
            </w:r>
            <w:r w:rsidR="002375BA">
              <w:rPr>
                <w:rFonts w:ascii="Arial" w:hAnsi="Arial" w:cs="Arial"/>
                <w:bCs/>
                <w:sz w:val="20"/>
                <w:szCs w:val="20"/>
              </w:rPr>
              <w:t> </w:t>
            </w:r>
            <w:r w:rsidRPr="00337B8D">
              <w:rPr>
                <w:rFonts w:ascii="Arial" w:hAnsi="Arial" w:cs="Arial"/>
                <w:bCs/>
                <w:sz w:val="20"/>
                <w:szCs w:val="20"/>
              </w:rPr>
              <w:t>podporovanými aktivitami v</w:t>
            </w:r>
            <w:r w:rsidR="002375BA">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6169E54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 xml:space="preserve">Podmienka, že žiadateľ nezačal </w:t>
            </w:r>
            <w:r w:rsidR="005C4823">
              <w:rPr>
                <w:rFonts w:ascii="Arial" w:hAnsi="Arial" w:cs="Arial"/>
                <w:b/>
                <w:sz w:val="20"/>
                <w:szCs w:val="20"/>
              </w:rPr>
              <w:t>realizáciu</w:t>
            </w:r>
            <w:r w:rsidRPr="00BE7B8E">
              <w:rPr>
                <w:rFonts w:ascii="Arial" w:hAnsi="Arial" w:cs="Arial"/>
                <w:b/>
                <w:sz w:val="20"/>
                <w:szCs w:val="20"/>
              </w:rPr>
              <w:t xml:space="preserve"> projekt</w:t>
            </w:r>
            <w:r w:rsidR="005C4823">
              <w:rPr>
                <w:rFonts w:ascii="Arial" w:hAnsi="Arial" w:cs="Arial"/>
                <w:b/>
                <w:sz w:val="20"/>
                <w:szCs w:val="20"/>
              </w:rPr>
              <w:t>u</w:t>
            </w:r>
            <w:r w:rsidRPr="00BE7B8E">
              <w:rPr>
                <w:rFonts w:ascii="Arial" w:hAnsi="Arial" w:cs="Arial"/>
                <w:b/>
                <w:sz w:val="20"/>
                <w:szCs w:val="20"/>
              </w:rPr>
              <w:t xml:space="preserve"> pred</w:t>
            </w:r>
            <w:r>
              <w:rPr>
                <w:rFonts w:ascii="Arial" w:hAnsi="Arial" w:cs="Arial"/>
                <w:b/>
                <w:sz w:val="20"/>
                <w:szCs w:val="20"/>
              </w:rPr>
              <w:t xml:space="preserve"> </w:t>
            </w:r>
            <w:r w:rsidR="005C4823" w:rsidRPr="00263E87">
              <w:rPr>
                <w:rFonts w:ascii="Arial" w:hAnsi="Arial" w:cs="Arial"/>
                <w:b/>
                <w:sz w:val="20"/>
                <w:szCs w:val="20"/>
              </w:rPr>
              <w:t>predložením ŽoPr na MAS</w:t>
            </w:r>
          </w:p>
        </w:tc>
      </w:tr>
      <w:tr w:rsidR="00997F82" w:rsidRPr="006A79F0" w14:paraId="106D644A" w14:textId="77777777" w:rsidTr="00687273">
        <w:tc>
          <w:tcPr>
            <w:tcW w:w="9776" w:type="dxa"/>
            <w:shd w:val="clear" w:color="auto" w:fill="auto"/>
          </w:tcPr>
          <w:p w14:paraId="7523E79E" w14:textId="200EA6B4"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24F0CB89"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5C4823">
              <w:rPr>
                <w:rFonts w:ascii="Arial" w:hAnsi="Arial" w:cs="Arial"/>
                <w:bCs/>
                <w:sz w:val="20"/>
                <w:szCs w:val="20"/>
              </w:rPr>
              <w:t>realizáciu</w:t>
            </w:r>
            <w:r w:rsidRPr="00440325">
              <w:rPr>
                <w:rFonts w:ascii="Arial" w:hAnsi="Arial" w:cs="Arial"/>
                <w:bCs/>
                <w:sz w:val="20"/>
                <w:szCs w:val="20"/>
              </w:rPr>
              <w:t xml:space="preserve"> </w:t>
            </w:r>
            <w:r w:rsidR="005C4823">
              <w:rPr>
                <w:rFonts w:ascii="Arial" w:hAnsi="Arial" w:cs="Arial"/>
                <w:bCs/>
                <w:sz w:val="20"/>
                <w:szCs w:val="20"/>
              </w:rPr>
              <w:t xml:space="preserve">projektu </w:t>
            </w:r>
            <w:r>
              <w:rPr>
                <w:rFonts w:ascii="Arial" w:hAnsi="Arial" w:cs="Arial"/>
                <w:bCs/>
                <w:sz w:val="20"/>
                <w:szCs w:val="20"/>
              </w:rPr>
              <w:t xml:space="preserve">pred </w:t>
            </w:r>
            <w:r w:rsidR="005C4823">
              <w:rPr>
                <w:rFonts w:ascii="Arial" w:hAnsi="Arial" w:cs="Arial"/>
                <w:bCs/>
                <w:sz w:val="20"/>
                <w:szCs w:val="20"/>
              </w:rPr>
              <w:t xml:space="preserve">predložením ŽoPr na MAS </w:t>
            </w:r>
            <w:r>
              <w:rPr>
                <w:rFonts w:ascii="Arial" w:hAnsi="Arial" w:cs="Arial"/>
                <w:bCs/>
                <w:sz w:val="20"/>
                <w:szCs w:val="20"/>
              </w:rPr>
              <w:t>.</w:t>
            </w:r>
          </w:p>
          <w:p w14:paraId="3E390E2C" w14:textId="44BD15D2"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5C4823">
              <w:rPr>
                <w:rFonts w:ascii="Arial" w:hAnsi="Arial" w:cs="Arial"/>
                <w:bCs/>
                <w:sz w:val="20"/>
                <w:szCs w:val="20"/>
              </w:rPr>
              <w:t xml:space="preserve">realizácie projektu </w:t>
            </w:r>
            <w:r w:rsidRPr="00440325">
              <w:rPr>
                <w:rFonts w:ascii="Arial" w:hAnsi="Arial" w:cs="Arial"/>
                <w:bCs/>
                <w:sz w:val="20"/>
                <w:szCs w:val="20"/>
              </w:rPr>
              <w:t>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1229E13E"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Prípravné práce</w:t>
            </w:r>
            <w:r w:rsidR="005C4823">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5C4823">
              <w:rPr>
                <w:rFonts w:ascii="Arial" w:hAnsi="Arial" w:cs="Arial"/>
                <w:bCs/>
                <w:sz w:val="20"/>
                <w:szCs w:val="20"/>
              </w:rPr>
              <w:t>ajú</w:t>
            </w:r>
            <w:r w:rsidRPr="00440325">
              <w:rPr>
                <w:rFonts w:ascii="Arial" w:hAnsi="Arial" w:cs="Arial"/>
                <w:bCs/>
                <w:sz w:val="20"/>
                <w:szCs w:val="20"/>
              </w:rPr>
              <w:t xml:space="preserve"> za </w:t>
            </w:r>
            <w:r w:rsidR="005C4823">
              <w:rPr>
                <w:rFonts w:ascii="Arial" w:hAnsi="Arial" w:cs="Arial"/>
                <w:bCs/>
                <w:sz w:val="20"/>
                <w:szCs w:val="20"/>
              </w:rPr>
              <w:t>realizáciu projektu.</w:t>
            </w:r>
          </w:p>
          <w:p w14:paraId="39733C18" w14:textId="4FC4B72D"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 xml:space="preserve">MAS </w:t>
            </w:r>
            <w:ins w:id="253" w:author="LS" w:date="2023-05-29T10:02:00Z">
              <w:r w:rsidR="009C1511">
                <w:rPr>
                  <w:rFonts w:ascii="Arial" w:hAnsi="Arial" w:cs="Arial"/>
                  <w:bCs/>
                  <w:sz w:val="20"/>
                  <w:szCs w:val="20"/>
                </w:rPr>
                <w:t xml:space="preserve">dáva </w:t>
              </w:r>
            </w:ins>
            <w:del w:id="254" w:author="LS" w:date="2023-05-29T10:02:00Z">
              <w:r w:rsidRPr="002123FB" w:rsidDel="009C1511">
                <w:rPr>
                  <w:rFonts w:ascii="Arial" w:hAnsi="Arial" w:cs="Arial"/>
                  <w:bCs/>
                  <w:sz w:val="20"/>
                  <w:szCs w:val="20"/>
                </w:rPr>
                <w:delText xml:space="preserve">odporúča </w:delText>
              </w:r>
            </w:del>
            <w:r w:rsidRPr="002123FB">
              <w:rPr>
                <w:rFonts w:ascii="Arial" w:hAnsi="Arial" w:cs="Arial"/>
                <w:bCs/>
                <w:sz w:val="20"/>
                <w:szCs w:val="20"/>
              </w:rPr>
              <w:t>žiadateľovi</w:t>
            </w:r>
            <w:ins w:id="255" w:author="LS" w:date="2023-05-29T10:02:00Z">
              <w:r w:rsidR="009C1511">
                <w:rPr>
                  <w:rFonts w:ascii="Arial" w:hAnsi="Arial" w:cs="Arial"/>
                  <w:bCs/>
                  <w:sz w:val="20"/>
                  <w:szCs w:val="20"/>
                </w:rPr>
                <w:t xml:space="preserve"> na zváženie odkonzultovať s</w:t>
              </w:r>
            </w:ins>
            <w:ins w:id="256" w:author="LS" w:date="2023-05-29T10:03:00Z">
              <w:r w:rsidR="009C1511">
                <w:rPr>
                  <w:rFonts w:ascii="Arial" w:hAnsi="Arial" w:cs="Arial"/>
                  <w:bCs/>
                  <w:sz w:val="20"/>
                  <w:szCs w:val="20"/>
                </w:rPr>
                <w:t> MAS možnosť</w:t>
              </w:r>
            </w:ins>
            <w:r w:rsidRPr="002123FB">
              <w:rPr>
                <w:rFonts w:ascii="Arial" w:hAnsi="Arial" w:cs="Arial"/>
                <w:bCs/>
                <w:sz w:val="20"/>
                <w:szCs w:val="20"/>
              </w:rPr>
              <w:t>, aby:</w:t>
            </w:r>
          </w:p>
          <w:p w14:paraId="14D549E0" w14:textId="345D5424"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5C4823">
              <w:rPr>
                <w:rFonts w:ascii="Arial" w:hAnsi="Arial" w:cs="Arial"/>
                <w:bCs/>
                <w:sz w:val="20"/>
                <w:szCs w:val="20"/>
              </w:rPr>
              <w:t xml:space="preserve">realizácia projektu začala </w:t>
            </w:r>
            <w:r w:rsidRPr="002123FB">
              <w:rPr>
                <w:rFonts w:ascii="Arial" w:hAnsi="Arial" w:cs="Arial"/>
                <w:bCs/>
                <w:sz w:val="20"/>
                <w:szCs w:val="20"/>
              </w:rPr>
              <w:t xml:space="preserve">pred </w:t>
            </w:r>
            <w:r w:rsidR="005C4823">
              <w:rPr>
                <w:rFonts w:ascii="Arial" w:hAnsi="Arial" w:cs="Arial"/>
                <w:bCs/>
                <w:sz w:val="20"/>
                <w:szCs w:val="20"/>
              </w:rPr>
              <w:t xml:space="preserve">predložením ŽoPr na MAS </w:t>
            </w:r>
            <w:r w:rsidRPr="002123FB">
              <w:rPr>
                <w:rFonts w:ascii="Arial" w:hAnsi="Arial" w:cs="Arial"/>
                <w:bCs/>
                <w:sz w:val="20"/>
                <w:szCs w:val="20"/>
              </w:rPr>
              <w:t>napr.:</w:t>
            </w:r>
          </w:p>
          <w:p w14:paraId="557FD218" w14:textId="7B71A7B7"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5C4823">
              <w:rPr>
                <w:rFonts w:ascii="Arial" w:hAnsi="Arial" w:cs="Arial"/>
                <w:bCs/>
                <w:sz w:val="20"/>
                <w:szCs w:val="20"/>
              </w:rPr>
              <w:t>moment predloženia ŽoPr na MAS,</w:t>
            </w:r>
          </w:p>
          <w:p w14:paraId="23ABB3A5" w14:textId="0A0F86E2"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w:t>
            </w:r>
            <w:r w:rsidR="005C4823">
              <w:rPr>
                <w:rFonts w:ascii="Arial" w:hAnsi="Arial" w:cs="Arial"/>
                <w:bCs/>
                <w:sz w:val="20"/>
                <w:szCs w:val="20"/>
              </w:rPr>
              <w:t xml:space="preserve"> </w:t>
            </w:r>
            <w:r w:rsidRPr="00974FED">
              <w:rPr>
                <w:rFonts w:ascii="Arial" w:hAnsi="Arial" w:cs="Arial"/>
                <w:bCs/>
                <w:sz w:val="20"/>
                <w:szCs w:val="20"/>
              </w:rPr>
              <w:t>/</w:t>
            </w:r>
            <w:r w:rsidR="005C4823">
              <w:rPr>
                <w:rFonts w:ascii="Arial" w:hAnsi="Arial" w:cs="Arial"/>
                <w:bCs/>
                <w:sz w:val="20"/>
                <w:szCs w:val="20"/>
              </w:rPr>
              <w:t xml:space="preserve"> </w:t>
            </w:r>
            <w:r w:rsidRPr="00974FED">
              <w:rPr>
                <w:rFonts w:ascii="Arial" w:hAnsi="Arial" w:cs="Arial"/>
                <w:bCs/>
                <w:sz w:val="20"/>
                <w:szCs w:val="20"/>
              </w:rPr>
              <w:t>obstarávania bez identifikácie nedostatkov vo verejnom obstarávaní</w:t>
            </w:r>
            <w:r w:rsidR="005C4823">
              <w:rPr>
                <w:rFonts w:ascii="Arial" w:hAnsi="Arial" w:cs="Arial"/>
                <w:bCs/>
                <w:sz w:val="20"/>
                <w:szCs w:val="20"/>
              </w:rPr>
              <w:t xml:space="preserve"> </w:t>
            </w:r>
            <w:r w:rsidRPr="00974FED">
              <w:rPr>
                <w:rFonts w:ascii="Arial" w:hAnsi="Arial" w:cs="Arial"/>
                <w:bCs/>
                <w:sz w:val="20"/>
                <w:szCs w:val="20"/>
              </w:rPr>
              <w:t>/</w:t>
            </w:r>
            <w:r w:rsidR="005C4823">
              <w:rPr>
                <w:rFonts w:ascii="Arial" w:hAnsi="Arial" w:cs="Arial"/>
                <w:bCs/>
                <w:sz w:val="20"/>
                <w:szCs w:val="20"/>
              </w:rPr>
              <w:t xml:space="preserve"> </w:t>
            </w:r>
            <w:r w:rsidRPr="00974FED">
              <w:rPr>
                <w:rFonts w:ascii="Arial" w:hAnsi="Arial" w:cs="Arial"/>
                <w:bCs/>
                <w:sz w:val="20"/>
                <w:szCs w:val="20"/>
              </w:rPr>
              <w:t>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523C11FD"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9E0B25">
              <w:rPr>
                <w:rFonts w:ascii="Arial" w:hAnsi="Arial" w:cs="Arial"/>
                <w:bCs/>
                <w:sz w:val="20"/>
                <w:szCs w:val="20"/>
              </w:rPr>
              <w:t>predložení ŽoPr na MAS</w:t>
            </w:r>
            <w:r w:rsidRPr="002123FB">
              <w:rPr>
                <w:rFonts w:ascii="Arial" w:hAnsi="Arial" w:cs="Arial"/>
                <w:bCs/>
                <w:sz w:val="20"/>
                <w:szCs w:val="20"/>
              </w:rPr>
              <w:t>.</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6A3F87E2" w14:textId="3566FECB" w:rsidR="009E0B25" w:rsidRDefault="00997F82" w:rsidP="009E0B25">
            <w:pPr>
              <w:pStyle w:val="Odsekzoznamu"/>
              <w:spacing w:before="120" w:after="120" w:line="240" w:lineRule="auto"/>
              <w:ind w:left="85" w:right="85"/>
              <w:contextualSpacing w:val="0"/>
              <w:jc w:val="both"/>
              <w:rPr>
                <w:rFonts w:ascii="Arial" w:hAnsi="Arial" w:cs="Arial"/>
                <w:b/>
                <w:bCs/>
                <w:sz w:val="20"/>
                <w:szCs w:val="20"/>
              </w:rPr>
            </w:pPr>
            <w:bookmarkStart w:id="257" w:name="_Hlk500341825"/>
            <w:r>
              <w:rPr>
                <w:rFonts w:ascii="Arial" w:hAnsi="Arial" w:cs="Arial"/>
                <w:bCs/>
                <w:sz w:val="20"/>
                <w:szCs w:val="20"/>
              </w:rPr>
              <w:lastRenderedPageBreak/>
              <w:t>Informácie uvedené v</w:t>
            </w:r>
            <w:r w:rsidR="009E0B25">
              <w:rPr>
                <w:rFonts w:ascii="Arial" w:hAnsi="Arial" w:cs="Arial"/>
                <w:bCs/>
                <w:sz w:val="20"/>
                <w:szCs w:val="20"/>
              </w:rPr>
              <w:t xml:space="preserve"> ŽoPr. </w:t>
            </w:r>
            <w:r w:rsidRPr="001F15D0">
              <w:rPr>
                <w:rFonts w:ascii="Arial" w:hAnsi="Arial" w:cs="Arial"/>
                <w:bCs/>
                <w:sz w:val="20"/>
                <w:szCs w:val="20"/>
              </w:rPr>
              <w:t xml:space="preserve">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w:t>
            </w:r>
            <w:r w:rsidR="009E0B25">
              <w:rPr>
                <w:rFonts w:ascii="Arial" w:hAnsi="Arial" w:cs="Arial"/>
                <w:bCs/>
                <w:sz w:val="20"/>
                <w:szCs w:val="20"/>
              </w:rPr>
              <w:t xml:space="preserve">al realizáciu projektu pred predložením ŽoPr na MAS. </w:t>
            </w:r>
            <w:bookmarkEnd w:id="257"/>
          </w:p>
          <w:p w14:paraId="527B6F86" w14:textId="5D5D958F" w:rsidR="00997F82" w:rsidRPr="00543D57" w:rsidRDefault="00997F82" w:rsidP="009357F9">
            <w:pPr>
              <w:pStyle w:val="Odsekzoznamu"/>
              <w:spacing w:before="12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4342A45F" w14:textId="31C4FFA1" w:rsidR="00203121" w:rsidRDefault="00997F82" w:rsidP="009357F9">
            <w:pPr>
              <w:pStyle w:val="Odsekzoznamu"/>
              <w:spacing w:before="120" w:after="120" w:line="240" w:lineRule="auto"/>
              <w:ind w:left="85" w:right="85"/>
              <w:contextualSpacing w:val="0"/>
              <w:jc w:val="both"/>
              <w:rPr>
                <w:ins w:id="258" w:author="LS" w:date="2023-06-28T12:03:00Z"/>
                <w:rFonts w:ascii="Arial" w:hAnsi="Arial" w:cs="Arial"/>
                <w:bCs/>
                <w:sz w:val="20"/>
                <w:szCs w:val="20"/>
              </w:rPr>
            </w:pPr>
            <w:r w:rsidRPr="001B037E">
              <w:rPr>
                <w:rFonts w:ascii="Arial" w:hAnsi="Arial" w:cs="Arial"/>
                <w:bCs/>
                <w:sz w:val="20"/>
                <w:szCs w:val="20"/>
              </w:rPr>
              <w:t xml:space="preserve">Žiadateľ je </w:t>
            </w:r>
            <w:r w:rsidRPr="00EF3F50">
              <w:rPr>
                <w:rFonts w:ascii="Arial" w:hAnsi="Arial" w:cs="Arial"/>
                <w:bCs/>
                <w:sz w:val="20"/>
                <w:szCs w:val="20"/>
              </w:rPr>
              <w:t>povinný realizovať projekt na území MAS</w:t>
            </w:r>
            <w:r w:rsidR="009E0B25">
              <w:rPr>
                <w:rFonts w:ascii="Arial" w:hAnsi="Arial" w:cs="Arial"/>
                <w:bCs/>
                <w:sz w:val="20"/>
                <w:szCs w:val="20"/>
              </w:rPr>
              <w:t>.</w:t>
            </w:r>
            <w:r w:rsidR="00203121" w:rsidRPr="00EF3F50">
              <w:rPr>
                <w:rFonts w:ascii="Arial" w:hAnsi="Arial" w:cs="Arial"/>
                <w:bCs/>
                <w:sz w:val="20"/>
                <w:szCs w:val="20"/>
              </w:rPr>
              <w:t xml:space="preserve"> </w:t>
            </w:r>
          </w:p>
          <w:p w14:paraId="69F032D4" w14:textId="0A58C950" w:rsidR="00276DA0" w:rsidRPr="00276DA0" w:rsidRDefault="00276DA0" w:rsidP="00276DA0">
            <w:pPr>
              <w:rPr>
                <w:ins w:id="259" w:author="LS" w:date="2023-06-28T12:06:00Z"/>
                <w:rFonts w:ascii="Arial" w:hAnsi="Arial" w:cs="Arial"/>
                <w:sz w:val="20"/>
                <w:szCs w:val="20"/>
              </w:rPr>
            </w:pPr>
            <w:ins w:id="260" w:author="LS" w:date="2023-06-28T12:06:00Z">
              <w:r w:rsidRPr="00276DA0">
                <w:rPr>
                  <w:rFonts w:ascii="Arial" w:hAnsi="Arial" w:cs="Arial"/>
                  <w:sz w:val="20"/>
                  <w:szCs w:val="20"/>
                </w:rPr>
                <w:t>Batizovce</w:t>
              </w:r>
            </w:ins>
            <w:ins w:id="261" w:author="LS" w:date="2023-06-28T12:07:00Z">
              <w:r w:rsidRPr="00276DA0">
                <w:rPr>
                  <w:rFonts w:ascii="Arial" w:hAnsi="Arial" w:cs="Arial"/>
                  <w:sz w:val="20"/>
                  <w:szCs w:val="20"/>
                </w:rPr>
                <w:t>, Gerlachov</w:t>
              </w:r>
              <w:r>
                <w:rPr>
                  <w:rFonts w:ascii="Arial" w:hAnsi="Arial" w:cs="Arial"/>
                  <w:sz w:val="20"/>
                  <w:szCs w:val="20"/>
                </w:rPr>
                <w:t xml:space="preserve">, </w:t>
              </w:r>
              <w:r w:rsidRPr="00276DA0">
                <w:rPr>
                  <w:rFonts w:ascii="Arial" w:hAnsi="Arial" w:cs="Arial"/>
                  <w:sz w:val="20"/>
                  <w:szCs w:val="20"/>
                </w:rPr>
                <w:t>Liptovská Teplička</w:t>
              </w:r>
              <w:r>
                <w:rPr>
                  <w:rFonts w:ascii="Arial" w:hAnsi="Arial" w:cs="Arial"/>
                  <w:sz w:val="20"/>
                  <w:szCs w:val="20"/>
                </w:rPr>
                <w:t xml:space="preserve">, </w:t>
              </w:r>
            </w:ins>
            <w:ins w:id="262" w:author="LS" w:date="2023-06-28T12:08:00Z">
              <w:r w:rsidRPr="00276DA0">
                <w:rPr>
                  <w:rFonts w:ascii="Arial" w:hAnsi="Arial" w:cs="Arial"/>
                  <w:sz w:val="20"/>
                  <w:szCs w:val="20"/>
                </w:rPr>
                <w:t>Mengusovce</w:t>
              </w:r>
              <w:r>
                <w:rPr>
                  <w:rFonts w:ascii="Arial" w:hAnsi="Arial" w:cs="Arial"/>
                  <w:sz w:val="20"/>
                  <w:szCs w:val="20"/>
                </w:rPr>
                <w:t xml:space="preserve">, </w:t>
              </w:r>
              <w:r w:rsidRPr="00276DA0">
                <w:rPr>
                  <w:rFonts w:ascii="Arial" w:hAnsi="Arial" w:cs="Arial"/>
                  <w:sz w:val="20"/>
                  <w:szCs w:val="20"/>
                </w:rPr>
                <w:t>Mlynčeky</w:t>
              </w:r>
              <w:r>
                <w:rPr>
                  <w:rFonts w:ascii="Arial" w:hAnsi="Arial" w:cs="Arial"/>
                  <w:sz w:val="20"/>
                  <w:szCs w:val="20"/>
                </w:rPr>
                <w:t xml:space="preserve">, </w:t>
              </w:r>
              <w:r w:rsidRPr="00276DA0">
                <w:rPr>
                  <w:rFonts w:ascii="Arial" w:hAnsi="Arial" w:cs="Arial"/>
                  <w:sz w:val="20"/>
                  <w:szCs w:val="20"/>
                </w:rPr>
                <w:t>Mlynica</w:t>
              </w:r>
              <w:r>
                <w:rPr>
                  <w:rFonts w:ascii="Arial" w:hAnsi="Arial" w:cs="Arial"/>
                  <w:sz w:val="20"/>
                  <w:szCs w:val="20"/>
                </w:rPr>
                <w:t xml:space="preserve">, </w:t>
              </w:r>
              <w:r w:rsidRPr="00276DA0">
                <w:rPr>
                  <w:rFonts w:ascii="Arial" w:hAnsi="Arial" w:cs="Arial"/>
                  <w:sz w:val="20"/>
                  <w:szCs w:val="20"/>
                </w:rPr>
                <w:t>Nová Lesná</w:t>
              </w:r>
              <w:r>
                <w:rPr>
                  <w:rFonts w:ascii="Arial" w:hAnsi="Arial" w:cs="Arial"/>
                  <w:sz w:val="20"/>
                  <w:szCs w:val="20"/>
                </w:rPr>
                <w:t xml:space="preserve">, </w:t>
              </w:r>
            </w:ins>
            <w:ins w:id="263" w:author="LS" w:date="2023-06-28T12:09:00Z">
              <w:r w:rsidRPr="00276DA0">
                <w:rPr>
                  <w:rFonts w:ascii="Arial" w:hAnsi="Arial" w:cs="Arial"/>
                  <w:sz w:val="20"/>
                  <w:szCs w:val="20"/>
                </w:rPr>
                <w:t>Poprad</w:t>
              </w:r>
              <w:r>
                <w:rPr>
                  <w:rFonts w:ascii="Arial" w:hAnsi="Arial" w:cs="Arial"/>
                  <w:sz w:val="20"/>
                  <w:szCs w:val="20"/>
                </w:rPr>
                <w:t xml:space="preserve">, </w:t>
              </w:r>
              <w:r w:rsidRPr="00276DA0">
                <w:rPr>
                  <w:rFonts w:ascii="Arial" w:hAnsi="Arial" w:cs="Arial"/>
                  <w:sz w:val="20"/>
                  <w:szCs w:val="20"/>
                </w:rPr>
                <w:t>Stará Lesná</w:t>
              </w:r>
              <w:r>
                <w:rPr>
                  <w:rFonts w:ascii="Arial" w:hAnsi="Arial" w:cs="Arial"/>
                  <w:sz w:val="20"/>
                  <w:szCs w:val="20"/>
                </w:rPr>
                <w:t xml:space="preserve">, </w:t>
              </w:r>
              <w:r w:rsidRPr="00276DA0">
                <w:rPr>
                  <w:rFonts w:ascii="Arial" w:hAnsi="Arial" w:cs="Arial"/>
                  <w:sz w:val="20"/>
                  <w:szCs w:val="20"/>
                </w:rPr>
                <w:t>Svit</w:t>
              </w:r>
              <w:r>
                <w:rPr>
                  <w:rFonts w:ascii="Arial" w:hAnsi="Arial" w:cs="Arial"/>
                  <w:sz w:val="20"/>
                  <w:szCs w:val="20"/>
                </w:rPr>
                <w:t xml:space="preserve">, </w:t>
              </w:r>
              <w:r w:rsidRPr="00276DA0">
                <w:rPr>
                  <w:rFonts w:ascii="Arial" w:hAnsi="Arial" w:cs="Arial"/>
                  <w:sz w:val="20"/>
                  <w:szCs w:val="20"/>
                </w:rPr>
                <w:t>Štôla</w:t>
              </w:r>
            </w:ins>
            <w:ins w:id="264" w:author="LS" w:date="2023-06-28T12:10:00Z">
              <w:r>
                <w:rPr>
                  <w:rFonts w:ascii="Arial" w:hAnsi="Arial" w:cs="Arial"/>
                  <w:sz w:val="20"/>
                  <w:szCs w:val="20"/>
                </w:rPr>
                <w:t xml:space="preserve">, </w:t>
              </w:r>
              <w:r w:rsidRPr="00276DA0">
                <w:rPr>
                  <w:rFonts w:ascii="Arial" w:hAnsi="Arial" w:cs="Arial"/>
                  <w:sz w:val="20"/>
                  <w:szCs w:val="20"/>
                </w:rPr>
                <w:t>Štrba</w:t>
              </w:r>
              <w:r>
                <w:rPr>
                  <w:rFonts w:ascii="Arial" w:hAnsi="Arial" w:cs="Arial"/>
                  <w:sz w:val="20"/>
                  <w:szCs w:val="20"/>
                </w:rPr>
                <w:t xml:space="preserve">, </w:t>
              </w:r>
              <w:r w:rsidRPr="00276DA0">
                <w:rPr>
                  <w:rFonts w:ascii="Arial" w:hAnsi="Arial" w:cs="Arial"/>
                  <w:sz w:val="20"/>
                  <w:szCs w:val="20"/>
                </w:rPr>
                <w:t>Veľká Lomnica</w:t>
              </w:r>
              <w:r>
                <w:rPr>
                  <w:rFonts w:ascii="Arial" w:hAnsi="Arial" w:cs="Arial"/>
                  <w:sz w:val="20"/>
                  <w:szCs w:val="20"/>
                </w:rPr>
                <w:t xml:space="preserve">, </w:t>
              </w:r>
              <w:r w:rsidRPr="00276DA0">
                <w:rPr>
                  <w:rFonts w:ascii="Arial" w:hAnsi="Arial" w:cs="Arial"/>
                  <w:sz w:val="20"/>
                  <w:szCs w:val="20"/>
                </w:rPr>
                <w:t>Veľký Slavkov</w:t>
              </w:r>
              <w:r>
                <w:rPr>
                  <w:rFonts w:ascii="Arial" w:hAnsi="Arial" w:cs="Arial"/>
                  <w:sz w:val="20"/>
                  <w:szCs w:val="20"/>
                </w:rPr>
                <w:t xml:space="preserve">, </w:t>
              </w:r>
              <w:r w:rsidRPr="00276DA0">
                <w:rPr>
                  <w:rFonts w:ascii="Arial" w:hAnsi="Arial" w:cs="Arial"/>
                  <w:sz w:val="20"/>
                  <w:szCs w:val="20"/>
                </w:rPr>
                <w:t>Vysoké Tatry</w:t>
              </w:r>
              <w:r>
                <w:rPr>
                  <w:rFonts w:ascii="Arial" w:hAnsi="Arial" w:cs="Arial"/>
                  <w:sz w:val="20"/>
                  <w:szCs w:val="20"/>
                </w:rPr>
                <w:t>,</w:t>
              </w:r>
            </w:ins>
          </w:p>
          <w:p w14:paraId="3F789353" w14:textId="6DE52F6A" w:rsidR="00D03ED9" w:rsidRPr="00EF3F50" w:rsidDel="00276DA0" w:rsidRDefault="00D03ED9" w:rsidP="009357F9">
            <w:pPr>
              <w:pStyle w:val="Odsekzoznamu"/>
              <w:spacing w:before="120" w:after="120" w:line="240" w:lineRule="auto"/>
              <w:ind w:left="85" w:right="85"/>
              <w:contextualSpacing w:val="0"/>
              <w:jc w:val="both"/>
              <w:rPr>
                <w:del w:id="265" w:author="LS" w:date="2023-06-28T12:11:00Z"/>
                <w:rFonts w:ascii="Arial" w:hAnsi="Arial" w:cs="Arial"/>
                <w:bCs/>
                <w:sz w:val="20"/>
                <w:szCs w:val="20"/>
              </w:rPr>
            </w:pP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EF3F50">
              <w:rPr>
                <w:rFonts w:ascii="Arial" w:hAnsi="Arial" w:cs="Arial"/>
                <w:b/>
                <w:bCs/>
                <w:sz w:val="20"/>
                <w:szCs w:val="20"/>
              </w:rPr>
              <w:t>Forma preukázania</w:t>
            </w:r>
            <w:r w:rsidRPr="001B037E">
              <w:rPr>
                <w:rFonts w:ascii="Arial" w:hAnsi="Arial" w:cs="Arial"/>
                <w:b/>
                <w:bCs/>
                <w:sz w:val="20"/>
                <w:szCs w:val="20"/>
              </w:rPr>
              <w:t>:</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5862CD44"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súlade s podmienkou poskytnutia príspevku č</w:t>
            </w:r>
            <w:r w:rsidRPr="00AA3933">
              <w:rPr>
                <w:rFonts w:ascii="Arial" w:hAnsi="Arial" w:cs="Arial"/>
                <w:bCs/>
                <w:sz w:val="20"/>
                <w:szCs w:val="20"/>
              </w:rPr>
              <w:t xml:space="preserve">. </w:t>
            </w:r>
            <w:r w:rsidR="00FA0F89" w:rsidRPr="00AA3933">
              <w:rPr>
                <w:rFonts w:ascii="Arial" w:hAnsi="Arial" w:cs="Arial"/>
                <w:bCs/>
                <w:sz w:val="20"/>
                <w:szCs w:val="20"/>
              </w:rPr>
              <w:t>1</w:t>
            </w:r>
            <w:r w:rsidR="003D72D9" w:rsidRPr="00AA3933">
              <w:rPr>
                <w:rFonts w:ascii="Arial" w:hAnsi="Arial" w:cs="Arial"/>
                <w:bCs/>
                <w:sz w:val="20"/>
                <w:szCs w:val="20"/>
              </w:rPr>
              <w:t>8</w:t>
            </w:r>
            <w:r w:rsidRPr="00AA3933">
              <w:rPr>
                <w:rFonts w:ascii="Arial" w:hAnsi="Arial" w:cs="Arial"/>
                <w:bCs/>
                <w:sz w:val="20"/>
                <w:szCs w:val="20"/>
              </w:rPr>
              <w:t>)</w:t>
            </w:r>
            <w:r w:rsidRPr="00AC73D7">
              <w:rPr>
                <w:rFonts w:ascii="Arial" w:hAnsi="Arial" w:cs="Arial"/>
                <w:bCs/>
                <w:sz w:val="20"/>
                <w:szCs w:val="20"/>
              </w:rPr>
              <w:t xml:space="preserve">. </w:t>
            </w:r>
            <w:bookmarkStart w:id="266"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266"/>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6A32B6F3" w14:textId="625989C5" w:rsidR="00C81AB5" w:rsidRDefault="00997F82" w:rsidP="00C81AB5">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9E0B25">
              <w:rPr>
                <w:rFonts w:ascii="Arial" w:hAnsi="Arial" w:cs="Arial"/>
                <w:bCs/>
                <w:sz w:val="20"/>
                <w:szCs w:val="20"/>
              </w:rPr>
              <w:t xml:space="preserve">ej </w:t>
            </w:r>
            <w:r w:rsidRPr="00AA50FD">
              <w:rPr>
                <w:rFonts w:ascii="Arial" w:hAnsi="Arial" w:cs="Arial"/>
                <w:bCs/>
                <w:sz w:val="20"/>
                <w:szCs w:val="20"/>
              </w:rPr>
              <w:t xml:space="preserve"> aktivít</w:t>
            </w:r>
            <w:r w:rsidR="009E0B25">
              <w:rPr>
                <w:rFonts w:ascii="Arial" w:hAnsi="Arial" w:cs="Arial"/>
                <w:bCs/>
                <w:sz w:val="20"/>
                <w:szCs w:val="20"/>
              </w:rPr>
              <w:t>y</w:t>
            </w:r>
            <w:r w:rsidRPr="00AA50FD">
              <w:rPr>
                <w:rFonts w:ascii="Arial" w:hAnsi="Arial" w:cs="Arial"/>
                <w:bCs/>
                <w:sz w:val="20"/>
                <w:szCs w:val="20"/>
              </w:rPr>
              <w:t xml:space="preserve"> a oprávnených výdavkov</w:t>
            </w:r>
            <w:r w:rsidRPr="00771033">
              <w:rPr>
                <w:rFonts w:ascii="Arial" w:hAnsi="Arial" w:cs="Arial"/>
                <w:bCs/>
                <w:sz w:val="20"/>
                <w:szCs w:val="20"/>
              </w:rPr>
              <w:t>.</w:t>
            </w:r>
            <w:r w:rsidR="00C81AB5">
              <w:rPr>
                <w:rFonts w:ascii="Arial" w:hAnsi="Arial" w:cs="Arial"/>
                <w:bCs/>
                <w:sz w:val="20"/>
                <w:szCs w:val="20"/>
              </w:rPr>
              <w:t xml:space="preserve"> </w:t>
            </w:r>
          </w:p>
          <w:p w14:paraId="37CB38F5" w14:textId="77777777" w:rsidR="009E0B25" w:rsidRDefault="009E0B25" w:rsidP="009E0B2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Za oprávnené sú považované výlučne výdavky, ktoré vznikli (stavebné práce, tovary a/alebo služby, tvoriace predmet projektu uhradené dodávateľom) do 31. decembra 2023.</w:t>
            </w:r>
          </w:p>
          <w:p w14:paraId="5D5B9132" w14:textId="20072FDF"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sidR="009E0B25">
              <w:rPr>
                <w:rFonts w:ascii="Arial" w:hAnsi="Arial" w:cs="Arial"/>
                <w:bCs/>
                <w:sz w:val="20"/>
                <w:szCs w:val="20"/>
              </w:rPr>
              <w:t xml:space="preserve">č. 343/2015 Z. z. </w:t>
            </w:r>
            <w:r w:rsidRPr="00771033">
              <w:rPr>
                <w:rFonts w:ascii="Arial" w:hAnsi="Arial" w:cs="Arial"/>
                <w:bCs/>
                <w:sz w:val="20"/>
                <w:szCs w:val="20"/>
              </w:rPr>
              <w:t xml:space="preserve">o verejnom obstarávaní </w:t>
            </w:r>
            <w:r w:rsidR="009E0B25">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sidR="009E0B25">
              <w:rPr>
                <w:rFonts w:ascii="Arial" w:hAnsi="Arial" w:cs="Arial"/>
                <w:bCs/>
                <w:sz w:val="20"/>
                <w:szCs w:val="20"/>
              </w:rPr>
              <w:t>:</w:t>
            </w:r>
          </w:p>
          <w:p w14:paraId="1CB22E0E" w14:textId="77777777" w:rsidR="009E0B25" w:rsidRDefault="00000000" w:rsidP="009E0B25">
            <w:pPr>
              <w:pStyle w:val="Odsekzoznamu"/>
              <w:spacing w:before="120" w:after="120" w:line="240" w:lineRule="auto"/>
              <w:ind w:left="85" w:right="85"/>
              <w:contextualSpacing w:val="0"/>
              <w:jc w:val="both"/>
              <w:rPr>
                <w:rFonts w:ascii="Arial" w:hAnsi="Arial" w:cs="Arial"/>
                <w:bCs/>
                <w:sz w:val="20"/>
                <w:szCs w:val="20"/>
              </w:rPr>
            </w:pPr>
            <w:hyperlink r:id="rId15" w:history="1">
              <w:r w:rsidR="009E0B25"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3C6CD9D2" w14:textId="0269D556" w:rsidR="00997F82" w:rsidRPr="003D72D9" w:rsidRDefault="00997F82" w:rsidP="003D72D9">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sidR="003D72D9">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1CEF9710"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054D1F">
              <w:rPr>
                <w:rFonts w:ascii="Arial" w:hAnsi="Arial" w:cs="Arial"/>
                <w:bCs/>
                <w:sz w:val="20"/>
                <w:szCs w:val="20"/>
              </w:rPr>
              <w:t>3</w:t>
            </w:r>
            <w:r w:rsidR="00054D1F" w:rsidRPr="001B23D7">
              <w:rPr>
                <w:rFonts w:ascii="Arial" w:hAnsi="Arial" w:cs="Arial"/>
                <w:bCs/>
                <w:sz w:val="20"/>
                <w:szCs w:val="20"/>
              </w:rPr>
              <w:t xml:space="preserve"> </w:t>
            </w:r>
            <w:r w:rsidRPr="001B23D7">
              <w:rPr>
                <w:rFonts w:ascii="Arial" w:hAnsi="Arial" w:cs="Arial"/>
                <w:bCs/>
                <w:sz w:val="20"/>
                <w:szCs w:val="20"/>
              </w:rPr>
              <w:t xml:space="preserve">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45DCD940"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6" w:history="1">
              <w:r w:rsidR="003F1E06">
                <w:rPr>
                  <w:rStyle w:val="Hypertextovprepojenie"/>
                </w:rPr>
                <w:t>https://www.ip.gov.sk/app/registerNZ/</w:t>
              </w:r>
            </w:hyperlink>
            <w:r w:rsidR="003F1E06">
              <w:rPr>
                <w:rStyle w:val="Hypertextovprepojenie"/>
                <w:rFonts w:cs="Arial"/>
                <w:bCs/>
                <w:sz w:val="20"/>
                <w:szCs w:val="20"/>
              </w:rPr>
              <w:t>,</w:t>
            </w:r>
            <w:r w:rsidR="003F1E06">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2E8305F9" w:rsidR="00997F82" w:rsidRPr="00054D1F" w:rsidRDefault="00997F82" w:rsidP="009357F9">
            <w:pPr>
              <w:pStyle w:val="Odsekzoznamu"/>
              <w:keepNext/>
              <w:spacing w:before="120" w:after="120" w:line="240" w:lineRule="auto"/>
              <w:ind w:left="504" w:right="85"/>
              <w:contextualSpacing w:val="0"/>
              <w:rPr>
                <w:rFonts w:ascii="Arial" w:hAnsi="Arial" w:cs="Arial"/>
                <w:b/>
                <w:sz w:val="20"/>
                <w:szCs w:val="20"/>
              </w:rPr>
            </w:pPr>
          </w:p>
        </w:tc>
      </w:tr>
      <w:tr w:rsidR="00997F82" w:rsidRPr="006A79F0" w14:paraId="531FAC2C" w14:textId="77777777" w:rsidTr="00687273">
        <w:tc>
          <w:tcPr>
            <w:tcW w:w="9776" w:type="dxa"/>
            <w:shd w:val="clear" w:color="auto" w:fill="auto"/>
          </w:tcPr>
          <w:p w14:paraId="68D1C92D" w14:textId="7143D73E" w:rsidR="00997F82" w:rsidRPr="00054D1F"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52A55E3B"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67" w:name="_Ref498795443"/>
            <w:r w:rsidRPr="002451DC">
              <w:rPr>
                <w:rFonts w:ascii="Arial" w:hAnsi="Arial" w:cs="Arial"/>
                <w:b/>
                <w:sz w:val="20"/>
                <w:szCs w:val="20"/>
              </w:rPr>
              <w:t>Podmienka mať povolenia na realizáciu projektu</w:t>
            </w:r>
            <w:bookmarkEnd w:id="267"/>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5A8237D1"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054D1F">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09771ED8"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lastRenderedPageBreak/>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054D1F" w:rsidRPr="00613BEF">
              <w:rPr>
                <w:rFonts w:ascii="Arial" w:hAnsi="Arial" w:cs="Arial"/>
                <w:sz w:val="20"/>
                <w:szCs w:val="20"/>
                <w:lang w:eastAsia="en-US"/>
              </w:rPr>
              <w:fldChar w:fldCharType="begin"/>
            </w:r>
            <w:r w:rsidR="00054D1F" w:rsidRPr="00613BEF">
              <w:rPr>
                <w:rFonts w:ascii="Arial" w:hAnsi="Arial" w:cs="Arial"/>
                <w:sz w:val="20"/>
                <w:szCs w:val="20"/>
                <w:lang w:eastAsia="en-US"/>
              </w:rPr>
              <w:instrText xml:space="preserve"> REF _Ref498795443 \r \h  \* MERGEFORMAT </w:instrText>
            </w:r>
            <w:r w:rsidR="00054D1F" w:rsidRPr="00613BEF">
              <w:rPr>
                <w:rFonts w:ascii="Arial" w:hAnsi="Arial" w:cs="Arial"/>
                <w:sz w:val="20"/>
                <w:szCs w:val="20"/>
                <w:lang w:eastAsia="en-US"/>
              </w:rPr>
            </w:r>
            <w:r w:rsidR="00054D1F" w:rsidRPr="00613BEF">
              <w:rPr>
                <w:rFonts w:ascii="Arial" w:hAnsi="Arial" w:cs="Arial"/>
                <w:sz w:val="20"/>
                <w:szCs w:val="20"/>
                <w:lang w:eastAsia="en-US"/>
              </w:rPr>
              <w:fldChar w:fldCharType="separate"/>
            </w:r>
            <w:r w:rsidR="00054D1F">
              <w:rPr>
                <w:rFonts w:ascii="Arial" w:hAnsi="Arial" w:cs="Arial"/>
                <w:sz w:val="20"/>
                <w:szCs w:val="20"/>
                <w:lang w:eastAsia="en-US"/>
              </w:rPr>
              <w:t>13</w:t>
            </w:r>
            <w:r w:rsidR="00054D1F" w:rsidRPr="00613BEF">
              <w:rPr>
                <w:rFonts w:ascii="Arial" w:hAnsi="Arial" w:cs="Arial"/>
                <w:sz w:val="20"/>
                <w:szCs w:val="20"/>
                <w:lang w:eastAsia="en-US"/>
              </w:rPr>
              <w:fldChar w:fldCharType="end"/>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68" w:name="_Ref498785182"/>
            <w:r w:rsidRPr="00A268F6">
              <w:rPr>
                <w:rFonts w:ascii="Arial" w:hAnsi="Arial" w:cs="Arial"/>
                <w:b/>
                <w:sz w:val="20"/>
                <w:szCs w:val="20"/>
              </w:rPr>
              <w:lastRenderedPageBreak/>
              <w:t>Maximálna a minimálna výška príspevku</w:t>
            </w:r>
            <w:bookmarkEnd w:id="268"/>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2CC303D5"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3D72D9">
              <w:rPr>
                <w:rFonts w:ascii="Arial" w:hAnsi="Arial" w:cs="Arial"/>
                <w:bCs/>
                <w:sz w:val="20"/>
                <w:szCs w:val="20"/>
              </w:rPr>
              <w:t>10 000,00</w:t>
            </w:r>
            <w:r>
              <w:rPr>
                <w:rFonts w:ascii="Arial" w:hAnsi="Arial" w:cs="Arial"/>
                <w:bCs/>
                <w:sz w:val="20"/>
                <w:szCs w:val="20"/>
              </w:rPr>
              <w:t xml:space="preserve"> EUR</w:t>
            </w:r>
          </w:p>
          <w:p w14:paraId="582FBBB1" w14:textId="436A87C3"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3D72D9">
              <w:rPr>
                <w:rFonts w:ascii="Arial" w:hAnsi="Arial" w:cs="Arial"/>
                <w:bCs/>
                <w:sz w:val="20"/>
                <w:szCs w:val="20"/>
              </w:rPr>
              <w:t>100 000,00</w:t>
            </w:r>
            <w:r>
              <w:rPr>
                <w:rFonts w:ascii="Arial" w:hAnsi="Arial" w:cs="Arial"/>
                <w:bCs/>
                <w:sz w:val="20"/>
                <w:szCs w:val="20"/>
              </w:rPr>
              <w:t xml:space="preserve"> EUR </w:t>
            </w:r>
          </w:p>
          <w:p w14:paraId="0F1C12E5" w14:textId="3DB8A66F" w:rsidR="00445C0E" w:rsidRDefault="00445C0E" w:rsidP="00CD453C">
            <w:pPr>
              <w:pStyle w:val="Odsekzoznamu"/>
              <w:spacing w:after="120" w:line="240" w:lineRule="auto"/>
              <w:ind w:left="85" w:right="85"/>
              <w:contextualSpacing w:val="0"/>
              <w:jc w:val="both"/>
              <w:rPr>
                <w:rFonts w:ascii="Arial" w:hAnsi="Arial" w:cs="Arial"/>
                <w:bCs/>
                <w:sz w:val="20"/>
                <w:szCs w:val="20"/>
              </w:rPr>
            </w:pP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r>
              <w:rPr>
                <w:rFonts w:ascii="Arial" w:hAnsi="Arial" w:cs="Arial"/>
                <w:b/>
                <w:bCs/>
                <w:sz w:val="20"/>
                <w:szCs w:val="20"/>
              </w:rPr>
              <w:t xml:space="preserve"> 105 263,</w:t>
            </w:r>
            <w:commentRangeStart w:id="269"/>
            <w:del w:id="270" w:author="LS" w:date="2023-06-28T12:16:00Z">
              <w:r w:rsidDel="00FA6500">
                <w:rPr>
                  <w:rFonts w:ascii="Arial" w:hAnsi="Arial" w:cs="Arial"/>
                  <w:b/>
                  <w:bCs/>
                  <w:sz w:val="20"/>
                  <w:szCs w:val="20"/>
                </w:rPr>
                <w:delText>16</w:delText>
              </w:r>
              <w:commentRangeEnd w:id="269"/>
              <w:r w:rsidR="004D7057" w:rsidDel="00FA6500">
                <w:rPr>
                  <w:rStyle w:val="Odkaznakomentr"/>
                  <w:rFonts w:eastAsia="Times New Roman" w:cs="Times New Roman"/>
                </w:rPr>
                <w:commentReference w:id="269"/>
              </w:r>
              <w:r w:rsidDel="00FA6500">
                <w:rPr>
                  <w:rFonts w:ascii="Arial" w:hAnsi="Arial" w:cs="Arial"/>
                  <w:b/>
                  <w:bCs/>
                  <w:sz w:val="20"/>
                  <w:szCs w:val="20"/>
                </w:rPr>
                <w:delText xml:space="preserve"> </w:delText>
              </w:r>
            </w:del>
            <w:ins w:id="271" w:author="LS" w:date="2023-06-28T12:16:00Z">
              <w:r w:rsidR="00FA6500">
                <w:rPr>
                  <w:rFonts w:ascii="Arial" w:hAnsi="Arial" w:cs="Arial"/>
                  <w:b/>
                  <w:bCs/>
                  <w:sz w:val="20"/>
                  <w:szCs w:val="20"/>
                </w:rPr>
                <w:t xml:space="preserve">15 </w:t>
              </w:r>
            </w:ins>
            <w:r>
              <w:rPr>
                <w:rFonts w:ascii="Arial" w:hAnsi="Arial" w:cs="Arial"/>
                <w:b/>
                <w:bCs/>
                <w:sz w:val="20"/>
                <w:szCs w:val="20"/>
              </w:rPr>
              <w:t>E</w:t>
            </w:r>
            <w:r w:rsidRPr="00163553">
              <w:rPr>
                <w:rFonts w:ascii="Arial" w:hAnsi="Arial" w:cs="Arial"/>
                <w:b/>
                <w:bCs/>
                <w:sz w:val="20"/>
                <w:szCs w:val="20"/>
              </w:rPr>
              <w:t>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w:t>
            </w:r>
            <w:r>
              <w:rPr>
                <w:rFonts w:ascii="Arial" w:hAnsi="Arial" w:cs="Arial"/>
                <w:b/>
                <w:bCs/>
                <w:sz w:val="20"/>
                <w:szCs w:val="20"/>
              </w:rPr>
              <w:t xml:space="preserve"> </w:t>
            </w:r>
            <w:r w:rsidRPr="00163553">
              <w:rPr>
                <w:rFonts w:ascii="Arial" w:hAnsi="Arial" w:cs="Arial"/>
                <w:b/>
                <w:bCs/>
                <w:sz w:val="20"/>
                <w:szCs w:val="20"/>
              </w:rPr>
              <w:t>do neoprávnených výdavkov a žiadaná výška príspevku bude vypočítaná iba z tejto max. výšky COV.</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5AB34F14"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p>
        </w:tc>
      </w:tr>
      <w:tr w:rsidR="00997F82" w:rsidRPr="00507076" w:rsidDel="00FA6500" w14:paraId="67FE59A4" w14:textId="33B6A347" w:rsidTr="00687273">
        <w:trPr>
          <w:trHeight w:val="287"/>
          <w:del w:id="272" w:author="LS" w:date="2023-06-28T12:17:00Z"/>
        </w:trPr>
        <w:tc>
          <w:tcPr>
            <w:tcW w:w="9776" w:type="dxa"/>
            <w:shd w:val="clear" w:color="auto" w:fill="F2F2F2" w:themeFill="background1" w:themeFillShade="F2"/>
            <w:vAlign w:val="center"/>
          </w:tcPr>
          <w:p w14:paraId="42057FA3" w14:textId="754D5B5B" w:rsidR="00997F82" w:rsidRPr="009357F9" w:rsidDel="00FA6500" w:rsidRDefault="00997F82" w:rsidP="009357F9">
            <w:pPr>
              <w:keepNext/>
              <w:spacing w:before="120" w:after="120" w:line="240" w:lineRule="auto"/>
              <w:ind w:right="85"/>
              <w:rPr>
                <w:del w:id="273" w:author="LS" w:date="2023-06-28T12:17:00Z"/>
                <w:rFonts w:ascii="Arial" w:hAnsi="Arial" w:cs="Arial"/>
                <w:b/>
                <w:sz w:val="20"/>
                <w:szCs w:val="20"/>
              </w:rPr>
            </w:pPr>
          </w:p>
        </w:tc>
      </w:tr>
      <w:tr w:rsidR="00997F82" w:rsidRPr="006A79F0" w:rsidDel="00FA6500" w14:paraId="73204464" w14:textId="79DF2037" w:rsidTr="00687273">
        <w:trPr>
          <w:del w:id="274" w:author="LS" w:date="2023-06-28T12:17:00Z"/>
        </w:trPr>
        <w:tc>
          <w:tcPr>
            <w:tcW w:w="9776" w:type="dxa"/>
            <w:shd w:val="clear" w:color="auto" w:fill="auto"/>
          </w:tcPr>
          <w:p w14:paraId="005C61CA" w14:textId="00A29FF5" w:rsidR="00997F82" w:rsidRPr="00971A5F" w:rsidDel="00FA6500" w:rsidRDefault="00997F82" w:rsidP="009A65F5">
            <w:pPr>
              <w:pStyle w:val="Odsekzoznamu"/>
              <w:spacing w:before="120" w:after="120" w:line="240" w:lineRule="auto"/>
              <w:ind w:left="85" w:right="85"/>
              <w:contextualSpacing w:val="0"/>
              <w:jc w:val="both"/>
              <w:rPr>
                <w:del w:id="275" w:author="LS" w:date="2023-06-28T12:17:00Z"/>
                <w:rFonts w:ascii="Arial" w:hAnsi="Arial" w:cs="Arial"/>
                <w:bCs/>
                <w:sz w:val="20"/>
                <w:szCs w:val="20"/>
              </w:rPr>
            </w:pPr>
          </w:p>
        </w:tc>
      </w:tr>
      <w:tr w:rsidR="00997F82" w:rsidRPr="00507076" w:rsidDel="00FA6500" w14:paraId="0E628FC9" w14:textId="61B8E66A" w:rsidTr="00687273">
        <w:trPr>
          <w:trHeight w:val="287"/>
          <w:del w:id="276" w:author="LS" w:date="2023-06-28T12:17:00Z"/>
        </w:trPr>
        <w:tc>
          <w:tcPr>
            <w:tcW w:w="9776" w:type="dxa"/>
            <w:shd w:val="clear" w:color="auto" w:fill="F2F2F2" w:themeFill="background1" w:themeFillShade="F2"/>
            <w:vAlign w:val="center"/>
          </w:tcPr>
          <w:p w14:paraId="37ECB182" w14:textId="7FE3D03E" w:rsidR="00997F82" w:rsidRPr="006D71F3" w:rsidDel="00FA6500" w:rsidRDefault="00997F82" w:rsidP="009357F9">
            <w:pPr>
              <w:pStyle w:val="Odsekzoznamu"/>
              <w:keepNext/>
              <w:spacing w:before="120" w:after="120" w:line="240" w:lineRule="auto"/>
              <w:ind w:left="504" w:right="85"/>
              <w:contextualSpacing w:val="0"/>
              <w:rPr>
                <w:del w:id="277" w:author="LS" w:date="2023-06-28T12:17:00Z"/>
                <w:rFonts w:ascii="Arial" w:hAnsi="Arial" w:cs="Arial"/>
                <w:b/>
                <w:sz w:val="20"/>
                <w:szCs w:val="20"/>
              </w:rPr>
            </w:pPr>
          </w:p>
        </w:tc>
      </w:tr>
      <w:tr w:rsidR="00997F82" w:rsidRPr="006A79F0" w:rsidDel="00FA6500" w14:paraId="353ABDEF" w14:textId="0F2501BB" w:rsidTr="00687273">
        <w:trPr>
          <w:del w:id="278" w:author="LS" w:date="2023-06-28T12:17:00Z"/>
        </w:trPr>
        <w:tc>
          <w:tcPr>
            <w:tcW w:w="9776" w:type="dxa"/>
            <w:tcBorders>
              <w:bottom w:val="single" w:sz="4" w:space="0" w:color="auto"/>
            </w:tcBorders>
            <w:shd w:val="clear" w:color="auto" w:fill="auto"/>
          </w:tcPr>
          <w:p w14:paraId="297CD66C" w14:textId="0D6C4F25" w:rsidR="00997F82" w:rsidRPr="003346B4" w:rsidDel="00FA6500" w:rsidRDefault="00997F82" w:rsidP="009A65F5">
            <w:pPr>
              <w:pStyle w:val="Odsekzoznamu"/>
              <w:spacing w:before="120" w:after="120" w:line="240" w:lineRule="auto"/>
              <w:ind w:left="85" w:right="85"/>
              <w:contextualSpacing w:val="0"/>
              <w:jc w:val="both"/>
              <w:rPr>
                <w:del w:id="279" w:author="LS" w:date="2023-06-28T12:17:00Z"/>
                <w:rFonts w:ascii="Arial" w:hAnsi="Arial" w:cs="Arial"/>
                <w:bCs/>
                <w:sz w:val="20"/>
                <w:szCs w:val="20"/>
              </w:rPr>
            </w:pPr>
          </w:p>
        </w:tc>
      </w:tr>
      <w:tr w:rsidR="00997F82" w:rsidRPr="00507076" w:rsidDel="00FA6500" w14:paraId="6204E36D" w14:textId="79CF4450" w:rsidTr="00687273">
        <w:trPr>
          <w:del w:id="280" w:author="LS" w:date="2023-06-28T12:17:00Z"/>
        </w:trPr>
        <w:tc>
          <w:tcPr>
            <w:tcW w:w="9776" w:type="dxa"/>
            <w:shd w:val="clear" w:color="auto" w:fill="F2F2F2" w:themeFill="background1" w:themeFillShade="F2"/>
          </w:tcPr>
          <w:p w14:paraId="29955C5B" w14:textId="19C01AC2" w:rsidR="00997F82" w:rsidRPr="006D71F3" w:rsidDel="00FA6500" w:rsidRDefault="00997F82" w:rsidP="009357F9">
            <w:pPr>
              <w:pStyle w:val="Odsekzoznamu"/>
              <w:keepNext/>
              <w:widowControl w:val="0"/>
              <w:spacing w:before="120" w:after="120" w:line="240" w:lineRule="auto"/>
              <w:ind w:left="504" w:right="85"/>
              <w:contextualSpacing w:val="0"/>
              <w:rPr>
                <w:del w:id="281" w:author="LS" w:date="2023-06-28T12:17:00Z"/>
                <w:rFonts w:ascii="Arial" w:hAnsi="Arial" w:cs="Arial"/>
                <w:b/>
                <w:sz w:val="20"/>
                <w:szCs w:val="20"/>
              </w:rPr>
            </w:pPr>
          </w:p>
        </w:tc>
      </w:tr>
      <w:tr w:rsidR="00997F82" w:rsidRPr="006A79F0" w:rsidDel="00FA6500" w14:paraId="49BDF2E3" w14:textId="0C44DF7D" w:rsidTr="00687273">
        <w:trPr>
          <w:del w:id="282" w:author="LS" w:date="2023-06-28T12:17:00Z"/>
        </w:trPr>
        <w:tc>
          <w:tcPr>
            <w:tcW w:w="9776" w:type="dxa"/>
            <w:tcBorders>
              <w:bottom w:val="single" w:sz="4" w:space="0" w:color="auto"/>
            </w:tcBorders>
            <w:shd w:val="clear" w:color="auto" w:fill="auto"/>
          </w:tcPr>
          <w:p w14:paraId="6A1BDB6E" w14:textId="1F7CA7FA" w:rsidR="00997F82" w:rsidRPr="00971A5F" w:rsidDel="00FA6500" w:rsidRDefault="00997F82" w:rsidP="009A65F5">
            <w:pPr>
              <w:pStyle w:val="Odsekzoznamu"/>
              <w:spacing w:before="120" w:after="120" w:line="240" w:lineRule="auto"/>
              <w:ind w:left="85" w:right="85"/>
              <w:contextualSpacing w:val="0"/>
              <w:jc w:val="both"/>
              <w:rPr>
                <w:del w:id="283" w:author="LS" w:date="2023-06-28T12:17:00Z"/>
                <w:rFonts w:ascii="Arial" w:hAnsi="Arial" w:cs="Arial"/>
                <w:b/>
                <w:bCs/>
                <w:sz w:val="20"/>
                <w:szCs w:val="20"/>
              </w:rPr>
            </w:pPr>
          </w:p>
        </w:tc>
      </w:tr>
      <w:tr w:rsidR="00997F82" w:rsidRPr="00507076" w:rsidDel="00FA6500" w14:paraId="1F814E47" w14:textId="7E7562AC" w:rsidTr="00687273">
        <w:trPr>
          <w:del w:id="284" w:author="LS" w:date="2023-06-28T12:17:00Z"/>
        </w:trPr>
        <w:tc>
          <w:tcPr>
            <w:tcW w:w="9776" w:type="dxa"/>
            <w:shd w:val="clear" w:color="auto" w:fill="F2F2F2" w:themeFill="background1" w:themeFillShade="F2"/>
          </w:tcPr>
          <w:p w14:paraId="171BC5D6" w14:textId="493E84B1" w:rsidR="00997F82" w:rsidRPr="006D71F3" w:rsidDel="00FA6500" w:rsidRDefault="00997F82" w:rsidP="009357F9">
            <w:pPr>
              <w:pStyle w:val="Odsekzoznamu"/>
              <w:keepNext/>
              <w:spacing w:before="120" w:after="120" w:line="240" w:lineRule="auto"/>
              <w:ind w:left="504" w:right="85"/>
              <w:contextualSpacing w:val="0"/>
              <w:rPr>
                <w:del w:id="285" w:author="LS" w:date="2023-06-28T12:17:00Z"/>
                <w:rFonts w:ascii="Arial" w:hAnsi="Arial" w:cs="Arial"/>
                <w:b/>
                <w:sz w:val="20"/>
                <w:szCs w:val="20"/>
              </w:rPr>
            </w:pPr>
          </w:p>
        </w:tc>
      </w:tr>
      <w:tr w:rsidR="00997F82" w:rsidRPr="006A79F0" w:rsidDel="00FA6500" w14:paraId="58A9EE26" w14:textId="01B4C7B8" w:rsidTr="00687273">
        <w:trPr>
          <w:del w:id="286" w:author="LS" w:date="2023-06-28T12:17:00Z"/>
        </w:trPr>
        <w:tc>
          <w:tcPr>
            <w:tcW w:w="9776" w:type="dxa"/>
            <w:shd w:val="clear" w:color="auto" w:fill="auto"/>
          </w:tcPr>
          <w:p w14:paraId="4A026357" w14:textId="4B4A6FEE" w:rsidR="00997F82" w:rsidRPr="00971A5F" w:rsidDel="00FA6500" w:rsidRDefault="00997F82" w:rsidP="009A65F5">
            <w:pPr>
              <w:pStyle w:val="Odsekzoznamu"/>
              <w:widowControl w:val="0"/>
              <w:spacing w:before="120" w:after="120" w:line="240" w:lineRule="auto"/>
              <w:ind w:left="85" w:right="85"/>
              <w:contextualSpacing w:val="0"/>
              <w:jc w:val="both"/>
              <w:rPr>
                <w:del w:id="287" w:author="LS" w:date="2023-06-28T12:17:00Z"/>
                <w:rFonts w:ascii="Arial" w:hAnsi="Arial" w:cs="Arial"/>
                <w:b/>
                <w:bCs/>
                <w:sz w:val="20"/>
                <w:szCs w:val="20"/>
              </w:rPr>
            </w:pPr>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52A299DF" w:rsidR="00997F82" w:rsidRDefault="00997F82" w:rsidP="00374B3F">
      <w:pPr>
        <w:spacing w:before="120" w:after="120" w:line="240" w:lineRule="auto"/>
        <w:ind w:right="-142"/>
        <w:jc w:val="both"/>
        <w:rPr>
          <w:rFonts w:ascii="Arial" w:hAnsi="Arial" w:cs="Arial"/>
          <w:bCs/>
          <w:sz w:val="20"/>
          <w:szCs w:val="20"/>
          <w:u w:val="single"/>
        </w:rPr>
      </w:pPr>
      <w:bookmarkStart w:id="288"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68590C">
        <w:rPr>
          <w:rFonts w:ascii="Arial" w:hAnsi="Arial" w:cs="Arial"/>
          <w:bCs/>
          <w:sz w:val="20"/>
          <w:szCs w:val="20"/>
          <w:u w:val="single"/>
        </w:rPr>
        <w:t>v</w:t>
      </w:r>
      <w:r>
        <w:rPr>
          <w:rFonts w:ascii="Arial" w:hAnsi="Arial" w:cs="Arial"/>
          <w:bCs/>
          <w:sz w:val="20"/>
          <w:szCs w:val="20"/>
          <w:u w:val="single"/>
        </w:rPr>
        <w:t xml:space="preserve"> 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288"/>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lastRenderedPageBreak/>
              <w:t>Vzor splnomocnenia tvorí súčasť príloh k ŽoPr.</w:t>
            </w:r>
          </w:p>
          <w:p w14:paraId="242AC6CD" w14:textId="4CE6A609" w:rsidR="00997F82" w:rsidRPr="002C3A60" w:rsidRDefault="00997F82" w:rsidP="00066F24">
            <w:pPr>
              <w:spacing w:after="120" w:line="240" w:lineRule="auto"/>
              <w:ind w:left="85" w:right="85"/>
              <w:jc w:val="both"/>
              <w:rPr>
                <w:rFonts w:ascii="Arial" w:hAnsi="Arial" w:cs="Arial"/>
                <w:bCs/>
                <w:sz w:val="20"/>
                <w:szCs w:val="20"/>
              </w:rPr>
            </w:pP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351762AB" w:rsidR="00997F82" w:rsidRPr="00FA6500" w:rsidRDefault="00997F82">
            <w:pPr>
              <w:spacing w:before="120" w:after="120" w:line="240" w:lineRule="auto"/>
              <w:ind w:left="142"/>
              <w:rPr>
                <w:rFonts w:ascii="Arial" w:hAnsi="Arial" w:cs="Arial"/>
                <w:b/>
                <w:color w:val="44546A" w:themeColor="text2"/>
                <w:szCs w:val="19"/>
                <w:rPrChange w:id="289" w:author="LS" w:date="2023-06-28T12:26:00Z">
                  <w:rPr/>
                </w:rPrChange>
              </w:rPr>
              <w:pPrChange w:id="290" w:author="LS" w:date="2023-06-28T12:26:00Z">
                <w:pPr>
                  <w:pStyle w:val="Odsekzoznamu"/>
                  <w:numPr>
                    <w:ilvl w:val="1"/>
                    <w:numId w:val="23"/>
                  </w:numPr>
                  <w:spacing w:before="120" w:after="120" w:line="240" w:lineRule="auto"/>
                  <w:ind w:left="933" w:hanging="709"/>
                </w:pPr>
              </w:pPrChange>
            </w:pP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092C4F77" w14:textId="68E24035" w:rsidR="00643184" w:rsidDel="00FA6500" w:rsidRDefault="00997F82" w:rsidP="009357F9">
            <w:pPr>
              <w:spacing w:before="120" w:after="120" w:line="240" w:lineRule="auto"/>
              <w:ind w:left="85" w:right="85"/>
              <w:jc w:val="both"/>
              <w:rPr>
                <w:del w:id="291" w:author="LS" w:date="2023-06-28T12:24:00Z"/>
                <w:rFonts w:ascii="Arial" w:hAnsi="Arial" w:cs="Arial"/>
                <w:bCs/>
                <w:sz w:val="20"/>
                <w:szCs w:val="20"/>
              </w:rPr>
            </w:pPr>
            <w:del w:id="292" w:author="LS" w:date="2023-06-28T12:24:00Z">
              <w:r w:rsidDel="00FA6500">
                <w:rPr>
                  <w:rFonts w:ascii="Arial" w:hAnsi="Arial" w:cs="Arial"/>
                  <w:bCs/>
                  <w:sz w:val="20"/>
                  <w:szCs w:val="20"/>
                </w:rPr>
                <w:delText>V rámci tejto prílohy ŽoPr žiadateľ predkladá test podniku v</w:delText>
              </w:r>
              <w:r w:rsidR="00643184" w:rsidDel="00FA6500">
                <w:rPr>
                  <w:rFonts w:ascii="Arial" w:hAnsi="Arial" w:cs="Arial"/>
                  <w:bCs/>
                  <w:sz w:val="20"/>
                  <w:szCs w:val="20"/>
                </w:rPr>
                <w:delText> </w:delText>
              </w:r>
              <w:r w:rsidDel="00FA6500">
                <w:rPr>
                  <w:rFonts w:ascii="Arial" w:hAnsi="Arial" w:cs="Arial"/>
                  <w:bCs/>
                  <w:sz w:val="20"/>
                  <w:szCs w:val="20"/>
                </w:rPr>
                <w:delText xml:space="preserve">ťažkostiach </w:delText>
              </w:r>
              <w:r w:rsidR="00DD3CE2" w:rsidRPr="00A97509" w:rsidDel="00FA6500">
                <w:rPr>
                  <w:rFonts w:ascii="Arial" w:hAnsi="Arial" w:cs="Arial"/>
                  <w:bCs/>
                  <w:sz w:val="20"/>
                  <w:szCs w:val="20"/>
                </w:rPr>
                <w:delText xml:space="preserve">obsahujúci úvodnú stranu (prvý hárok formulára testu „Určenie referenčného účtovného obdobia) a samotný test (príslušný hárok podľa právnej formy a spôsobu vedenia účtovníctva žiadateľa) </w:delText>
              </w:r>
              <w:r w:rsidDel="00FA6500">
                <w:rPr>
                  <w:rFonts w:ascii="Arial" w:hAnsi="Arial" w:cs="Arial"/>
                  <w:bCs/>
                  <w:sz w:val="20"/>
                  <w:szCs w:val="20"/>
                </w:rPr>
                <w:delText>a</w:delText>
              </w:r>
              <w:r w:rsidR="00643184" w:rsidDel="00FA6500">
                <w:rPr>
                  <w:rFonts w:ascii="Arial" w:hAnsi="Arial" w:cs="Arial"/>
                  <w:bCs/>
                  <w:sz w:val="20"/>
                  <w:szCs w:val="20"/>
                </w:rPr>
                <w:delText> k</w:delText>
              </w:r>
              <w:r w:rsidR="00C31D6F" w:rsidDel="00FA6500">
                <w:rPr>
                  <w:rFonts w:ascii="Arial" w:hAnsi="Arial" w:cs="Arial"/>
                  <w:bCs/>
                  <w:sz w:val="20"/>
                  <w:szCs w:val="20"/>
                </w:rPr>
                <w:delText> </w:delText>
              </w:r>
              <w:r w:rsidR="00643184" w:rsidDel="00FA6500">
                <w:rPr>
                  <w:rFonts w:ascii="Arial" w:hAnsi="Arial" w:cs="Arial"/>
                  <w:bCs/>
                  <w:sz w:val="20"/>
                  <w:szCs w:val="20"/>
                </w:rPr>
                <w:delText>tomu</w:delText>
              </w:r>
              <w:r w:rsidR="00C31D6F" w:rsidDel="00FA6500">
                <w:rPr>
                  <w:rFonts w:ascii="Arial" w:hAnsi="Arial" w:cs="Arial"/>
                  <w:bCs/>
                  <w:sz w:val="20"/>
                  <w:szCs w:val="20"/>
                </w:rPr>
                <w:delText xml:space="preserve"> </w:delText>
              </w:r>
              <w:r w:rsidRPr="00374B3F" w:rsidDel="00FA6500">
                <w:rPr>
                  <w:rFonts w:ascii="Arial" w:hAnsi="Arial" w:cs="Arial"/>
                  <w:bCs/>
                  <w:sz w:val="20"/>
                  <w:szCs w:val="20"/>
                </w:rPr>
                <w:delText>účtovnú závierku za posledné schválené účtovné obdobie (ak relevantné). Za posledné schválené účtovné obdobie sa považuje účtovné obdobie bezprostredne predchádzajúce podaniu ŽoPr, za ktoré žiadateľ disponuje schválenou účtovnou závierku.</w:delText>
              </w:r>
              <w:r w:rsidR="00643184" w:rsidRPr="00374B3F" w:rsidDel="00FA6500">
                <w:rPr>
                  <w:rFonts w:ascii="Arial" w:hAnsi="Arial" w:cs="Arial"/>
                  <w:bCs/>
                  <w:sz w:val="20"/>
                  <w:szCs w:val="20"/>
                </w:rPr>
                <w:delText xml:space="preserve"> </w:delText>
              </w:r>
            </w:del>
          </w:p>
          <w:p w14:paraId="77E53A14" w14:textId="035FF71A" w:rsidR="00997F82" w:rsidRPr="00D01EF0" w:rsidDel="00FA6500" w:rsidRDefault="00997F82" w:rsidP="00066F24">
            <w:pPr>
              <w:spacing w:before="120" w:after="120" w:line="240" w:lineRule="auto"/>
              <w:ind w:left="85" w:right="85"/>
              <w:jc w:val="both"/>
              <w:rPr>
                <w:del w:id="293" w:author="LS" w:date="2023-06-28T12:24:00Z"/>
                <w:rFonts w:ascii="Arial" w:hAnsi="Arial" w:cs="Arial"/>
                <w:bCs/>
                <w:sz w:val="20"/>
                <w:szCs w:val="20"/>
              </w:rPr>
            </w:pPr>
            <w:del w:id="294" w:author="LS" w:date="2023-06-28T12:24:00Z">
              <w:r w:rsidRPr="00D01EF0" w:rsidDel="00FA6500">
                <w:rPr>
                  <w:rFonts w:ascii="Arial" w:hAnsi="Arial" w:cs="Arial"/>
                  <w:bCs/>
                  <w:sz w:val="20"/>
                  <w:szCs w:val="20"/>
                </w:rPr>
                <w:delText>Test podniku v ťažkostiach musí byť žiadateľom vypracovaný a predložený na záväznom formulári podľa dokumentu "Inštrukcia k určeniu podniku v ťažkostiach".</w:delText>
              </w:r>
            </w:del>
          </w:p>
          <w:p w14:paraId="749ABA14" w14:textId="469F6924" w:rsidR="00997F82" w:rsidRPr="00D01EF0" w:rsidDel="00FA6500" w:rsidRDefault="00997F82" w:rsidP="00066F24">
            <w:pPr>
              <w:pStyle w:val="Odsekzoznamu"/>
              <w:spacing w:before="120" w:after="120" w:line="240" w:lineRule="auto"/>
              <w:ind w:left="85" w:right="85"/>
              <w:contextualSpacing w:val="0"/>
              <w:jc w:val="both"/>
              <w:rPr>
                <w:del w:id="295" w:author="LS" w:date="2023-06-28T12:24:00Z"/>
                <w:rFonts w:ascii="Arial" w:hAnsi="Arial" w:cs="Arial"/>
                <w:bCs/>
                <w:sz w:val="20"/>
                <w:szCs w:val="20"/>
              </w:rPr>
            </w:pPr>
            <w:del w:id="296" w:author="LS" w:date="2023-06-28T12:24:00Z">
              <w:r w:rsidRPr="00D01EF0" w:rsidDel="00FA6500">
                <w:rPr>
                  <w:rFonts w:ascii="Arial" w:hAnsi="Arial" w:cs="Arial"/>
                  <w:bCs/>
                  <w:sz w:val="20"/>
                  <w:szCs w:val="20"/>
                </w:rPr>
                <w:delText xml:space="preserve">Pokiaľ je účtovná závierka dostupná na </w:delText>
              </w:r>
              <w:r w:rsidDel="00FA6500">
                <w:fldChar w:fldCharType="begin"/>
              </w:r>
              <w:r w:rsidDel="00FA6500">
                <w:delInstrText>HYPERLINK "http://www.registeruz.sk"</w:delInstrText>
              </w:r>
              <w:r w:rsidDel="00FA6500">
                <w:fldChar w:fldCharType="separate"/>
              </w:r>
              <w:r w:rsidRPr="00D01EF0" w:rsidDel="00FA6500">
                <w:rPr>
                  <w:rStyle w:val="Hypertextovprepojenie"/>
                  <w:rFonts w:cs="Arial"/>
                  <w:bCs/>
                  <w:sz w:val="20"/>
                  <w:szCs w:val="20"/>
                </w:rPr>
                <w:delText>www.registeruz.sk</w:delText>
              </w:r>
              <w:r w:rsidDel="00FA6500">
                <w:rPr>
                  <w:rStyle w:val="Hypertextovprepojenie"/>
                  <w:rFonts w:cs="Arial"/>
                  <w:bCs/>
                  <w:sz w:val="20"/>
                  <w:szCs w:val="20"/>
                </w:rPr>
                <w:fldChar w:fldCharType="end"/>
              </w:r>
              <w:r w:rsidRPr="00D01EF0" w:rsidDel="00FA6500">
                <w:rPr>
                  <w:rFonts w:ascii="Arial" w:hAnsi="Arial" w:cs="Arial"/>
                  <w:bCs/>
                  <w:sz w:val="20"/>
                  <w:szCs w:val="20"/>
                </w:rPr>
                <w:delText xml:space="preserve"> uvedie žiadateľ v časti 10 Formulára ŽoPr jednoznačný odkaz (link, resp. hypert</w:delText>
              </w:r>
              <w:r w:rsidDel="00FA6500">
                <w:rPr>
                  <w:rFonts w:ascii="Arial" w:hAnsi="Arial" w:cs="Arial"/>
                  <w:bCs/>
                  <w:sz w:val="20"/>
                  <w:szCs w:val="20"/>
                </w:rPr>
                <w:delText>e</w:delText>
              </w:r>
              <w:r w:rsidRPr="00D01EF0" w:rsidDel="00FA6500">
                <w:rPr>
                  <w:rFonts w:ascii="Arial" w:hAnsi="Arial" w:cs="Arial"/>
                  <w:bCs/>
                  <w:sz w:val="20"/>
                  <w:szCs w:val="20"/>
                </w:rPr>
                <w:delText>xtový odkaz) na túto závierku.</w:delText>
              </w:r>
            </w:del>
          </w:p>
          <w:p w14:paraId="6EE18FBE" w14:textId="667733CB" w:rsidR="00997F82" w:rsidDel="00FA6500" w:rsidRDefault="00997F82" w:rsidP="00066F24">
            <w:pPr>
              <w:pStyle w:val="Odsekzoznamu"/>
              <w:spacing w:before="120" w:after="120" w:line="240" w:lineRule="auto"/>
              <w:ind w:left="85" w:right="85"/>
              <w:contextualSpacing w:val="0"/>
              <w:jc w:val="both"/>
              <w:rPr>
                <w:del w:id="297" w:author="LS" w:date="2023-06-28T12:24:00Z"/>
                <w:rFonts w:ascii="Arial" w:hAnsi="Arial" w:cs="Arial"/>
                <w:bCs/>
                <w:sz w:val="20"/>
                <w:szCs w:val="20"/>
              </w:rPr>
            </w:pPr>
            <w:del w:id="298" w:author="LS" w:date="2023-06-28T12:24:00Z">
              <w:r w:rsidRPr="00D01EF0" w:rsidDel="00FA6500">
                <w:rPr>
                  <w:rFonts w:ascii="Arial" w:hAnsi="Arial" w:cs="Arial"/>
                  <w:bCs/>
                  <w:sz w:val="20"/>
                  <w:szCs w:val="20"/>
                </w:rPr>
                <w:delTex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delText>
              </w:r>
            </w:del>
          </w:p>
          <w:p w14:paraId="6564EBF9" w14:textId="340E64DF" w:rsidR="00F34153" w:rsidRPr="002C3A60" w:rsidRDefault="00997F82" w:rsidP="0068590C">
            <w:pPr>
              <w:spacing w:after="120" w:line="240" w:lineRule="auto"/>
              <w:ind w:left="85" w:right="85"/>
              <w:jc w:val="both"/>
              <w:rPr>
                <w:rFonts w:ascii="Arial" w:hAnsi="Arial" w:cs="Arial"/>
                <w:bCs/>
                <w:sz w:val="20"/>
                <w:szCs w:val="20"/>
              </w:rPr>
            </w:pPr>
            <w:del w:id="299" w:author="LS" w:date="2023-06-28T12:24:00Z">
              <w:r w:rsidRPr="008C100C" w:rsidDel="00FA6500">
                <w:rPr>
                  <w:rFonts w:ascii="Arial" w:hAnsi="Arial" w:cs="Arial"/>
                  <w:bCs/>
                  <w:sz w:val="20"/>
                  <w:szCs w:val="20"/>
                </w:rPr>
                <w:delText>Záväzný formulár prílohy ŽoP</w:delText>
              </w:r>
              <w:r w:rsidDel="00FA6500">
                <w:rPr>
                  <w:rFonts w:ascii="Arial" w:hAnsi="Arial" w:cs="Arial"/>
                  <w:bCs/>
                  <w:sz w:val="20"/>
                  <w:szCs w:val="20"/>
                </w:rPr>
                <w:delText>r</w:delText>
              </w:r>
              <w:r w:rsidRPr="008C100C" w:rsidDel="00FA6500">
                <w:rPr>
                  <w:rFonts w:ascii="Arial" w:hAnsi="Arial" w:cs="Arial"/>
                  <w:bCs/>
                  <w:sz w:val="20"/>
                  <w:szCs w:val="20"/>
                </w:rPr>
                <w:delText xml:space="preserve"> </w:delText>
              </w:r>
              <w:r w:rsidDel="00FA6500">
                <w:rPr>
                  <w:rFonts w:ascii="Arial" w:hAnsi="Arial" w:cs="Arial"/>
                  <w:bCs/>
                  <w:sz w:val="20"/>
                  <w:szCs w:val="20"/>
                </w:rPr>
                <w:delText>vrátane bližšej inštrukcie k jeho vyplneniu tvorí súčasť príloh k ŽoPr.</w:delText>
              </w:r>
            </w:del>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4823DAA1" w14:textId="44B61E03" w:rsidR="00997F82" w:rsidRPr="0068590C" w:rsidRDefault="00997F82" w:rsidP="0068590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68590C" w:rsidRPr="0068590C">
              <w:rPr>
                <w:rFonts w:ascii="Arial" w:hAnsi="Arial" w:cs="Arial"/>
                <w:bCs/>
                <w:sz w:val="20"/>
                <w:szCs w:val="20"/>
              </w:rPr>
              <w:t>IROP-CLLD-P892-512-003</w:t>
            </w:r>
            <w:r>
              <w:rPr>
                <w:rFonts w:ascii="Arial" w:hAnsi="Arial" w:cs="Arial"/>
                <w:bCs/>
                <w:sz w:val="20"/>
                <w:szCs w:val="20"/>
              </w:rPr>
              <w:t>, alebo označenie príslušnej Aktivity z Konceptu stratégie CLLD MAS.</w:t>
            </w:r>
          </w:p>
          <w:p w14:paraId="22872FB4" w14:textId="77777777"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 predmetnú prílohu nepredkladajú</w:t>
            </w:r>
            <w:r w:rsidRPr="0081541C">
              <w:rPr>
                <w:rFonts w:ascii="Arial" w:hAnsi="Arial" w:cs="Arial"/>
                <w:bCs/>
                <w:sz w:val="20"/>
                <w:szCs w:val="20"/>
              </w:rPr>
              <w:t>.</w:t>
            </w:r>
          </w:p>
          <w:p w14:paraId="724B26E1" w14:textId="3242D677" w:rsidR="00997F82" w:rsidRPr="002C3A60" w:rsidRDefault="00C31D6F" w:rsidP="00CD453C">
            <w:pPr>
              <w:widowControl w:val="0"/>
              <w:spacing w:after="120" w:line="240" w:lineRule="auto"/>
              <w:ind w:left="85" w:right="85"/>
              <w:jc w:val="both"/>
              <w:rPr>
                <w:rFonts w:ascii="Arial" w:hAnsi="Arial" w:cs="Arial"/>
                <w:bCs/>
                <w:sz w:val="20"/>
                <w:szCs w:val="20"/>
              </w:rPr>
            </w:pPr>
            <w:r>
              <w:rPr>
                <w:rFonts w:ascii="Arial" w:hAnsi="Arial" w:cs="Arial"/>
                <w:bCs/>
                <w:sz w:val="20"/>
                <w:szCs w:val="20"/>
              </w:rPr>
              <w:t xml:space="preserve"> </w:t>
            </w: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0FD41908"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w:t>
            </w:r>
            <w:r w:rsidR="00AA00C3">
              <w:rPr>
                <w:rFonts w:ascii="Arial" w:hAnsi="Arial" w:cs="Arial"/>
                <w:bCs/>
                <w:sz w:val="20"/>
                <w:szCs w:val="20"/>
              </w:rPr>
              <w:t>e</w:t>
            </w:r>
            <w:r w:rsidRPr="00D01EF0">
              <w:rPr>
                <w:rFonts w:ascii="Arial" w:hAnsi="Arial" w:cs="Arial"/>
                <w:bCs/>
                <w:sz w:val="20"/>
                <w:szCs w:val="20"/>
              </w:rPr>
              <w:t>xtový odkaz) na tieto dokumenty.</w:t>
            </w:r>
          </w:p>
          <w:p w14:paraId="10B44CF6" w14:textId="5B3F70C4" w:rsidR="00997F82" w:rsidRPr="002C3A60" w:rsidRDefault="00997F82" w:rsidP="003C1560">
            <w:pPr>
              <w:spacing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5DCBD688" w:rsidR="00997F82" w:rsidRPr="002C3A60" w:rsidRDefault="00997F82" w:rsidP="00A86869">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18A74B8D" w14:textId="6D45155C" w:rsidR="00236E5C" w:rsidRPr="00834242" w:rsidRDefault="00997F82" w:rsidP="00834242">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výpis z registra trestov fyzickej osoby vedenom Generálnou prokuratúrou SR, nie starší ako 3 mesiace ku dňu predloženia ŽoPr</w:t>
            </w:r>
          </w:p>
          <w:p w14:paraId="61152A19" w14:textId="7575AA82" w:rsidR="00997F82" w:rsidRPr="002C3A60" w:rsidRDefault="00997F82" w:rsidP="00DF0742">
            <w:pPr>
              <w:spacing w:after="120" w:line="240" w:lineRule="auto"/>
              <w:ind w:left="85" w:right="85"/>
              <w:jc w:val="both"/>
              <w:rPr>
                <w:rFonts w:ascii="Arial" w:hAnsi="Arial" w:cs="Arial"/>
                <w:bCs/>
                <w:sz w:val="20"/>
                <w:szCs w:val="20"/>
              </w:rPr>
            </w:pPr>
            <w:r w:rsidRPr="00F413B2">
              <w:rPr>
                <w:rFonts w:ascii="Arial" w:hAnsi="Arial" w:cs="Arial"/>
                <w:bCs/>
                <w:sz w:val="20"/>
                <w:szCs w:val="20"/>
              </w:rPr>
              <w:t>za každého člena jeho štatutárneho orgánu</w:t>
            </w:r>
            <w:r w:rsidR="000F2E15">
              <w:rPr>
                <w:rFonts w:ascii="Arial" w:hAnsi="Arial" w:cs="Arial"/>
                <w:bCs/>
                <w:sz w:val="20"/>
                <w:szCs w:val="20"/>
              </w:rPr>
              <w:t xml:space="preserve"> (s výnimkou štatutárneho orgánu obce)</w:t>
            </w:r>
            <w:r w:rsidR="000F2E15" w:rsidRPr="00F413B2">
              <w:rPr>
                <w:rFonts w:ascii="Arial" w:hAnsi="Arial" w:cs="Arial"/>
                <w:bCs/>
                <w:sz w:val="20"/>
                <w:szCs w:val="20"/>
              </w:rPr>
              <w:t>,</w:t>
            </w:r>
            <w:r w:rsidRPr="00F413B2">
              <w:rPr>
                <w:rFonts w:ascii="Arial" w:hAnsi="Arial" w:cs="Arial"/>
                <w:bCs/>
                <w:sz w:val="20"/>
                <w:szCs w:val="20"/>
              </w:rPr>
              <w:t xml:space="preserve"> každého prokuristu a každú osobu splnomocnenú zastupovať žiadateľa na úkony súvisiace so ŽoPr.</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w:t>
            </w:r>
            <w:r w:rsidRPr="00B24E47">
              <w:rPr>
                <w:rFonts w:ascii="Arial" w:hAnsi="Arial" w:cs="Arial"/>
                <w:bCs/>
                <w:sz w:val="20"/>
                <w:szCs w:val="20"/>
              </w:rPr>
              <w:lastRenderedPageBreak/>
              <w:t>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142B2233"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w:t>
            </w:r>
            <w:r w:rsidRPr="00613BEF">
              <w:rPr>
                <w:rFonts w:ascii="Arial" w:hAnsi="Arial" w:cs="Arial"/>
                <w:bCs/>
                <w:sz w:val="20"/>
                <w:szCs w:val="20"/>
              </w:rPr>
              <w:t xml:space="preserve">príspevku č. </w:t>
            </w:r>
            <w:r w:rsidR="000F2E15">
              <w:rPr>
                <w:rFonts w:ascii="Arial" w:hAnsi="Arial" w:cs="Arial"/>
                <w:bCs/>
                <w:sz w:val="20"/>
                <w:szCs w:val="20"/>
              </w:rPr>
              <w:t>6</w:t>
            </w:r>
            <w:r w:rsidR="000F2E15" w:rsidRPr="00613BEF">
              <w:rPr>
                <w:rFonts w:ascii="Arial" w:hAnsi="Arial" w:cs="Arial"/>
                <w:bCs/>
                <w:sz w:val="20"/>
                <w:szCs w:val="20"/>
              </w:rPr>
              <w:t xml:space="preserve"> </w:t>
            </w:r>
            <w:r w:rsidRPr="00613BEF">
              <w:rPr>
                <w:rFonts w:ascii="Arial" w:hAnsi="Arial" w:cs="Arial"/>
                <w:bCs/>
                <w:sz w:val="20"/>
                <w:szCs w:val="20"/>
              </w:rPr>
              <w:t>(Podmienka</w:t>
            </w:r>
            <w:r>
              <w:rPr>
                <w:rFonts w:ascii="Arial" w:hAnsi="Arial" w:cs="Arial"/>
                <w:bCs/>
                <w:sz w:val="20"/>
                <w:szCs w:val="20"/>
              </w:rPr>
              <w:t xml:space="preserve">,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pred </w:t>
            </w:r>
            <w:r w:rsidR="000F2E15">
              <w:rPr>
                <w:rFonts w:ascii="Arial" w:hAnsi="Arial" w:cs="Arial"/>
                <w:bCs/>
                <w:sz w:val="20"/>
                <w:szCs w:val="20"/>
              </w:rPr>
              <w:t xml:space="preserve">predložením ŽoPr na MAS), </w:t>
            </w:r>
            <w:r w:rsidRPr="00835223">
              <w:rPr>
                <w:rFonts w:ascii="Arial" w:hAnsi="Arial" w:cs="Arial"/>
                <w:bCs/>
                <w:sz w:val="20"/>
                <w:szCs w:val="20"/>
              </w:rPr>
              <w:t xml:space="preserve">je potrebné, aby zmluvy s dodávateľom nenadobudli účinnosť pred </w:t>
            </w:r>
            <w:r w:rsidR="000F2E15">
              <w:rPr>
                <w:rFonts w:ascii="Arial" w:hAnsi="Arial" w:cs="Arial"/>
                <w:bCs/>
                <w:sz w:val="20"/>
                <w:szCs w:val="20"/>
              </w:rPr>
              <w:t xml:space="preserve">predložením ŽoPr na MAS </w:t>
            </w:r>
            <w:r w:rsidRPr="00835223">
              <w:rPr>
                <w:rFonts w:ascii="Arial" w:hAnsi="Arial" w:cs="Arial"/>
                <w:bCs/>
                <w:sz w:val="20"/>
                <w:szCs w:val="20"/>
              </w:rPr>
              <w:t xml:space="preserve">(preto odporúčame naviazať účinnosť zmluvy s dodávateľom napr. na </w:t>
            </w:r>
            <w:r w:rsidR="000F2E15">
              <w:rPr>
                <w:rFonts w:ascii="Arial" w:hAnsi="Arial" w:cs="Arial"/>
                <w:bCs/>
                <w:sz w:val="20"/>
                <w:szCs w:val="20"/>
              </w:rPr>
              <w:t xml:space="preserve">predloženie ŽoPr na MAS </w:t>
            </w:r>
            <w:r w:rsidRPr="00835223">
              <w:rPr>
                <w:rFonts w:ascii="Arial" w:hAnsi="Arial" w:cs="Arial"/>
                <w:bCs/>
                <w:sz w:val="20"/>
                <w:szCs w:val="20"/>
              </w:rPr>
              <w:t xml:space="preserve">alebo na výsledok kontroly verejného obstarávania/obstarávania bez identifikácie nedostatkov vo verejnom obstarávaní/obstarávaní) alebo zmluvy s dodávateľom umožňovali plnenie zmluvy až na základe písomnej objednávky žiadateľa (vystavenej po </w:t>
            </w:r>
            <w:r w:rsidR="000F2E15">
              <w:rPr>
                <w:rFonts w:ascii="Arial" w:hAnsi="Arial" w:cs="Arial"/>
                <w:bCs/>
                <w:sz w:val="20"/>
                <w:szCs w:val="20"/>
              </w:rPr>
              <w:t>predložení ŽoPr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41301125"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678169A0" w14:textId="22436452" w:rsidR="000F2E15" w:rsidRDefault="00997F82" w:rsidP="000F2E15">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Príručk</w:t>
            </w:r>
            <w:r w:rsidR="000F2E15">
              <w:rPr>
                <w:rFonts w:ascii="Arial" w:hAnsi="Arial" w:cs="Arial"/>
                <w:bCs/>
                <w:sz w:val="20"/>
                <w:szCs w:val="20"/>
              </w:rPr>
              <w:t xml:space="preserve">e </w:t>
            </w:r>
            <w:r w:rsidRPr="00B24E47">
              <w:rPr>
                <w:rFonts w:ascii="Arial" w:hAnsi="Arial" w:cs="Arial"/>
                <w:bCs/>
                <w:sz w:val="20"/>
                <w:szCs w:val="20"/>
              </w:rPr>
              <w:t>k procesu verejného obstarávania, ktorá je dostupná na</w:t>
            </w:r>
            <w:r w:rsidR="00DF0742">
              <w:rPr>
                <w:rFonts w:ascii="Arial" w:hAnsi="Arial" w:cs="Arial"/>
                <w:bCs/>
                <w:sz w:val="20"/>
                <w:szCs w:val="20"/>
              </w:rPr>
              <w:t xml:space="preserve"> </w:t>
            </w:r>
            <w:hyperlink r:id="rId17" w:history="1">
              <w:r w:rsidR="000F2E15" w:rsidRPr="00A37301">
                <w:rPr>
                  <w:rStyle w:val="Hypertextovprepojenie"/>
                  <w:rFonts w:cs="Arial"/>
                  <w:sz w:val="20"/>
                </w:rPr>
                <w:t>https://www.mirri.gov.sk/mpsr/irop-programove-obdobie-2014-2020/clld/programove-dokumenty/prirucka-k-procesu-verejneho-obstaravania/index.html</w:t>
              </w:r>
            </w:hyperlink>
            <w:r w:rsidR="000F2E15" w:rsidRPr="00B24E47">
              <w:rPr>
                <w:rFonts w:ascii="Arial" w:hAnsi="Arial" w:cs="Arial"/>
                <w:bCs/>
                <w:sz w:val="20"/>
                <w:szCs w:val="20"/>
              </w:rPr>
              <w:t>.</w:t>
            </w:r>
          </w:p>
          <w:p w14:paraId="3B075A6C" w14:textId="6ABE1463" w:rsidR="00DF0742" w:rsidRDefault="00DF0742" w:rsidP="00CD453C">
            <w:pPr>
              <w:widowControl w:val="0"/>
              <w:spacing w:before="60" w:after="60" w:line="240" w:lineRule="auto"/>
              <w:ind w:left="454" w:right="85"/>
              <w:jc w:val="both"/>
              <w:rPr>
                <w:rFonts w:ascii="Arial" w:hAnsi="Arial" w:cs="Arial"/>
                <w:bCs/>
                <w:sz w:val="20"/>
                <w:szCs w:val="20"/>
              </w:rPr>
            </w:pPr>
          </w:p>
          <w:p w14:paraId="2424A9B1" w14:textId="2E90FF32"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6C0E7ECC"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5F930E0E" w14:textId="37AE9249" w:rsidR="00A060DB" w:rsidRPr="00A060DB" w:rsidRDefault="00997F82" w:rsidP="00CD453C">
            <w:pPr>
              <w:widowControl w:val="0"/>
              <w:spacing w:before="240" w:after="120" w:line="240" w:lineRule="auto"/>
              <w:ind w:left="85" w:right="85"/>
              <w:jc w:val="both"/>
              <w:rPr>
                <w:rFonts w:ascii="Arial" w:hAnsi="Arial" w:cs="Arial"/>
                <w:b/>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ins w:id="300" w:author="LS" w:date="2023-06-28T12:35:00Z">
              <w:r w:rsidR="0083577B" w:rsidRPr="0083577B">
                <w:rPr>
                  <w:rFonts w:ascii="Arial" w:hAnsi="Arial" w:cs="Arial"/>
                  <w:sz w:val="20"/>
                  <w:szCs w:val="20"/>
                </w:rPr>
                <w:t>https://www.mirri.gov.sk/mpsr/irop-programove-obdobie-2014-2020/clld/programove-dokumenty/prirucka-k-procesu-verejneho-obstaravania/jppzpkpvoo/index.html</w:t>
              </w:r>
            </w:ins>
            <w:commentRangeStart w:id="301"/>
            <w:del w:id="302" w:author="LS" w:date="2023-06-28T12:35:00Z">
              <w:r w:rsidR="00A060DB" w:rsidRPr="009357F9" w:rsidDel="0083577B">
                <w:rPr>
                  <w:rFonts w:ascii="Arial" w:hAnsi="Arial" w:cs="Arial"/>
                  <w:sz w:val="20"/>
                  <w:szCs w:val="20"/>
                </w:rPr>
                <w:delText>https://www.mirri.gov.sk/mpsr/irop-programove-obdobie-2014-2020/clld/programove-dokumenty/prirucka-k-procesu-verejneho-obstaravania/index.html.</w:delText>
              </w:r>
              <w:commentRangeEnd w:id="301"/>
              <w:r w:rsidR="00F75CF8" w:rsidDel="0083577B">
                <w:rPr>
                  <w:rStyle w:val="Odkaznakomentr"/>
                  <w:rFonts w:eastAsia="Times New Roman" w:cs="Times New Roman"/>
                </w:rPr>
                <w:commentReference w:id="301"/>
              </w:r>
            </w:del>
          </w:p>
          <w:p w14:paraId="557C2B43" w14:textId="205CCA10" w:rsidR="00997F82" w:rsidRPr="002C3A60" w:rsidRDefault="00A060DB" w:rsidP="00CD453C">
            <w:pPr>
              <w:widowControl w:val="0"/>
              <w:spacing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Pr>
                <w:rFonts w:ascii="Arial" w:hAnsi="Arial" w:cs="Arial"/>
                <w:bCs/>
                <w:sz w:val="20"/>
                <w:szCs w:val="20"/>
              </w:rPr>
              <w:t xml:space="preserve"> sa predkladá </w:t>
            </w:r>
            <w:r w:rsidRPr="002C3A60">
              <w:rPr>
                <w:rFonts w:ascii="Arial" w:hAnsi="Arial" w:cs="Arial"/>
                <w:bCs/>
                <w:sz w:val="20"/>
                <w:szCs w:val="20"/>
              </w:rPr>
              <w:t>vo formáte .</w:t>
            </w:r>
            <w:r>
              <w:rPr>
                <w:rFonts w:ascii="Arial" w:hAnsi="Arial" w:cs="Arial"/>
                <w:bCs/>
                <w:sz w:val="20"/>
                <w:szCs w:val="20"/>
              </w:rPr>
              <w:t>xls.</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6C9AA207"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7708669A"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BC4E68">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55810952"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BC4E68">
              <w:rPr>
                <w:rFonts w:ascii="Arial" w:hAnsi="Arial" w:cs="Arial"/>
                <w:bCs/>
                <w:sz w:val="20"/>
                <w:szCs w:val="20"/>
              </w:rPr>
              <w:t>.</w:t>
            </w:r>
          </w:p>
          <w:p w14:paraId="0F34D686" w14:textId="7EDFC7AD"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BC4E68">
              <w:rPr>
                <w:rFonts w:ascii="Arial" w:hAnsi="Arial" w:cs="Arial"/>
                <w:bCs/>
                <w:sz w:val="20"/>
                <w:szCs w:val="20"/>
              </w:rPr>
              <w:t>.</w:t>
            </w:r>
          </w:p>
          <w:p w14:paraId="0EED07CD" w14:textId="77777777" w:rsidR="00061654" w:rsidRDefault="00997F82" w:rsidP="00061654">
            <w:pPr>
              <w:spacing w:before="120" w:after="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r w:rsidR="00061654">
              <w:rPr>
                <w:rFonts w:ascii="Arial" w:hAnsi="Arial" w:cs="Arial"/>
                <w:bCs/>
                <w:sz w:val="20"/>
                <w:szCs w:val="20"/>
              </w:rPr>
              <w:t xml:space="preserve"> Formulár sa predkladá </w:t>
            </w:r>
            <w:r w:rsidR="00061654" w:rsidRPr="002C3A60">
              <w:rPr>
                <w:rFonts w:ascii="Arial" w:hAnsi="Arial" w:cs="Arial"/>
                <w:bCs/>
                <w:sz w:val="20"/>
                <w:szCs w:val="20"/>
              </w:rPr>
              <w:t>vo formáte .</w:t>
            </w:r>
            <w:r w:rsidR="00061654">
              <w:rPr>
                <w:rFonts w:ascii="Arial" w:hAnsi="Arial" w:cs="Arial"/>
                <w:bCs/>
                <w:sz w:val="20"/>
                <w:szCs w:val="20"/>
              </w:rPr>
              <w:t>xls.</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45C64B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18" w:history="1">
              <w:r w:rsidRPr="00D01EF0">
                <w:rPr>
                  <w:rStyle w:val="Hypertextovprepojenie"/>
                  <w:rFonts w:cs="Arial"/>
                  <w:bCs/>
                  <w:sz w:val="20"/>
                  <w:szCs w:val="20"/>
                </w:rPr>
                <w:t>www.registeruz.sk</w:t>
              </w:r>
            </w:hyperlink>
            <w:r>
              <w:rPr>
                <w:rStyle w:val="Hypertextovprepojenie"/>
                <w:rFonts w:cs="Arial"/>
                <w:bCs/>
                <w:sz w:val="20"/>
                <w:szCs w:val="20"/>
              </w:rPr>
              <w:t xml:space="preserve"> </w:t>
            </w:r>
            <w:r w:rsidRPr="00323547">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30C5937C" w14:textId="5E566FA3" w:rsidR="00997F82" w:rsidRPr="002C3A60" w:rsidRDefault="00997F82" w:rsidP="00946FAA">
            <w:pPr>
              <w:spacing w:after="120" w:line="240" w:lineRule="auto"/>
              <w:ind w:left="85" w:right="85"/>
              <w:jc w:val="both"/>
              <w:rPr>
                <w:rFonts w:ascii="Arial" w:hAnsi="Arial" w:cs="Arial"/>
                <w:bCs/>
                <w:sz w:val="20"/>
                <w:szCs w:val="20"/>
              </w:rPr>
            </w:pP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04483B3E" w14:textId="3CC9FF2F" w:rsidR="00997F82" w:rsidRDefault="00997F82" w:rsidP="000569D6">
            <w:pPr>
              <w:spacing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5D5860A" w14:textId="6F948E71" w:rsidR="00997F82" w:rsidRPr="00A12177" w:rsidRDefault="00997F82" w:rsidP="000569D6">
            <w:pPr>
              <w:spacing w:after="120" w:line="240" w:lineRule="auto"/>
              <w:ind w:left="85" w:right="85"/>
              <w:jc w:val="both"/>
              <w:rPr>
                <w:rFonts w:ascii="Arial" w:hAnsi="Arial" w:cs="Arial"/>
                <w:b/>
                <w:color w:val="44546A" w:themeColor="text2"/>
                <w:szCs w:val="19"/>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58ADB1F9" w14:textId="77777777" w:rsidR="00DB0C56" w:rsidRPr="00D01EF0" w:rsidRDefault="00997F82" w:rsidP="00DB0C56">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DB0C56">
              <w:rPr>
                <w:rFonts w:ascii="Arial" w:hAnsi="Arial" w:cs="Arial"/>
                <w:bCs/>
                <w:sz w:val="20"/>
                <w:szCs w:val="20"/>
              </w:rPr>
              <w:t xml:space="preserve"> </w:t>
            </w:r>
            <w:r w:rsidR="00DB0C56">
              <w:rPr>
                <w:rFonts w:ascii="Arial" w:hAnsi="Arial" w:cs="Arial"/>
                <w:sz w:val="20"/>
                <w:szCs w:val="20"/>
                <w:lang w:eastAsia="en-US"/>
              </w:rPr>
              <w:t xml:space="preserve">Uvedené sa teda nevzťahuje na projekty, predmetom ktorých je výučne obstaranie hnuteľných vecí, ktoré nebudú mať stále miesto ich využívania (napr. v prípade, že je predmetom projektu </w:t>
            </w:r>
            <w:r w:rsidR="00DB0C56">
              <w:rPr>
                <w:rFonts w:ascii="Arial" w:hAnsi="Arial" w:cs="Arial"/>
                <w:sz w:val="20"/>
                <w:szCs w:val="20"/>
                <w:lang w:eastAsia="en-US"/>
              </w:rPr>
              <w:lastRenderedPageBreak/>
              <w:t>výlučne obstaranie dopravného prostriedku alebo strojov, prístrojov a zariadení, ktoré nebudú využívané na konkrétnom mieste, dielni a pod.).</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7AC0EDEF" w14:textId="77777777" w:rsidR="00DB0C56" w:rsidRDefault="00DB0C56" w:rsidP="00DB0C56">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r w:rsidRPr="00D01EF0">
              <w:rPr>
                <w:rFonts w:ascii="Arial" w:hAnsi="Arial" w:cs="Arial"/>
                <w:sz w:val="20"/>
                <w:szCs w:val="20"/>
                <w:lang w:eastAsia="en-US"/>
              </w:rPr>
              <w:t xml:space="preserve"> </w:t>
            </w:r>
          </w:p>
          <w:p w14:paraId="50CDA36C" w14:textId="2AAF7319" w:rsidR="00DB0C56" w:rsidRPr="00DB0C56" w:rsidRDefault="00997F82" w:rsidP="00DB0C56">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B0C56">
              <w:rPr>
                <w:rFonts w:ascii="Arial" w:hAnsi="Arial" w:cs="Arial"/>
                <w:sz w:val="20"/>
                <w:szCs w:val="20"/>
                <w:lang w:eastAsia="en-US"/>
              </w:rPr>
              <w:t>v kombinácii týchto vzťahov</w:t>
            </w:r>
          </w:p>
          <w:p w14:paraId="258C5F88" w14:textId="673A64D2"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1D326B18"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00DB0C56">
              <w:rPr>
                <w:rFonts w:ascii="Arial" w:hAnsi="Arial" w:cs="Arial"/>
                <w:bCs/>
                <w:sz w:val="20"/>
                <w:szCs w:val="20"/>
              </w:rPr>
              <w:t xml:space="preserve">ŽoPr, kde v tabuľke 3 uvádza identifikačné znaky </w:t>
            </w:r>
            <w:r w:rsidRPr="00AE5DF4">
              <w:rPr>
                <w:rFonts w:ascii="Arial" w:hAnsi="Arial" w:cs="Arial"/>
                <w:bCs/>
                <w:sz w:val="20"/>
                <w:szCs w:val="20"/>
              </w:rPr>
              <w:t>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3243401A" w:rsidR="00997F82" w:rsidRPr="00DB0C56" w:rsidRDefault="00DB0C56" w:rsidP="00DB0C56">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B0C56">
              <w:rPr>
                <w:rFonts w:ascii="Arial" w:hAnsi="Arial" w:cs="Arial"/>
                <w:bCs/>
                <w:sz w:val="20"/>
                <w:szCs w:val="20"/>
              </w:rPr>
              <w:t xml:space="preserve">ŽoPr, kde v tabuľke 3 uvádza identifikačné znaky </w:t>
            </w:r>
            <w:r w:rsidR="00997F82" w:rsidRPr="00DB0C56">
              <w:rPr>
                <w:rFonts w:ascii="Arial" w:hAnsi="Arial" w:cs="Arial"/>
                <w:bCs/>
                <w:sz w:val="20"/>
                <w:szCs w:val="20"/>
              </w:rPr>
              <w:t>predmetnej nehnuteľnosti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4680C8A0" w:rsidR="00997F82" w:rsidRPr="00D01EF0" w:rsidRDefault="00DB0C56"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559D8C26" w:rsidR="00997F82" w:rsidRPr="00D01EF0" w:rsidRDefault="00DB0C56"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18166878" w:rsidR="00997F82" w:rsidRPr="00D01EF0" w:rsidRDefault="00DB0C56"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2EB29531" w:rsidR="00997F82"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p>
          <w:p w14:paraId="013FCD19" w14:textId="77777777" w:rsidR="005D61CB" w:rsidRPr="005D61CB" w:rsidRDefault="005D61CB" w:rsidP="005D61CB">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5D61CB">
              <w:rPr>
                <w:rFonts w:ascii="Arial" w:hAnsi="Arial" w:cs="Arial"/>
                <w:bCs/>
                <w:sz w:val="20"/>
                <w:szCs w:val="20"/>
              </w:rPr>
              <w:t xml:space="preserve">V prípade existujúcich líniových stavieb (kanalizácia, vodovod) žiadateľ v časti 10 Formulára ŽoPr čestne vyhlási, že: </w:t>
            </w:r>
          </w:p>
          <w:p w14:paraId="07ABEA4A" w14:textId="77777777" w:rsidR="005D61CB" w:rsidRPr="005D61CB" w:rsidRDefault="005D61CB" w:rsidP="005D61CB">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5D61CB">
              <w:rPr>
                <w:rFonts w:ascii="Arial" w:hAnsi="Arial" w:cs="Arial"/>
                <w:bCs/>
                <w:sz w:val="20"/>
                <w:szCs w:val="20"/>
              </w:rPr>
              <w:t xml:space="preserve">je oprávnený realizovať projekt; </w:t>
            </w:r>
          </w:p>
          <w:p w14:paraId="6947C0D2" w14:textId="77777777" w:rsidR="005D61CB" w:rsidRPr="005D61CB" w:rsidRDefault="005D61CB" w:rsidP="005D61CB">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5D61CB">
              <w:rPr>
                <w:rFonts w:ascii="Arial" w:hAnsi="Arial" w:cs="Arial"/>
                <w:bCs/>
                <w:sz w:val="20"/>
                <w:szCs w:val="20"/>
              </w:rPr>
              <w:t>nie sú známe žiadne okolnosti súvisiace s vlastníckymi a užívacími právami k predmetným nehnuteľnostiam, ktoré by mohli predstavovať riziko z hľadiska realizácie projektu a udržateľnosti výsledkov projektu.</w:t>
            </w:r>
          </w:p>
          <w:p w14:paraId="00BD1684" w14:textId="77777777" w:rsidR="005D61CB" w:rsidRPr="00D01EF0" w:rsidRDefault="005D61CB" w:rsidP="005D61CB">
            <w:pPr>
              <w:pStyle w:val="Odsekzoznamu"/>
              <w:widowControl w:val="0"/>
              <w:spacing w:before="60" w:after="60" w:line="240" w:lineRule="auto"/>
              <w:ind w:left="856" w:right="85"/>
              <w:contextualSpacing w:val="0"/>
              <w:jc w:val="both"/>
              <w:rPr>
                <w:rFonts w:ascii="Arial" w:hAnsi="Arial" w:cs="Arial"/>
                <w:bCs/>
                <w:sz w:val="20"/>
                <w:szCs w:val="20"/>
              </w:rPr>
            </w:pPr>
            <w:r>
              <w:rPr>
                <w:rFonts w:ascii="Arial" w:hAnsi="Arial" w:cs="Arial"/>
                <w:bCs/>
                <w:sz w:val="20"/>
                <w:szCs w:val="20"/>
              </w:rPr>
              <w:t xml:space="preserve">Skutočnosť, že ide o líniovú stavbu musí byť zrejmá zo stavebného povolenia. </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5031D3F0"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01BD1ECB" w14:textId="7955045F" w:rsidR="00997F82" w:rsidRPr="005D61CB" w:rsidRDefault="005D61CB" w:rsidP="009357F9">
            <w:pPr>
              <w:rPr>
                <w:rFonts w:ascii="Arial" w:hAnsi="Arial" w:cs="Arial"/>
                <w:bCs/>
                <w:sz w:val="20"/>
                <w:szCs w:val="20"/>
              </w:rPr>
            </w:pPr>
            <w:r w:rsidRPr="009357F9">
              <w:rPr>
                <w:rFonts w:ascii="Arial" w:hAnsi="Arial" w:cs="Arial"/>
                <w:sz w:val="20"/>
                <w:szCs w:val="20"/>
              </w:rPr>
              <w:t>P</w:t>
            </w:r>
            <w:r w:rsidR="00997F82" w:rsidRPr="009357F9">
              <w:rPr>
                <w:rFonts w:ascii="Arial" w:hAnsi="Arial" w:cs="Arial"/>
                <w:sz w:val="20"/>
                <w:szCs w:val="20"/>
              </w:rPr>
              <w:t>lomb</w:t>
            </w:r>
            <w:r w:rsidRPr="009357F9">
              <w:rPr>
                <w:rFonts w:ascii="Arial" w:hAnsi="Arial" w:cs="Arial"/>
                <w:sz w:val="20"/>
                <w:szCs w:val="20"/>
              </w:rPr>
              <w:t>a</w:t>
            </w:r>
            <w:r w:rsidR="00997F82" w:rsidRPr="009357F9">
              <w:rPr>
                <w:rFonts w:ascii="Arial" w:hAnsi="Arial" w:cs="Arial"/>
                <w:sz w:val="20"/>
                <w:szCs w:val="20"/>
              </w:rPr>
              <w:t xml:space="preserve"> </w:t>
            </w:r>
            <w:r w:rsidRPr="005D61CB">
              <w:rPr>
                <w:rFonts w:ascii="Arial" w:hAnsi="Arial" w:cs="Arial"/>
                <w:bCs/>
                <w:sz w:val="20"/>
                <w:szCs w:val="20"/>
              </w:rPr>
              <w:t xml:space="preserve">na liste vlastníctva </w:t>
            </w:r>
            <w:r w:rsidR="00997F82" w:rsidRPr="005D61CB">
              <w:rPr>
                <w:rFonts w:ascii="Arial" w:hAnsi="Arial" w:cs="Arial"/>
                <w:sz w:val="20"/>
                <w:szCs w:val="20"/>
              </w:rPr>
              <w:t xml:space="preserve">je </w:t>
            </w:r>
            <w:r w:rsidRPr="005D61CB">
              <w:rPr>
                <w:rFonts w:ascii="Arial" w:hAnsi="Arial" w:cs="Arial"/>
                <w:sz w:val="20"/>
                <w:szCs w:val="20"/>
              </w:rPr>
              <w:t>prípustná</w:t>
            </w:r>
            <w:r w:rsidRPr="00D01EF0">
              <w:t xml:space="preserve"> </w:t>
            </w:r>
            <w:r w:rsidR="00997F82" w:rsidRPr="005D61CB">
              <w:rPr>
                <w:rFonts w:ascii="Arial" w:hAnsi="Arial" w:cs="Arial"/>
                <w:bCs/>
                <w:sz w:val="20"/>
                <w:szCs w:val="20"/>
              </w:rPr>
              <w:t>iba za podmienky, že žiadateľ predloží kópiu návrhu na zápis práv k 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lastRenderedPageBreak/>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046347C1" w14:textId="03EFCC44" w:rsidR="005D61CB" w:rsidRDefault="00997F82" w:rsidP="005D61CB">
            <w:pPr>
              <w:pStyle w:val="Default"/>
              <w:widowControl w:val="0"/>
              <w:numPr>
                <w:ilvl w:val="0"/>
                <w:numId w:val="28"/>
              </w:numPr>
              <w:ind w:left="873" w:right="85"/>
              <w:jc w:val="both"/>
              <w:rPr>
                <w:sz w:val="20"/>
                <w:szCs w:val="20"/>
              </w:rPr>
            </w:pPr>
            <w:r w:rsidRPr="005D61CB">
              <w:rPr>
                <w:sz w:val="20"/>
                <w:szCs w:val="20"/>
              </w:rPr>
              <w:t>stanovy,</w:t>
            </w:r>
          </w:p>
          <w:p w14:paraId="6A8B8840" w14:textId="5BC735AE" w:rsidR="00997F82" w:rsidRPr="005D61CB" w:rsidRDefault="00997F82" w:rsidP="005D61CB">
            <w:pPr>
              <w:pStyle w:val="Default"/>
              <w:widowControl w:val="0"/>
              <w:numPr>
                <w:ilvl w:val="0"/>
                <w:numId w:val="28"/>
              </w:numPr>
              <w:ind w:left="873" w:right="85"/>
              <w:jc w:val="both"/>
              <w:rPr>
                <w:sz w:val="20"/>
                <w:szCs w:val="20"/>
              </w:rPr>
            </w:pPr>
            <w:r w:rsidRPr="005D61CB">
              <w:rPr>
                <w:sz w:val="20"/>
                <w:szCs w:val="20"/>
              </w:rPr>
              <w:t>rozhodnutie valného zhromaždenia o nakladaní so spoločným majetkom spoločenstva, ktoré oprávňuje zástupcu/zástupcov pozemkového spoločenstva uzatvoriť nájomnú zmluvu.</w:t>
            </w:r>
          </w:p>
          <w:p w14:paraId="539F73A0" w14:textId="77777777" w:rsidR="005D61CB" w:rsidRPr="00D01EF0" w:rsidRDefault="005D61CB" w:rsidP="005D61CB">
            <w:pPr>
              <w:pStyle w:val="Default"/>
              <w:widowControl w:val="0"/>
              <w:ind w:left="873" w:right="85"/>
              <w:jc w:val="both"/>
              <w:rPr>
                <w:sz w:val="20"/>
                <w:szCs w:val="20"/>
              </w:rPr>
            </w:pPr>
          </w:p>
          <w:p w14:paraId="567753EE" w14:textId="66EF9403" w:rsidR="00997F82" w:rsidRPr="00476864" w:rsidRDefault="00997F82" w:rsidP="005D61CB">
            <w:pPr>
              <w:pStyle w:val="Odsekzoznamu"/>
              <w:ind w:left="173"/>
              <w:rPr>
                <w:rFonts w:ascii="Arial Narrow" w:hAnsi="Arial Narrow" w:cs="Arial"/>
                <w:bCs/>
                <w:sz w:val="22"/>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tc>
      </w:tr>
      <w:tr w:rsidR="007D58CE" w:rsidRPr="00603E9E" w:rsidDel="0083577B" w14:paraId="6E79CCC1" w14:textId="16F2F767" w:rsidTr="007D58CE">
        <w:tblPrEx>
          <w:tblCellMar>
            <w:left w:w="108" w:type="dxa"/>
            <w:right w:w="108" w:type="dxa"/>
          </w:tblCellMar>
        </w:tblPrEx>
        <w:trPr>
          <w:del w:id="303" w:author="LS" w:date="2023-06-28T12:28:00Z"/>
        </w:trPr>
        <w:tc>
          <w:tcPr>
            <w:tcW w:w="9776" w:type="dxa"/>
            <w:shd w:val="clear" w:color="auto" w:fill="F2F2F2" w:themeFill="background1" w:themeFillShade="F2"/>
          </w:tcPr>
          <w:p w14:paraId="447C4542" w14:textId="4BBC6EC9" w:rsidR="007D58CE" w:rsidRPr="00603E9E" w:rsidDel="0083577B" w:rsidRDefault="007D58CE" w:rsidP="009357F9">
            <w:pPr>
              <w:pStyle w:val="Odsekzoznamu"/>
              <w:keepNext/>
              <w:spacing w:before="120" w:after="120" w:line="240" w:lineRule="auto"/>
              <w:ind w:left="936"/>
              <w:rPr>
                <w:del w:id="304" w:author="LS" w:date="2023-06-28T12:28:00Z"/>
                <w:rFonts w:ascii="Arial" w:hAnsi="Arial" w:cs="Arial"/>
                <w:b/>
                <w:color w:val="44546A" w:themeColor="text2"/>
                <w:szCs w:val="19"/>
              </w:rPr>
            </w:pPr>
          </w:p>
        </w:tc>
      </w:tr>
      <w:tr w:rsidR="007D58CE" w:rsidRPr="006A79F0" w:rsidDel="0083577B" w14:paraId="70C34CE1" w14:textId="5269AB25" w:rsidTr="007D58CE">
        <w:tblPrEx>
          <w:tblCellMar>
            <w:left w:w="108" w:type="dxa"/>
            <w:right w:w="108" w:type="dxa"/>
          </w:tblCellMar>
        </w:tblPrEx>
        <w:trPr>
          <w:del w:id="305" w:author="LS" w:date="2023-06-28T12:28:00Z"/>
        </w:trPr>
        <w:tc>
          <w:tcPr>
            <w:tcW w:w="9776" w:type="dxa"/>
          </w:tcPr>
          <w:p w14:paraId="36AEF394" w14:textId="0209F0DB" w:rsidR="007D58CE" w:rsidRPr="00D01EF0" w:rsidDel="0083577B" w:rsidRDefault="007D58CE" w:rsidP="007D58CE">
            <w:pPr>
              <w:pStyle w:val="Odsekzoznamu"/>
              <w:spacing w:before="240" w:after="120" w:line="240" w:lineRule="auto"/>
              <w:ind w:left="142" w:right="85"/>
              <w:contextualSpacing w:val="0"/>
              <w:jc w:val="both"/>
              <w:rPr>
                <w:del w:id="306" w:author="LS" w:date="2023-06-28T12:28:00Z"/>
                <w:rFonts w:ascii="Arial" w:hAnsi="Arial" w:cs="Arial"/>
                <w:bCs/>
                <w:sz w:val="20"/>
                <w:szCs w:val="20"/>
              </w:rPr>
            </w:pPr>
          </w:p>
        </w:tc>
      </w:tr>
      <w:tr w:rsidR="00997F82" w:rsidRPr="00603E9E" w:rsidDel="0083577B" w14:paraId="187D5CE9" w14:textId="77E3D35F" w:rsidTr="004461E5">
        <w:tblPrEx>
          <w:tblCellMar>
            <w:left w:w="108" w:type="dxa"/>
            <w:right w:w="108" w:type="dxa"/>
          </w:tblCellMar>
        </w:tblPrEx>
        <w:trPr>
          <w:del w:id="307" w:author="LS" w:date="2023-06-28T12:28:00Z"/>
        </w:trPr>
        <w:tc>
          <w:tcPr>
            <w:tcW w:w="9776" w:type="dxa"/>
            <w:shd w:val="clear" w:color="auto" w:fill="F2F2F2" w:themeFill="background1" w:themeFillShade="F2"/>
          </w:tcPr>
          <w:p w14:paraId="0E2765E9" w14:textId="3AD77D04" w:rsidR="00997F82" w:rsidRPr="00603E9E" w:rsidDel="0083577B" w:rsidRDefault="00997F82" w:rsidP="009357F9">
            <w:pPr>
              <w:pStyle w:val="Odsekzoznamu"/>
              <w:keepNext/>
              <w:spacing w:before="120" w:after="120" w:line="240" w:lineRule="auto"/>
              <w:ind w:left="936"/>
              <w:rPr>
                <w:del w:id="308" w:author="LS" w:date="2023-06-28T12:28:00Z"/>
                <w:rFonts w:ascii="Arial" w:hAnsi="Arial" w:cs="Arial"/>
                <w:b/>
                <w:color w:val="44546A" w:themeColor="text2"/>
                <w:szCs w:val="19"/>
              </w:rPr>
            </w:pPr>
          </w:p>
        </w:tc>
      </w:tr>
      <w:tr w:rsidR="00997F82" w:rsidRPr="006A79F0" w:rsidDel="0083577B" w14:paraId="5C096CCA" w14:textId="3F15B8E2" w:rsidTr="004461E5">
        <w:tblPrEx>
          <w:tblCellMar>
            <w:left w:w="108" w:type="dxa"/>
            <w:right w:w="108" w:type="dxa"/>
          </w:tblCellMar>
        </w:tblPrEx>
        <w:trPr>
          <w:del w:id="309" w:author="LS" w:date="2023-06-28T12:28:00Z"/>
        </w:trPr>
        <w:tc>
          <w:tcPr>
            <w:tcW w:w="9776" w:type="dxa"/>
            <w:tcBorders>
              <w:bottom w:val="single" w:sz="4" w:space="0" w:color="auto"/>
            </w:tcBorders>
          </w:tcPr>
          <w:p w14:paraId="200ADE93" w14:textId="4199A9D9" w:rsidR="00997F82" w:rsidRPr="00D01EF0" w:rsidDel="0083577B" w:rsidRDefault="00997F82" w:rsidP="00FF6C9B">
            <w:pPr>
              <w:pStyle w:val="Odsekzoznamu"/>
              <w:spacing w:after="120" w:line="240" w:lineRule="auto"/>
              <w:ind w:left="85" w:right="85"/>
              <w:contextualSpacing w:val="0"/>
              <w:jc w:val="both"/>
              <w:rPr>
                <w:del w:id="310" w:author="LS" w:date="2023-06-28T12:28:00Z"/>
                <w:rFonts w:ascii="Arial" w:hAnsi="Arial" w:cs="Arial"/>
                <w:bCs/>
                <w:sz w:val="20"/>
                <w:szCs w:val="20"/>
              </w:rPr>
            </w:pP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410EF03F" w:rsidR="00997F82" w:rsidRPr="003F3414" w:rsidRDefault="00997F82" w:rsidP="00997F82">
      <w:pPr>
        <w:pStyle w:val="Default"/>
        <w:spacing w:before="120" w:after="120"/>
        <w:jc w:val="both"/>
        <w:rPr>
          <w:sz w:val="20"/>
        </w:rPr>
      </w:pPr>
      <w:r w:rsidRPr="003F3414">
        <w:rPr>
          <w:sz w:val="20"/>
        </w:rPr>
        <w:t xml:space="preserve">Po úplnom vyplnení formulára ho vytlačí a podpíše (štatutárny orgán, resp. ním splnomocnená osoba). K formuláru ŽoPr doplní listinné formy príloh ŽoPr </w:t>
      </w:r>
      <w:r w:rsidR="0060519B" w:rsidRPr="0060519B">
        <w:rPr>
          <w:sz w:val="20"/>
        </w:rPr>
        <w:t xml:space="preserve">(prílohy sa predkladajú ako obyčajné kópie originálov, pričom žiadateľ uchováva originály u seba pre účely prípadných kontrol) </w:t>
      </w:r>
      <w:r w:rsidRPr="003F3414">
        <w:rPr>
          <w:sz w:val="20"/>
        </w:rPr>
        <w:t>a uloží elektronické verzie formulára ŽoPr a príloh na elektronické neprepisovateľné médium (CD/DVD).</w:t>
      </w:r>
      <w:r w:rsidR="0060519B">
        <w:rPr>
          <w:sz w:val="20"/>
        </w:rPr>
        <w:t xml:space="preserve"> </w:t>
      </w:r>
      <w:r w:rsidR="0060519B" w:rsidRPr="0060519B">
        <w:rPr>
          <w:sz w:val="20"/>
        </w:rPr>
        <w:t>Elektronické verzie predstavujú skeny originálnych dokumentov vo formáte pdf. ak nie je v kapitole 3 pri niektorej z príloh uvedené inak.</w:t>
      </w:r>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3F6EE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7103D4">
        <w:rPr>
          <w:rFonts w:ascii="Arial" w:eastAsiaTheme="minorHAnsi" w:hAnsi="Arial" w:cs="Arial"/>
          <w:color w:val="000000"/>
          <w:sz w:val="20"/>
          <w:lang w:eastAsia="en-US"/>
        </w:rPr>
        <w:t>Ž</w:t>
      </w:r>
      <w:r w:rsidR="007103D4" w:rsidRPr="003F3414">
        <w:rPr>
          <w:rFonts w:ascii="Arial" w:eastAsiaTheme="minorHAnsi" w:hAnsi="Arial" w:cs="Arial"/>
          <w:color w:val="000000"/>
          <w:sz w:val="20"/>
          <w:lang w:eastAsia="en-US"/>
        </w:rPr>
        <w:t xml:space="preserve">oPr </w:t>
      </w:r>
      <w:r w:rsidRPr="003F3414">
        <w:rPr>
          <w:rFonts w:ascii="Arial" w:eastAsiaTheme="minorHAnsi" w:hAnsi="Arial" w:cs="Arial"/>
          <w:color w:val="000000"/>
          <w:sz w:val="20"/>
          <w:lang w:eastAsia="en-US"/>
        </w:rPr>
        <w:t>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753EC87E"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sidR="0060519B">
        <w:rPr>
          <w:rFonts w:ascii="Arial" w:hAnsi="Arial" w:cs="Arial"/>
          <w:b/>
          <w:bCs/>
          <w:color w:val="000000"/>
          <w:sz w:val="20"/>
          <w:szCs w:val="20"/>
        </w:rPr>
        <w:t xml:space="preserve">v zmysle predchádzajúcej kapitoly </w:t>
      </w:r>
      <w:r w:rsidRPr="003F3414">
        <w:rPr>
          <w:rFonts w:ascii="Arial" w:hAnsi="Arial" w:cs="Arial"/>
          <w:b/>
          <w:bCs/>
          <w:color w:val="000000"/>
          <w:sz w:val="20"/>
          <w:szCs w:val="20"/>
        </w:rPr>
        <w:t xml:space="preserve">na adresu: </w:t>
      </w:r>
    </w:p>
    <w:p w14:paraId="7EB79171" w14:textId="510C7FDF" w:rsidR="00997F82" w:rsidRDefault="00997F82" w:rsidP="00C04A44">
      <w:pPr>
        <w:tabs>
          <w:tab w:val="left" w:pos="426"/>
        </w:tabs>
        <w:spacing w:before="120" w:after="120" w:line="240" w:lineRule="auto"/>
        <w:jc w:val="both"/>
        <w:rPr>
          <w:rFonts w:ascii="Arial" w:hAnsi="Arial" w:cs="Arial"/>
          <w:b/>
          <w:bCs/>
          <w:sz w:val="20"/>
          <w:szCs w:val="20"/>
        </w:rPr>
      </w:pPr>
      <w:r w:rsidRPr="003F3414">
        <w:rPr>
          <w:rFonts w:ascii="Arial" w:hAnsi="Arial" w:cs="Arial"/>
          <w:sz w:val="20"/>
          <w:szCs w:val="20"/>
        </w:rPr>
        <w:tab/>
      </w:r>
      <w:r w:rsidR="000A5BF8" w:rsidRPr="000A5BF8">
        <w:rPr>
          <w:rFonts w:ascii="Arial" w:hAnsi="Arial" w:cs="Arial"/>
          <w:b/>
          <w:bCs/>
          <w:sz w:val="20"/>
          <w:szCs w:val="20"/>
        </w:rPr>
        <w:t>Kancelária MAS Pro Tatry, o.z.</w:t>
      </w:r>
    </w:p>
    <w:p w14:paraId="65CC6551" w14:textId="4A8E4FEF" w:rsidR="000A5BF8" w:rsidRPr="000A5BF8" w:rsidRDefault="000A5BF8" w:rsidP="000A5BF8">
      <w:pPr>
        <w:tabs>
          <w:tab w:val="left" w:pos="426"/>
        </w:tabs>
        <w:spacing w:before="120" w:after="120" w:line="240" w:lineRule="auto"/>
        <w:jc w:val="both"/>
        <w:rPr>
          <w:rFonts w:ascii="Arial" w:hAnsi="Arial" w:cs="Arial"/>
          <w:sz w:val="20"/>
          <w:szCs w:val="20"/>
        </w:rPr>
      </w:pPr>
      <w:r>
        <w:rPr>
          <w:rFonts w:ascii="Arial" w:hAnsi="Arial" w:cs="Arial"/>
          <w:sz w:val="20"/>
          <w:szCs w:val="20"/>
        </w:rPr>
        <w:tab/>
      </w:r>
      <w:r w:rsidRPr="000A5BF8">
        <w:rPr>
          <w:rFonts w:ascii="Arial" w:hAnsi="Arial" w:cs="Arial"/>
          <w:sz w:val="20"/>
          <w:szCs w:val="20"/>
        </w:rPr>
        <w:t>Tatranská Lomnica 140 40</w:t>
      </w:r>
    </w:p>
    <w:p w14:paraId="67926F7E" w14:textId="4BCB41B4" w:rsidR="000A5BF8" w:rsidRPr="000A5BF8" w:rsidRDefault="000A5BF8" w:rsidP="000A5BF8">
      <w:pPr>
        <w:tabs>
          <w:tab w:val="left" w:pos="426"/>
        </w:tabs>
        <w:spacing w:before="120" w:after="120" w:line="240" w:lineRule="auto"/>
        <w:jc w:val="both"/>
        <w:rPr>
          <w:rFonts w:ascii="Arial" w:hAnsi="Arial" w:cs="Arial"/>
          <w:sz w:val="20"/>
          <w:szCs w:val="20"/>
        </w:rPr>
      </w:pPr>
      <w:r>
        <w:rPr>
          <w:rFonts w:ascii="Arial" w:hAnsi="Arial" w:cs="Arial"/>
          <w:sz w:val="20"/>
          <w:szCs w:val="20"/>
        </w:rPr>
        <w:tab/>
      </w:r>
      <w:r w:rsidRPr="000A5BF8">
        <w:rPr>
          <w:rFonts w:ascii="Arial" w:hAnsi="Arial" w:cs="Arial"/>
          <w:sz w:val="20"/>
          <w:szCs w:val="20"/>
        </w:rPr>
        <w:t>059 60 Vysoké Tatry</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049E7F57" w:rsidR="00997F82" w:rsidRPr="003F3414" w:rsidRDefault="000A5BF8"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w:t>
      </w:r>
      <w:r w:rsidR="00997F82" w:rsidRPr="003F3414">
        <w:rPr>
          <w:rFonts w:ascii="Arial" w:hAnsi="Arial" w:cs="Arial"/>
          <w:sz w:val="20"/>
          <w:szCs w:val="20"/>
        </w:rPr>
        <w:t>sobne</w:t>
      </w:r>
      <w:r>
        <w:rPr>
          <w:rFonts w:ascii="Arial" w:hAnsi="Arial" w:cs="Arial"/>
          <w:sz w:val="20"/>
          <w:szCs w:val="20"/>
        </w:rPr>
        <w:t xml:space="preserve"> (pondelok – piatok</w:t>
      </w:r>
      <w:r w:rsidR="00997F82" w:rsidRPr="003F3414">
        <w:rPr>
          <w:rFonts w:ascii="Arial" w:hAnsi="Arial" w:cs="Arial"/>
          <w:sz w:val="20"/>
          <w:szCs w:val="20"/>
        </w:rPr>
        <w:t>,</w:t>
      </w:r>
      <w:r>
        <w:rPr>
          <w:rFonts w:ascii="Arial" w:hAnsi="Arial" w:cs="Arial"/>
          <w:sz w:val="20"/>
          <w:szCs w:val="20"/>
        </w:rPr>
        <w:t xml:space="preserve"> 8:00 hod. – </w:t>
      </w:r>
      <w:r w:rsidR="0060519B">
        <w:rPr>
          <w:rFonts w:ascii="Arial" w:hAnsi="Arial" w:cs="Arial"/>
          <w:sz w:val="20"/>
          <w:szCs w:val="20"/>
        </w:rPr>
        <w:t>14</w:t>
      </w:r>
      <w:r>
        <w:rPr>
          <w:rFonts w:ascii="Arial" w:hAnsi="Arial" w:cs="Arial"/>
          <w:sz w:val="20"/>
          <w:szCs w:val="20"/>
        </w:rPr>
        <w:t>:00 hod.)</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6CF19659"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w:t>
      </w:r>
      <w:r w:rsidR="0060519B">
        <w:rPr>
          <w:rFonts w:ascii="Arial" w:eastAsia="Calibri" w:hAnsi="Arial" w:cs="Arial"/>
          <w:sz w:val="20"/>
          <w:szCs w:val="20"/>
        </w:rPr>
        <w:t xml:space="preserve"> alebo českom</w:t>
      </w:r>
      <w:r w:rsidRPr="003F3414">
        <w:rPr>
          <w:rFonts w:ascii="Arial" w:eastAsia="Calibri" w:hAnsi="Arial" w:cs="Arial"/>
          <w:sz w:val="20"/>
          <w:szCs w:val="20"/>
        </w:rPr>
        <w:t xml:space="preserve">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lastRenderedPageBreak/>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509D709F"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7103D4">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42F653B6"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C90492">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7EF63FAF"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lastRenderedPageBreak/>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C90492">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47F6233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C9049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86869">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A86869">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48B204EB"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C90492">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77777777"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44DEAF36" w:rsidR="00997F82" w:rsidRPr="008E3991" w:rsidRDefault="00997F82" w:rsidP="000A5BF8">
      <w:pPr>
        <w:pStyle w:val="Odsekzoznamu"/>
        <w:ind w:left="851"/>
        <w:jc w:val="both"/>
        <w:rPr>
          <w:rFonts w:ascii="Arial" w:hAnsi="Arial" w:cs="Arial"/>
          <w:sz w:val="20"/>
          <w:szCs w:val="20"/>
        </w:rPr>
      </w:pPr>
    </w:p>
    <w:p w14:paraId="4873EE9A" w14:textId="5C89AA29"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lastRenderedPageBreak/>
        <w:t>Posúdenie vplyvu a dopadu projektu na plnenie stratégi</w:t>
      </w:r>
      <w:r>
        <w:rPr>
          <w:rFonts w:ascii="Arial" w:hAnsi="Arial" w:cs="Arial"/>
          <w:sz w:val="20"/>
          <w:szCs w:val="20"/>
        </w:rPr>
        <w:t>e</w:t>
      </w:r>
      <w:r w:rsidRPr="008E3991">
        <w:rPr>
          <w:rFonts w:ascii="Arial" w:hAnsi="Arial" w:cs="Arial"/>
          <w:sz w:val="20"/>
          <w:szCs w:val="20"/>
        </w:rPr>
        <w:t xml:space="preserve"> CLLD</w:t>
      </w:r>
      <w:r w:rsidR="000A5BF8">
        <w:rPr>
          <w:rFonts w:ascii="Arial" w:hAnsi="Arial" w:cs="Arial"/>
          <w:sz w:val="20"/>
          <w:szCs w:val="20"/>
        </w:rPr>
        <w:t>.</w:t>
      </w:r>
      <w:r w:rsidRPr="008E3991">
        <w:rPr>
          <w:rFonts w:ascii="Arial" w:hAnsi="Arial" w:cs="Arial"/>
          <w:sz w:val="20"/>
          <w:szCs w:val="20"/>
        </w:rPr>
        <w:t xml:space="preserve"> Toto rozlišovacie kritérium aplikuje výberová komisia MAS.</w:t>
      </w:r>
    </w:p>
    <w:p w14:paraId="577E0F10" w14:textId="3341BB6A"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86869">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7BBF8E59"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339EA4B9"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4F87DFEE" w:rsidR="00997F82" w:rsidRPr="00DD103D" w:rsidRDefault="00997F82" w:rsidP="009357F9">
      <w:pPr>
        <w:pStyle w:val="Textkomentra"/>
        <w:rPr>
          <w:rFonts w:ascii="Arial" w:hAnsi="Arial" w:cs="Arial"/>
        </w:rPr>
      </w:pPr>
      <w:r w:rsidRPr="003F3414">
        <w:rPr>
          <w:rFonts w:ascii="Arial" w:hAnsi="Arial" w:cs="Arial"/>
        </w:rPr>
        <w:t xml:space="preserve">Štandardný formulár zmluvy o poskytnutí príspevku je zverejnený na webovom sídle </w:t>
      </w:r>
      <w:hyperlink r:id="rId19" w:history="1">
        <w:r w:rsidR="007578B8" w:rsidRPr="007578B8">
          <w:rPr>
            <w:rStyle w:val="Hypertextovprepojenie"/>
            <w:rFonts w:ascii="Times New Roman" w:hAnsi="Times New Roman"/>
            <w:sz w:val="20"/>
          </w:rPr>
          <w:t>https://www.mirri.gov.sk/mpsr/irop-programove-obdobie-2014-2020/clld/programove-dokumenty/vzory/vzor-zmluvy-</w:t>
        </w:r>
        <w:r w:rsidR="007578B8" w:rsidRPr="007578B8">
          <w:rPr>
            <w:rStyle w:val="Hypertextovprepojenie"/>
            <w:rFonts w:ascii="Times New Roman" w:hAnsi="Times New Roman"/>
            <w:sz w:val="20"/>
          </w:rPr>
          <w:lastRenderedPageBreak/>
          <w:t>o-prispevok/index.html</w:t>
        </w:r>
      </w:hyperlink>
      <w:r w:rsidR="00AB3F93">
        <w:rPr>
          <w:rFonts w:ascii="Arial" w:hAnsi="Arial" w:cs="Arial"/>
        </w:rPr>
        <w:t xml:space="preserve">. </w:t>
      </w:r>
      <w:r w:rsidRPr="003F3414">
        <w:rPr>
          <w:rFonts w:ascii="Arial" w:hAnsi="Arial" w:cs="Arial"/>
        </w:rPr>
        <w:t>Zverejnený formulár zmluvy o príspevku je rámcovým vzorom zmluvy a MAS je oprávnená zmeniť formulár zmluvy v</w:t>
      </w:r>
      <w:r w:rsidR="00FF6C9B">
        <w:rPr>
          <w:rFonts w:ascii="Arial" w:hAnsi="Arial" w:cs="Arial"/>
        </w:rPr>
        <w:t> </w:t>
      </w:r>
      <w:r w:rsidRPr="003F3414">
        <w:rPr>
          <w:rFonts w:ascii="Arial" w:hAnsi="Arial" w:cs="Arial"/>
        </w:rPr>
        <w:t xml:space="preserve">závislosti od špecifických potrieb implementácie projektov. Formulár zmluvy </w:t>
      </w:r>
      <w:r w:rsidRPr="00DD103D">
        <w:rPr>
          <w:rFonts w:ascii="Arial" w:hAnsi="Arial" w:cs="Arial"/>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54112A94"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w:t>
      </w:r>
      <w:r w:rsidR="00336761" w:rsidRPr="00336761">
        <w:rPr>
          <w:color w:val="auto"/>
          <w:sz w:val="20"/>
          <w:szCs w:val="22"/>
        </w:rPr>
        <w:t>pričom zmena sa nesmie týkať hodnotiaceho kola, v rámci ktorého už MAS vydala oznámenia o schválení alebo neschválení ŽoPr</w:t>
      </w:r>
      <w:r w:rsidR="00336761">
        <w:rPr>
          <w:color w:val="auto"/>
          <w:sz w:val="20"/>
          <w:szCs w:val="22"/>
        </w:rPr>
        <w:t xml:space="preserve">. </w:t>
      </w:r>
      <w:r w:rsidRPr="003F3414">
        <w:rPr>
          <w:color w:val="auto"/>
          <w:sz w:val="20"/>
          <w:szCs w:val="22"/>
        </w:rPr>
        <w:t>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5626B334" w14:textId="3436AE55" w:rsidR="00997F82" w:rsidRPr="003F3414" w:rsidRDefault="00997F82" w:rsidP="003367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2324B414"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0" w:history="1">
        <w:r w:rsidR="000A5BF8" w:rsidRPr="000A5BF8">
          <w:rPr>
            <w:rStyle w:val="Hypertextovprepojenie"/>
            <w:rFonts w:cs="Arial"/>
            <w:sz w:val="20"/>
            <w:szCs w:val="20"/>
          </w:rPr>
          <w:t>https://www.protatry.sk/vyzvy/</w:t>
        </w:r>
      </w:hyperlink>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63A3EAB6"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0A5BF8">
        <w:rPr>
          <w:rFonts w:ascii="Arial" w:hAnsi="Arial" w:cs="Arial"/>
          <w:spacing w:val="-3"/>
          <w:sz w:val="20"/>
          <w:szCs w:val="20"/>
        </w:rPr>
        <w:t xml:space="preserve"> info@protatry.sk</w:t>
      </w:r>
      <w:r w:rsidRPr="003F3414">
        <w:rPr>
          <w:rFonts w:ascii="Arial" w:hAnsi="Arial" w:cs="Arial"/>
          <w:spacing w:val="-3"/>
          <w:sz w:val="20"/>
          <w:szCs w:val="20"/>
        </w:rPr>
        <w:t xml:space="preserve">,  </w:t>
      </w:r>
    </w:p>
    <w:p w14:paraId="1C5D0239"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Na žiadosti o informácie týkajúce sa tejto výzvy zasielané na MAS poštou alebo elektronicky odpovedá MAS listinnou formou alebo elektronicky v lehote najneskôr 10 pracovných dní odo dňa doručenia žiadosti na MAS. </w:t>
      </w:r>
      <w:r w:rsidRPr="003F3414">
        <w:rPr>
          <w:rFonts w:ascii="Arial" w:hAnsi="Arial" w:cs="Arial"/>
          <w:spacing w:val="-3"/>
          <w:sz w:val="20"/>
          <w:szCs w:val="20"/>
        </w:rPr>
        <w:lastRenderedPageBreak/>
        <w:t>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1A659ED1"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655C69">
        <w:rPr>
          <w:rFonts w:ascii="Arial" w:hAnsi="Arial" w:cs="Arial"/>
          <w:bCs/>
          <w:iCs/>
          <w:sz w:val="20"/>
          <w:szCs w:val="19"/>
        </w:rPr>
        <w:t>ŽoPr</w:t>
      </w:r>
      <w:r w:rsidRPr="003F3414">
        <w:rPr>
          <w:rFonts w:ascii="Arial" w:hAnsi="Arial" w:cs="Arial"/>
          <w:bCs/>
          <w:iCs/>
          <w:sz w:val="20"/>
          <w:szCs w:val="19"/>
        </w:rPr>
        <w:t>),</w:t>
      </w:r>
    </w:p>
    <w:p w14:paraId="7CC6A5F4" w14:textId="3149041B"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336761">
        <w:rPr>
          <w:rFonts w:ascii="Arial" w:hAnsi="Arial" w:cs="Arial"/>
          <w:bCs/>
          <w:iCs/>
          <w:sz w:val="20"/>
          <w:szCs w:val="19"/>
        </w:rPr>
        <w:t>ej</w:t>
      </w:r>
      <w:r w:rsidRPr="003F3414">
        <w:rPr>
          <w:rFonts w:ascii="Arial" w:hAnsi="Arial" w:cs="Arial"/>
          <w:bCs/>
          <w:iCs/>
          <w:sz w:val="20"/>
          <w:szCs w:val="19"/>
        </w:rPr>
        <w:t xml:space="preserve"> aktiv</w:t>
      </w:r>
      <w:r w:rsidR="00336761">
        <w:rPr>
          <w:rFonts w:ascii="Arial" w:hAnsi="Arial" w:cs="Arial"/>
          <w:bCs/>
          <w:iCs/>
          <w:sz w:val="20"/>
          <w:szCs w:val="19"/>
        </w:rPr>
        <w:t>i</w:t>
      </w:r>
      <w:r w:rsidRPr="003F3414">
        <w:rPr>
          <w:rFonts w:ascii="Arial" w:hAnsi="Arial" w:cs="Arial"/>
          <w:bCs/>
          <w:iCs/>
          <w:sz w:val="20"/>
          <w:szCs w:val="19"/>
        </w:rPr>
        <w:t>t</w:t>
      </w:r>
      <w:r w:rsidR="00336761">
        <w:rPr>
          <w:rFonts w:ascii="Arial" w:hAnsi="Arial" w:cs="Arial"/>
          <w:bCs/>
          <w:iCs/>
          <w:sz w:val="20"/>
          <w:szCs w:val="19"/>
        </w:rPr>
        <w: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1"/>
      <w:headerReference w:type="first" r:id="rId22"/>
      <w:footerReference w:type="first" r:id="rId23"/>
      <w:pgSz w:w="11906" w:h="16838"/>
      <w:pgMar w:top="1134" w:right="1133" w:bottom="1134" w:left="1134"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4" w:author="Čerňan, Andrej" w:date="2023-06-28T15:00:00Z" w:initials="ČA">
    <w:p w14:paraId="6D4187F4" w14:textId="53FDB555" w:rsidR="001A1043" w:rsidRDefault="001A1043">
      <w:pPr>
        <w:pStyle w:val="Textkomentra"/>
      </w:pPr>
      <w:r>
        <w:rPr>
          <w:rStyle w:val="Odkaznakomentr"/>
        </w:rPr>
        <w:annotationRef/>
      </w:r>
      <w:r w:rsidRPr="001A1043">
        <w:rPr>
          <w:highlight w:val="yellow"/>
        </w:rPr>
        <w:t>Nesúlad s našou evidenciou. MAS nemôže v tomto bode meniť číslo HK resp. jeho dátum uzávierky. Treba uviesť skutočné uzávierky konkrétneho HK, ktor</w:t>
      </w:r>
      <w:r>
        <w:rPr>
          <w:highlight w:val="yellow"/>
        </w:rPr>
        <w:t>é prebehli</w:t>
      </w:r>
      <w:r w:rsidRPr="001A1043">
        <w:rPr>
          <w:highlight w:val="yellow"/>
        </w:rPr>
        <w:t>. To znamená od 1. HK až po aktuálne prebiehajúce, ktoré sa bude uzatvárať 29.6.2023.</w:t>
      </w:r>
    </w:p>
  </w:comment>
  <w:comment w:id="49" w:author="LS" w:date="2023-06-28T21:51:00Z" w:initials="LS">
    <w:p w14:paraId="2CE9EDC8" w14:textId="276017AF" w:rsidR="008D60D4" w:rsidRDefault="008D60D4">
      <w:pPr>
        <w:pStyle w:val="Textkomentra"/>
      </w:pPr>
      <w:r>
        <w:rPr>
          <w:rStyle w:val="Odkaznakomentr"/>
        </w:rPr>
        <w:annotationRef/>
      </w:r>
      <w:r w:rsidRPr="001A1043">
        <w:rPr>
          <w:highlight w:val="yellow"/>
        </w:rPr>
        <w:t>Nesúlad s našou evidenciou. MAS nemôže v tomto bode meniť číslo HK resp. jeho dátum uzávierky. Treba uviesť skutočné uzávierky konkrétneho HK, ktor</w:t>
      </w:r>
      <w:r>
        <w:rPr>
          <w:highlight w:val="yellow"/>
        </w:rPr>
        <w:t>é prebehli</w:t>
      </w:r>
      <w:r w:rsidRPr="001A1043">
        <w:rPr>
          <w:highlight w:val="yellow"/>
        </w:rPr>
        <w:t>. To znamená od 1. HK až po aktuálne prebiehajúce, ktoré sa bude uzatvárať 29.6.2023.</w:t>
      </w:r>
    </w:p>
  </w:comment>
  <w:comment w:id="50" w:author="LS" w:date="2023-06-28T21:51:00Z" w:initials="LS">
    <w:p w14:paraId="49614BC5" w14:textId="39FDEC72" w:rsidR="008D60D4" w:rsidRDefault="008D60D4">
      <w:pPr>
        <w:pStyle w:val="Textkomentra"/>
      </w:pPr>
      <w:r>
        <w:rPr>
          <w:rStyle w:val="Odkaznakomentr"/>
        </w:rPr>
        <w:annotationRef/>
      </w:r>
      <w:r>
        <w:t>Uzavretie HK bolo upravené podľa usmernenia RO</w:t>
      </w:r>
    </w:p>
  </w:comment>
  <w:comment w:id="269" w:author="Matejová, Natália" w:date="2023-06-27T16:57:00Z" w:initials="MN">
    <w:p w14:paraId="7F84185B" w14:textId="0B0B63B9" w:rsidR="0092697F" w:rsidRDefault="0092697F">
      <w:pPr>
        <w:pStyle w:val="Textkomentra"/>
      </w:pPr>
      <w:r>
        <w:rPr>
          <w:rStyle w:val="Odkaznakomentr"/>
        </w:rPr>
        <w:annotationRef/>
      </w:r>
      <w:r w:rsidRPr="00093187">
        <w:rPr>
          <w:highlight w:val="yellow"/>
        </w:rPr>
        <w:t>105 263,15</w:t>
      </w:r>
    </w:p>
  </w:comment>
  <w:comment w:id="301" w:author="Matejová, Natália" w:date="2023-06-27T17:02:00Z" w:initials="MN">
    <w:p w14:paraId="1C118F0D" w14:textId="6FABA6CA" w:rsidR="0092697F" w:rsidRDefault="0092697F">
      <w:pPr>
        <w:pStyle w:val="Textkomentra"/>
      </w:pPr>
      <w:r>
        <w:rPr>
          <w:rStyle w:val="Odkaznakomentr"/>
        </w:rPr>
        <w:annotationRef/>
      </w:r>
      <w:r w:rsidRPr="008261F4">
        <w:rPr>
          <w:highlight w:val="yellow"/>
        </w:rPr>
        <w:t>link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4187F4" w15:done="0"/>
  <w15:commentEx w15:paraId="2CE9EDC8" w15:done="0"/>
  <w15:commentEx w15:paraId="49614BC5" w15:paraIdParent="2CE9EDC8" w15:done="0"/>
  <w15:commentEx w15:paraId="7F84185B" w15:done="0"/>
  <w15:commentEx w15:paraId="1C118F0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729E8" w16cex:dateUtc="2023-06-28T19:51:00Z"/>
  <w16cex:commentExtensible w16cex:durableId="284729F9" w16cex:dateUtc="2023-06-28T19: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4187F4" w16cid:durableId="28470F83"/>
  <w16cid:commentId w16cid:paraId="2CE9EDC8" w16cid:durableId="284729E8"/>
  <w16cid:commentId w16cid:paraId="49614BC5" w16cid:durableId="284729F9"/>
  <w16cid:commentId w16cid:paraId="7F84185B" w16cid:durableId="28469627"/>
  <w16cid:commentId w16cid:paraId="1C118F0D" w16cid:durableId="2846962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F2FB1" w14:textId="77777777" w:rsidR="00267D63" w:rsidRDefault="00267D63" w:rsidP="00997F82">
      <w:pPr>
        <w:spacing w:after="0" w:line="240" w:lineRule="auto"/>
      </w:pPr>
      <w:r>
        <w:separator/>
      </w:r>
    </w:p>
  </w:endnote>
  <w:endnote w:type="continuationSeparator" w:id="0">
    <w:p w14:paraId="6DDB54E1" w14:textId="77777777" w:rsidR="00267D63" w:rsidRDefault="00267D63"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799BDD6B" w:rsidR="0092697F" w:rsidRPr="000B630C" w:rsidRDefault="0092697F">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A816FD">
          <w:rPr>
            <w:rFonts w:ascii="Arial" w:hAnsi="Arial" w:cs="Arial"/>
            <w:noProof/>
            <w:sz w:val="20"/>
            <w:szCs w:val="20"/>
          </w:rPr>
          <w:t>24</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92697F" w:rsidRDefault="0092697F"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w16du="http://schemas.microsoft.com/office/word/2023/wordml/word16du">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92697F" w:rsidRDefault="0092697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D2D91" w14:textId="77777777" w:rsidR="00267D63" w:rsidRDefault="00267D63" w:rsidP="00997F82">
      <w:pPr>
        <w:spacing w:after="0" w:line="240" w:lineRule="auto"/>
      </w:pPr>
      <w:r>
        <w:separator/>
      </w:r>
    </w:p>
  </w:footnote>
  <w:footnote w:type="continuationSeparator" w:id="0">
    <w:p w14:paraId="0D42E553" w14:textId="77777777" w:rsidR="00267D63" w:rsidRDefault="00267D63" w:rsidP="00997F82">
      <w:pPr>
        <w:spacing w:after="0" w:line="240" w:lineRule="auto"/>
      </w:pPr>
      <w:r>
        <w:continuationSeparator/>
      </w:r>
    </w:p>
  </w:footnote>
  <w:footnote w:id="1">
    <w:p w14:paraId="4D862733" w14:textId="727BD4C5" w:rsidR="0092697F" w:rsidRPr="00FA7A1A" w:rsidRDefault="0092697F" w:rsidP="002375BA">
      <w:pPr>
        <w:pStyle w:val="Textpoznmkypodiarou"/>
        <w:ind w:left="284" w:hanging="284"/>
        <w:jc w:val="both"/>
        <w:rPr>
          <w:rFonts w:ascii="Arial" w:hAnsi="Arial" w:cs="Arial"/>
          <w:sz w:val="16"/>
          <w:szCs w:val="16"/>
        </w:rPr>
      </w:pPr>
      <w:r w:rsidRPr="000062AF">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w:t>
      </w:r>
    </w:p>
  </w:footnote>
  <w:footnote w:id="2">
    <w:p w14:paraId="75372597" w14:textId="58F7A4E1" w:rsidR="0092697F" w:rsidRPr="003F3414" w:rsidRDefault="0092697F"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13F77F20" w:rsidR="0092697F" w:rsidRPr="001F013A" w:rsidRDefault="0092697F" w:rsidP="00DD3EE2">
    <w:pPr>
      <w:pStyle w:val="Hlavika"/>
      <w:rPr>
        <w:rFonts w:ascii="Arial Narrow" w:hAnsi="Arial Narrow"/>
        <w:sz w:val="20"/>
      </w:rPr>
    </w:pPr>
    <w:r w:rsidRPr="004C2F1F">
      <w:rPr>
        <w:rFonts w:ascii="Arial Narrow" w:hAnsi="Arial Narrow"/>
        <w:noProof/>
        <w:sz w:val="20"/>
      </w:rPr>
      <w:drawing>
        <wp:anchor distT="0" distB="0" distL="114300" distR="114300" simplePos="0" relativeHeight="251660288" behindDoc="1" locked="0" layoutInCell="1" allowOverlap="1" wp14:anchorId="4A2897DF" wp14:editId="6C74F001">
          <wp:simplePos x="0" y="0"/>
          <wp:positionH relativeFrom="column">
            <wp:posOffset>1532255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noProof/>
      </w:rPr>
      <w:drawing>
        <wp:anchor distT="0" distB="0" distL="114300" distR="114300" simplePos="0" relativeHeight="251664384" behindDoc="1" locked="0" layoutInCell="1" allowOverlap="1" wp14:anchorId="756519F9" wp14:editId="18D4AD45">
          <wp:simplePos x="0" y="0"/>
          <wp:positionH relativeFrom="column">
            <wp:posOffset>2388870</wp:posOffset>
          </wp:positionH>
          <wp:positionV relativeFrom="paragraph">
            <wp:posOffset>-67310</wp:posOffset>
          </wp:positionV>
          <wp:extent cx="1721715" cy="396000"/>
          <wp:effectExtent l="0" t="0" r="0" b="4445"/>
          <wp:wrapTight wrapText="bothSides">
            <wp:wrapPolygon edited="0">
              <wp:start x="0" y="0"/>
              <wp:lineTo x="0" y="13522"/>
              <wp:lineTo x="2629" y="16642"/>
              <wp:lineTo x="2629" y="20803"/>
              <wp:lineTo x="15537" y="20803"/>
              <wp:lineTo x="16015" y="16642"/>
              <wp:lineTo x="21273" y="11441"/>
              <wp:lineTo x="21273" y="6241"/>
              <wp:lineTo x="11473"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1715" cy="396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Narrow" w:hAnsi="Arial Narrow"/>
        <w:noProof/>
        <w:sz w:val="20"/>
      </w:rPr>
      <mc:AlternateContent>
        <mc:Choice Requires="wps">
          <w:drawing>
            <wp:anchor distT="0" distB="0" distL="114300" distR="114300" simplePos="0" relativeHeight="251663360" behindDoc="0" locked="0" layoutInCell="1" allowOverlap="1" wp14:anchorId="329BE94F" wp14:editId="3995D0D8">
              <wp:simplePos x="0" y="0"/>
              <wp:positionH relativeFrom="column">
                <wp:posOffset>90805</wp:posOffset>
              </wp:positionH>
              <wp:positionV relativeFrom="paragraph">
                <wp:posOffset>-97155</wp:posOffset>
              </wp:positionV>
              <wp:extent cx="1000125" cy="476250"/>
              <wp:effectExtent l="0" t="0" r="9525" b="0"/>
              <wp:wrapNone/>
              <wp:docPr id="15" name="Zaoblený obdĺžnik 15"/>
              <wp:cNvGraphicFramePr/>
              <a:graphic xmlns:a="http://schemas.openxmlformats.org/drawingml/2006/main">
                <a:graphicData uri="http://schemas.microsoft.com/office/word/2010/wordprocessingShape">
                  <wps:wsp>
                    <wps:cNvSpPr/>
                    <wps:spPr>
                      <a:xfrm>
                        <a:off x="0" y="0"/>
                        <a:ext cx="1000125" cy="476250"/>
                      </a:xfrm>
                      <a:prstGeom prst="roundRect">
                        <a:avLst/>
                      </a:prstGeom>
                      <a:blipFill dpi="0" rotWithShape="1">
                        <a:blip r:embed="rId3">
                          <a:extLst>
                            <a:ext uri="{28A0092B-C50C-407E-A947-70E740481C1C}">
                              <a14:useLocalDpi xmlns:a14="http://schemas.microsoft.com/office/drawing/2010/main" val="0"/>
                            </a:ext>
                          </a:extLst>
                        </a:blip>
                        <a:srcRect/>
                        <a:stretch>
                          <a:fillRect/>
                        </a:stretch>
                      </a:blip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922610" w14:textId="6470D37F" w:rsidR="0092697F" w:rsidRPr="00CC6608" w:rsidRDefault="0092697F" w:rsidP="00DD3EE2">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29BE94F" id="Zaoblený obdĺžnik 15" o:spid="_x0000_s1026" style="position:absolute;margin-left:7.15pt;margin-top:-7.65pt;width:78.75pt;height:37.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" stroked="f" strokeweight=".25pt">
              <v:fill r:id="rId4" o:title="" recolor="t" rotate="t" type="frame"/>
              <v:stroke joinstyle="miter"/>
              <v:textbox>
                <w:txbxContent>
                  <w:p w14:paraId="19922610" w14:textId="6470D37F" w:rsidR="0092697F" w:rsidRPr="00CC6608" w:rsidRDefault="0092697F" w:rsidP="00DD3EE2">
                    <w:pPr>
                      <w:jc w:val="center"/>
                      <w:rPr>
                        <w:color w:val="000000" w:themeColor="text1"/>
                      </w:rPr>
                    </w:pPr>
                  </w:p>
                </w:txbxContent>
              </v:textbox>
            </v:roundrect>
          </w:pict>
        </mc:Fallback>
      </mc:AlternateContent>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33AE5335" w:rsidR="0092697F" w:rsidRDefault="0092697F" w:rsidP="00DD3EE2">
    <w:pPr>
      <w:pStyle w:val="Hlavika"/>
    </w:pPr>
  </w:p>
  <w:p w14:paraId="25C2BAF4" w14:textId="0810400D" w:rsidR="0092697F" w:rsidRPr="00FC401E" w:rsidRDefault="0092697F"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644"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581258843">
    <w:abstractNumId w:val="44"/>
  </w:num>
  <w:num w:numId="2" w16cid:durableId="1796681315">
    <w:abstractNumId w:val="56"/>
  </w:num>
  <w:num w:numId="3" w16cid:durableId="2115050957">
    <w:abstractNumId w:val="25"/>
  </w:num>
  <w:num w:numId="4" w16cid:durableId="1904023918">
    <w:abstractNumId w:val="32"/>
  </w:num>
  <w:num w:numId="5" w16cid:durableId="1341080246">
    <w:abstractNumId w:val="64"/>
  </w:num>
  <w:num w:numId="6" w16cid:durableId="1643345848">
    <w:abstractNumId w:val="0"/>
  </w:num>
  <w:num w:numId="7" w16cid:durableId="911501720">
    <w:abstractNumId w:val="15"/>
  </w:num>
  <w:num w:numId="8" w16cid:durableId="635066345">
    <w:abstractNumId w:val="52"/>
  </w:num>
  <w:num w:numId="9" w16cid:durableId="187525077">
    <w:abstractNumId w:val="19"/>
  </w:num>
  <w:num w:numId="10" w16cid:durableId="1635871674">
    <w:abstractNumId w:val="5"/>
  </w:num>
  <w:num w:numId="11" w16cid:durableId="1110659643">
    <w:abstractNumId w:val="22"/>
  </w:num>
  <w:num w:numId="12" w16cid:durableId="1852839896">
    <w:abstractNumId w:val="23"/>
  </w:num>
  <w:num w:numId="13" w16cid:durableId="1787429063">
    <w:abstractNumId w:val="6"/>
  </w:num>
  <w:num w:numId="14" w16cid:durableId="825821733">
    <w:abstractNumId w:val="10"/>
  </w:num>
  <w:num w:numId="15" w16cid:durableId="1020428116">
    <w:abstractNumId w:val="53"/>
  </w:num>
  <w:num w:numId="16" w16cid:durableId="1330597932">
    <w:abstractNumId w:val="1"/>
  </w:num>
  <w:num w:numId="17" w16cid:durableId="542982366">
    <w:abstractNumId w:val="60"/>
  </w:num>
  <w:num w:numId="18" w16cid:durableId="546187619">
    <w:abstractNumId w:val="26"/>
  </w:num>
  <w:num w:numId="19" w16cid:durableId="1528372171">
    <w:abstractNumId w:val="41"/>
  </w:num>
  <w:num w:numId="20" w16cid:durableId="1285036877">
    <w:abstractNumId w:val="54"/>
  </w:num>
  <w:num w:numId="21" w16cid:durableId="551431652">
    <w:abstractNumId w:val="48"/>
  </w:num>
  <w:num w:numId="22" w16cid:durableId="931744206">
    <w:abstractNumId w:val="42"/>
  </w:num>
  <w:num w:numId="23" w16cid:durableId="2004091127">
    <w:abstractNumId w:val="7"/>
  </w:num>
  <w:num w:numId="24" w16cid:durableId="1367363895">
    <w:abstractNumId w:val="35"/>
  </w:num>
  <w:num w:numId="25" w16cid:durableId="970864610">
    <w:abstractNumId w:val="43"/>
  </w:num>
  <w:num w:numId="26" w16cid:durableId="545072443">
    <w:abstractNumId w:val="45"/>
  </w:num>
  <w:num w:numId="27" w16cid:durableId="1943956090">
    <w:abstractNumId w:val="63"/>
  </w:num>
  <w:num w:numId="28" w16cid:durableId="2131387450">
    <w:abstractNumId w:val="18"/>
  </w:num>
  <w:num w:numId="29" w16cid:durableId="1675456049">
    <w:abstractNumId w:val="14"/>
  </w:num>
  <w:num w:numId="30" w16cid:durableId="1103841666">
    <w:abstractNumId w:val="31"/>
  </w:num>
  <w:num w:numId="31" w16cid:durableId="807939899">
    <w:abstractNumId w:val="8"/>
  </w:num>
  <w:num w:numId="32" w16cid:durableId="838040150">
    <w:abstractNumId w:val="11"/>
  </w:num>
  <w:num w:numId="33" w16cid:durableId="2030180003">
    <w:abstractNumId w:val="20"/>
  </w:num>
  <w:num w:numId="34" w16cid:durableId="99184115">
    <w:abstractNumId w:val="4"/>
  </w:num>
  <w:num w:numId="35" w16cid:durableId="1404525595">
    <w:abstractNumId w:val="50"/>
  </w:num>
  <w:num w:numId="36" w16cid:durableId="1016734209">
    <w:abstractNumId w:val="51"/>
  </w:num>
  <w:num w:numId="37" w16cid:durableId="763303403">
    <w:abstractNumId w:val="57"/>
  </w:num>
  <w:num w:numId="38" w16cid:durableId="1428500035">
    <w:abstractNumId w:val="47"/>
  </w:num>
  <w:num w:numId="39" w16cid:durableId="1930766895">
    <w:abstractNumId w:val="38"/>
  </w:num>
  <w:num w:numId="40" w16cid:durableId="1038236450">
    <w:abstractNumId w:val="39"/>
  </w:num>
  <w:num w:numId="41" w16cid:durableId="2061124732">
    <w:abstractNumId w:val="2"/>
  </w:num>
  <w:num w:numId="42" w16cid:durableId="2085644356">
    <w:abstractNumId w:val="17"/>
  </w:num>
  <w:num w:numId="43" w16cid:durableId="1188327279">
    <w:abstractNumId w:val="27"/>
  </w:num>
  <w:num w:numId="44" w16cid:durableId="214198527">
    <w:abstractNumId w:val="49"/>
  </w:num>
  <w:num w:numId="45" w16cid:durableId="967668174">
    <w:abstractNumId w:val="33"/>
  </w:num>
  <w:num w:numId="46" w16cid:durableId="845097551">
    <w:abstractNumId w:val="46"/>
  </w:num>
  <w:num w:numId="47" w16cid:durableId="1475902132">
    <w:abstractNumId w:val="37"/>
  </w:num>
  <w:num w:numId="48" w16cid:durableId="675770401">
    <w:abstractNumId w:val="40"/>
  </w:num>
  <w:num w:numId="49" w16cid:durableId="1007250189">
    <w:abstractNumId w:val="21"/>
  </w:num>
  <w:num w:numId="50" w16cid:durableId="530873616">
    <w:abstractNumId w:val="59"/>
  </w:num>
  <w:num w:numId="51" w16cid:durableId="1290864095">
    <w:abstractNumId w:val="58"/>
  </w:num>
  <w:num w:numId="52" w16cid:durableId="705064159">
    <w:abstractNumId w:val="34"/>
  </w:num>
  <w:num w:numId="53" w16cid:durableId="284360">
    <w:abstractNumId w:val="28"/>
  </w:num>
  <w:num w:numId="54" w16cid:durableId="528572122">
    <w:abstractNumId w:val="3"/>
  </w:num>
  <w:num w:numId="55" w16cid:durableId="2016346240">
    <w:abstractNumId w:val="16"/>
  </w:num>
  <w:num w:numId="56" w16cid:durableId="1089498799">
    <w:abstractNumId w:val="9"/>
  </w:num>
  <w:num w:numId="57" w16cid:durableId="1432584129">
    <w:abstractNumId w:val="30"/>
  </w:num>
  <w:num w:numId="58" w16cid:durableId="1077282739">
    <w:abstractNumId w:val="55"/>
  </w:num>
  <w:num w:numId="59" w16cid:durableId="210389221">
    <w:abstractNumId w:val="36"/>
  </w:num>
  <w:num w:numId="60" w16cid:durableId="971641086">
    <w:abstractNumId w:val="24"/>
  </w:num>
  <w:num w:numId="61" w16cid:durableId="232009588">
    <w:abstractNumId w:val="29"/>
  </w:num>
  <w:num w:numId="62" w16cid:durableId="64426151">
    <w:abstractNumId w:val="13"/>
  </w:num>
  <w:num w:numId="63" w16cid:durableId="1289970299">
    <w:abstractNumId w:val="62"/>
  </w:num>
  <w:num w:numId="64" w16cid:durableId="229729358">
    <w:abstractNumId w:val="12"/>
  </w:num>
  <w:num w:numId="65" w16cid:durableId="2068217337">
    <w:abstractNumId w:val="61"/>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S">
    <w15:presenceInfo w15:providerId="None" w15:userId="LS"/>
  </w15:person>
  <w15:person w15:author="Čerňan, Andrej">
    <w15:presenceInfo w15:providerId="AD" w15:userId="S-1-5-21-1933036909-321857055-1030881100-98891"/>
  </w15:person>
  <w15:person w15:author="Matejová, Natália">
    <w15:presenceInfo w15:providerId="AD" w15:userId="S-1-5-21-1933036909-321857055-1030881100-1021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0C78"/>
    <w:rsid w:val="0000708C"/>
    <w:rsid w:val="00016DEA"/>
    <w:rsid w:val="00021D3B"/>
    <w:rsid w:val="00027D4E"/>
    <w:rsid w:val="00054D1F"/>
    <w:rsid w:val="000569D6"/>
    <w:rsid w:val="00061654"/>
    <w:rsid w:val="00066F24"/>
    <w:rsid w:val="0007610E"/>
    <w:rsid w:val="00081FA8"/>
    <w:rsid w:val="0008289A"/>
    <w:rsid w:val="000856E1"/>
    <w:rsid w:val="00093187"/>
    <w:rsid w:val="00096A18"/>
    <w:rsid w:val="000A272C"/>
    <w:rsid w:val="000A5BF8"/>
    <w:rsid w:val="000B19BE"/>
    <w:rsid w:val="000B2AAC"/>
    <w:rsid w:val="000C1C67"/>
    <w:rsid w:val="000C70A1"/>
    <w:rsid w:val="000E1177"/>
    <w:rsid w:val="000E6FF9"/>
    <w:rsid w:val="000F221D"/>
    <w:rsid w:val="000F2E15"/>
    <w:rsid w:val="000F55AF"/>
    <w:rsid w:val="000F6E1E"/>
    <w:rsid w:val="00116361"/>
    <w:rsid w:val="001274F1"/>
    <w:rsid w:val="00160933"/>
    <w:rsid w:val="00161167"/>
    <w:rsid w:val="00165E14"/>
    <w:rsid w:val="00182D10"/>
    <w:rsid w:val="00183589"/>
    <w:rsid w:val="0018400F"/>
    <w:rsid w:val="001A1043"/>
    <w:rsid w:val="001B7788"/>
    <w:rsid w:val="001C2252"/>
    <w:rsid w:val="001C383A"/>
    <w:rsid w:val="001F1FCD"/>
    <w:rsid w:val="00200A91"/>
    <w:rsid w:val="00203121"/>
    <w:rsid w:val="002319F5"/>
    <w:rsid w:val="00236E5C"/>
    <w:rsid w:val="002375BA"/>
    <w:rsid w:val="00253953"/>
    <w:rsid w:val="002557EF"/>
    <w:rsid w:val="00257130"/>
    <w:rsid w:val="002644F7"/>
    <w:rsid w:val="00267D63"/>
    <w:rsid w:val="00276DA0"/>
    <w:rsid w:val="00277193"/>
    <w:rsid w:val="00287541"/>
    <w:rsid w:val="002905C0"/>
    <w:rsid w:val="002973A0"/>
    <w:rsid w:val="002B264F"/>
    <w:rsid w:val="002B30AD"/>
    <w:rsid w:val="002B3AD7"/>
    <w:rsid w:val="002B6C43"/>
    <w:rsid w:val="002E1ED1"/>
    <w:rsid w:val="002F3234"/>
    <w:rsid w:val="00305762"/>
    <w:rsid w:val="00310133"/>
    <w:rsid w:val="00316374"/>
    <w:rsid w:val="00323547"/>
    <w:rsid w:val="00330781"/>
    <w:rsid w:val="003357FD"/>
    <w:rsid w:val="00336761"/>
    <w:rsid w:val="00342EC7"/>
    <w:rsid w:val="00374B3F"/>
    <w:rsid w:val="00377989"/>
    <w:rsid w:val="00392626"/>
    <w:rsid w:val="003A4993"/>
    <w:rsid w:val="003B05C3"/>
    <w:rsid w:val="003C1560"/>
    <w:rsid w:val="003D39D0"/>
    <w:rsid w:val="003D72D9"/>
    <w:rsid w:val="003E6697"/>
    <w:rsid w:val="003F1701"/>
    <w:rsid w:val="003F1E06"/>
    <w:rsid w:val="00415555"/>
    <w:rsid w:val="00421F08"/>
    <w:rsid w:val="00445C0E"/>
    <w:rsid w:val="004461E5"/>
    <w:rsid w:val="004530CF"/>
    <w:rsid w:val="00463F92"/>
    <w:rsid w:val="004718AA"/>
    <w:rsid w:val="00481344"/>
    <w:rsid w:val="0048309B"/>
    <w:rsid w:val="004859F4"/>
    <w:rsid w:val="004C09DA"/>
    <w:rsid w:val="004D7057"/>
    <w:rsid w:val="004D750A"/>
    <w:rsid w:val="004E1D22"/>
    <w:rsid w:val="004E3D85"/>
    <w:rsid w:val="004F2ED1"/>
    <w:rsid w:val="004F5772"/>
    <w:rsid w:val="004F7821"/>
    <w:rsid w:val="00517AAA"/>
    <w:rsid w:val="00531ECE"/>
    <w:rsid w:val="00535638"/>
    <w:rsid w:val="005434ED"/>
    <w:rsid w:val="00543C90"/>
    <w:rsid w:val="00556E68"/>
    <w:rsid w:val="005609FD"/>
    <w:rsid w:val="00565728"/>
    <w:rsid w:val="005760CC"/>
    <w:rsid w:val="00591B24"/>
    <w:rsid w:val="00595B92"/>
    <w:rsid w:val="00597A23"/>
    <w:rsid w:val="005B3A2C"/>
    <w:rsid w:val="005C404A"/>
    <w:rsid w:val="005C4823"/>
    <w:rsid w:val="005D61CB"/>
    <w:rsid w:val="005E17AC"/>
    <w:rsid w:val="005E394B"/>
    <w:rsid w:val="005F0FC1"/>
    <w:rsid w:val="0060519B"/>
    <w:rsid w:val="00613BEF"/>
    <w:rsid w:val="00631E46"/>
    <w:rsid w:val="00643184"/>
    <w:rsid w:val="00655C69"/>
    <w:rsid w:val="00661A23"/>
    <w:rsid w:val="00684625"/>
    <w:rsid w:val="0068590C"/>
    <w:rsid w:val="0068722F"/>
    <w:rsid w:val="00687273"/>
    <w:rsid w:val="00693C31"/>
    <w:rsid w:val="00696061"/>
    <w:rsid w:val="006A048B"/>
    <w:rsid w:val="006A0AB5"/>
    <w:rsid w:val="006A27D3"/>
    <w:rsid w:val="006A2B96"/>
    <w:rsid w:val="006C54ED"/>
    <w:rsid w:val="006D0AAF"/>
    <w:rsid w:val="00701A7A"/>
    <w:rsid w:val="007103D4"/>
    <w:rsid w:val="00715E31"/>
    <w:rsid w:val="00726162"/>
    <w:rsid w:val="00733FAA"/>
    <w:rsid w:val="007418F9"/>
    <w:rsid w:val="00741C91"/>
    <w:rsid w:val="00754D3C"/>
    <w:rsid w:val="007578B8"/>
    <w:rsid w:val="00774C45"/>
    <w:rsid w:val="00780F81"/>
    <w:rsid w:val="007A6C70"/>
    <w:rsid w:val="007B61AB"/>
    <w:rsid w:val="007D58CE"/>
    <w:rsid w:val="007F2E11"/>
    <w:rsid w:val="00802379"/>
    <w:rsid w:val="00803FFD"/>
    <w:rsid w:val="00823A9C"/>
    <w:rsid w:val="0082416E"/>
    <w:rsid w:val="008261F4"/>
    <w:rsid w:val="00834242"/>
    <w:rsid w:val="0083548F"/>
    <w:rsid w:val="0083577B"/>
    <w:rsid w:val="00843399"/>
    <w:rsid w:val="00843C6F"/>
    <w:rsid w:val="008644F8"/>
    <w:rsid w:val="00865E45"/>
    <w:rsid w:val="00882C9E"/>
    <w:rsid w:val="008A2A98"/>
    <w:rsid w:val="008C1E0E"/>
    <w:rsid w:val="008C6FDE"/>
    <w:rsid w:val="008D60D4"/>
    <w:rsid w:val="008E4E7C"/>
    <w:rsid w:val="008F4CB5"/>
    <w:rsid w:val="0090412C"/>
    <w:rsid w:val="00905190"/>
    <w:rsid w:val="00916DD0"/>
    <w:rsid w:val="0092697F"/>
    <w:rsid w:val="009357F9"/>
    <w:rsid w:val="00937FA7"/>
    <w:rsid w:val="00946FAA"/>
    <w:rsid w:val="00957B86"/>
    <w:rsid w:val="009727A9"/>
    <w:rsid w:val="009852EB"/>
    <w:rsid w:val="00985A8E"/>
    <w:rsid w:val="00991762"/>
    <w:rsid w:val="00997F82"/>
    <w:rsid w:val="009A09B1"/>
    <w:rsid w:val="009A1878"/>
    <w:rsid w:val="009A4A69"/>
    <w:rsid w:val="009A65F5"/>
    <w:rsid w:val="009B1C10"/>
    <w:rsid w:val="009B1DEE"/>
    <w:rsid w:val="009B1F17"/>
    <w:rsid w:val="009B47E3"/>
    <w:rsid w:val="009C1511"/>
    <w:rsid w:val="009D0F55"/>
    <w:rsid w:val="009D7EA2"/>
    <w:rsid w:val="009E0B25"/>
    <w:rsid w:val="00A060DB"/>
    <w:rsid w:val="00A301CC"/>
    <w:rsid w:val="00A55D6C"/>
    <w:rsid w:val="00A57C24"/>
    <w:rsid w:val="00A70A2A"/>
    <w:rsid w:val="00A816FD"/>
    <w:rsid w:val="00A86869"/>
    <w:rsid w:val="00A90A85"/>
    <w:rsid w:val="00AA00C3"/>
    <w:rsid w:val="00AA3933"/>
    <w:rsid w:val="00AA39B6"/>
    <w:rsid w:val="00AB07F9"/>
    <w:rsid w:val="00AB3F93"/>
    <w:rsid w:val="00AD4007"/>
    <w:rsid w:val="00AD7FDE"/>
    <w:rsid w:val="00AE596D"/>
    <w:rsid w:val="00AE641C"/>
    <w:rsid w:val="00B12C25"/>
    <w:rsid w:val="00B309F9"/>
    <w:rsid w:val="00B336CA"/>
    <w:rsid w:val="00B43666"/>
    <w:rsid w:val="00B43B53"/>
    <w:rsid w:val="00B503BA"/>
    <w:rsid w:val="00B66227"/>
    <w:rsid w:val="00B673F2"/>
    <w:rsid w:val="00B830C6"/>
    <w:rsid w:val="00B8659A"/>
    <w:rsid w:val="00BA55B8"/>
    <w:rsid w:val="00BC22B9"/>
    <w:rsid w:val="00BC4E68"/>
    <w:rsid w:val="00BD135C"/>
    <w:rsid w:val="00BF6C3A"/>
    <w:rsid w:val="00C04A44"/>
    <w:rsid w:val="00C2085B"/>
    <w:rsid w:val="00C31D6F"/>
    <w:rsid w:val="00C46DB2"/>
    <w:rsid w:val="00C473E6"/>
    <w:rsid w:val="00C544B0"/>
    <w:rsid w:val="00C57FCD"/>
    <w:rsid w:val="00C67650"/>
    <w:rsid w:val="00C72A19"/>
    <w:rsid w:val="00C74CBB"/>
    <w:rsid w:val="00C81AB5"/>
    <w:rsid w:val="00C879CE"/>
    <w:rsid w:val="00C90492"/>
    <w:rsid w:val="00C94378"/>
    <w:rsid w:val="00CA18C8"/>
    <w:rsid w:val="00CD453C"/>
    <w:rsid w:val="00CE271C"/>
    <w:rsid w:val="00CF1FCF"/>
    <w:rsid w:val="00D03ED9"/>
    <w:rsid w:val="00D108B0"/>
    <w:rsid w:val="00D24999"/>
    <w:rsid w:val="00D3345E"/>
    <w:rsid w:val="00D54FA9"/>
    <w:rsid w:val="00D751AF"/>
    <w:rsid w:val="00D820A6"/>
    <w:rsid w:val="00D82CE8"/>
    <w:rsid w:val="00D83861"/>
    <w:rsid w:val="00D9208B"/>
    <w:rsid w:val="00D96987"/>
    <w:rsid w:val="00DB0C56"/>
    <w:rsid w:val="00DB613F"/>
    <w:rsid w:val="00DB6FA9"/>
    <w:rsid w:val="00DD26C9"/>
    <w:rsid w:val="00DD3CE2"/>
    <w:rsid w:val="00DD3EE2"/>
    <w:rsid w:val="00DF0672"/>
    <w:rsid w:val="00DF0742"/>
    <w:rsid w:val="00DF122D"/>
    <w:rsid w:val="00E027BC"/>
    <w:rsid w:val="00E0368D"/>
    <w:rsid w:val="00E101C8"/>
    <w:rsid w:val="00E20E14"/>
    <w:rsid w:val="00E30379"/>
    <w:rsid w:val="00E43778"/>
    <w:rsid w:val="00E53D2E"/>
    <w:rsid w:val="00E54587"/>
    <w:rsid w:val="00E60334"/>
    <w:rsid w:val="00EA155E"/>
    <w:rsid w:val="00EB55EA"/>
    <w:rsid w:val="00EB65C0"/>
    <w:rsid w:val="00ED2958"/>
    <w:rsid w:val="00EE0748"/>
    <w:rsid w:val="00EE6FE1"/>
    <w:rsid w:val="00EF2E95"/>
    <w:rsid w:val="00EF3F50"/>
    <w:rsid w:val="00F23F27"/>
    <w:rsid w:val="00F30CBB"/>
    <w:rsid w:val="00F34153"/>
    <w:rsid w:val="00F413B2"/>
    <w:rsid w:val="00F457D5"/>
    <w:rsid w:val="00F61F89"/>
    <w:rsid w:val="00F70E90"/>
    <w:rsid w:val="00F75CF8"/>
    <w:rsid w:val="00F8335C"/>
    <w:rsid w:val="00FA0F89"/>
    <w:rsid w:val="00FA5B22"/>
    <w:rsid w:val="00FA6500"/>
    <w:rsid w:val="00FB0591"/>
    <w:rsid w:val="00FB3BE1"/>
    <w:rsid w:val="00FB4919"/>
    <w:rsid w:val="00FB755C"/>
    <w:rsid w:val="00FD07A2"/>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rieenzmienka3">
    <w:name w:val="Nevyriešená zmienka3"/>
    <w:basedOn w:val="Predvolenpsmoodseku"/>
    <w:uiPriority w:val="99"/>
    <w:semiHidden/>
    <w:unhideWhenUsed/>
    <w:rsid w:val="00AB3F93"/>
    <w:rPr>
      <w:color w:val="605E5C"/>
      <w:shd w:val="clear" w:color="auto" w:fill="E1DFDD"/>
    </w:rPr>
  </w:style>
  <w:style w:type="character" w:customStyle="1" w:styleId="Nevyrieenzmienka4">
    <w:name w:val="Nevyriešená zmienka4"/>
    <w:basedOn w:val="Predvolenpsmoodseku"/>
    <w:uiPriority w:val="99"/>
    <w:semiHidden/>
    <w:unhideWhenUsed/>
    <w:rsid w:val="000C1C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76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tatry.sk/vyzvy/" TargetMode="External"/><Relationship Id="rId13" Type="http://schemas.microsoft.com/office/2018/08/relationships/commentsExtensible" Target="commentsExtensible.xml"/><Relationship Id="rId18" Type="http://schemas.openxmlformats.org/officeDocument/2006/relationships/hyperlink" Target="http://www.registeruz.sk" TargetMode="Externa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yperlink" Target="https://www.mirri.gov.sk/mpsr/irop-programove-obdobie-2014-2020/clld/programove-dokumenty/prirucka-k-procesu-verejneho-obstaravania/index.html"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ip.gov.sk/app/registerNZ/" TargetMode="External"/><Relationship Id="rId20" Type="http://schemas.openxmlformats.org/officeDocument/2006/relationships/hyperlink" Target="https://www.protatry.sk/vyzv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rri.gov.sk/mpsr/irop-programove-obdobie-2014-2020/clld/programove-dokumenty/prirucka-k-procesu-verejneho-obstaravania/index.html" TargetMode="External"/><Relationship Id="rId23" Type="http://schemas.openxmlformats.org/officeDocument/2006/relationships/footer" Target="footer2.xml"/><Relationship Id="rId10" Type="http://schemas.openxmlformats.org/officeDocument/2006/relationships/comments" Target="comments.xml"/><Relationship Id="rId19" Type="http://schemas.openxmlformats.org/officeDocument/2006/relationships/hyperlink" Target="https://www.mirri.gov.sk/mpsr/irop-programove-obdobie-2014-2020/clld/programove-dokumenty/vzory/vzor-zmluvy-o-prispevok/index.html" TargetMode="External"/><Relationship Id="rId4" Type="http://schemas.openxmlformats.org/officeDocument/2006/relationships/settings" Target="settings.xml"/><Relationship Id="rId9" Type="http://schemas.openxmlformats.org/officeDocument/2006/relationships/hyperlink" Target="http://www.mirri.gov.sk" TargetMode="External"/><Relationship Id="rId14" Type="http://schemas.openxmlformats.org/officeDocument/2006/relationships/hyperlink" Target="https://rpo.statistics.sk"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408D7"/>
    <w:rsid w:val="000B3758"/>
    <w:rsid w:val="000E2AB8"/>
    <w:rsid w:val="000E55AD"/>
    <w:rsid w:val="001247B5"/>
    <w:rsid w:val="00135A88"/>
    <w:rsid w:val="001E1EF5"/>
    <w:rsid w:val="00216708"/>
    <w:rsid w:val="00252822"/>
    <w:rsid w:val="00261F37"/>
    <w:rsid w:val="00293CB3"/>
    <w:rsid w:val="002E0DC5"/>
    <w:rsid w:val="002E7A56"/>
    <w:rsid w:val="00301556"/>
    <w:rsid w:val="00375A98"/>
    <w:rsid w:val="00390F1F"/>
    <w:rsid w:val="003C5B56"/>
    <w:rsid w:val="003F03A5"/>
    <w:rsid w:val="00424257"/>
    <w:rsid w:val="00454689"/>
    <w:rsid w:val="004629C6"/>
    <w:rsid w:val="0048200B"/>
    <w:rsid w:val="004910F1"/>
    <w:rsid w:val="004B348D"/>
    <w:rsid w:val="004E2BCA"/>
    <w:rsid w:val="004F2CDE"/>
    <w:rsid w:val="004F7E70"/>
    <w:rsid w:val="00504897"/>
    <w:rsid w:val="00535105"/>
    <w:rsid w:val="00562C21"/>
    <w:rsid w:val="005C75CB"/>
    <w:rsid w:val="00616E3F"/>
    <w:rsid w:val="00662057"/>
    <w:rsid w:val="006D438F"/>
    <w:rsid w:val="0079011C"/>
    <w:rsid w:val="0082438F"/>
    <w:rsid w:val="008A0AAD"/>
    <w:rsid w:val="008D30F4"/>
    <w:rsid w:val="008D72A0"/>
    <w:rsid w:val="008E33A3"/>
    <w:rsid w:val="008E78E4"/>
    <w:rsid w:val="0092606A"/>
    <w:rsid w:val="00956837"/>
    <w:rsid w:val="00A2024B"/>
    <w:rsid w:val="00A30B05"/>
    <w:rsid w:val="00A46377"/>
    <w:rsid w:val="00AB5F96"/>
    <w:rsid w:val="00AC04BF"/>
    <w:rsid w:val="00B05E4E"/>
    <w:rsid w:val="00B55187"/>
    <w:rsid w:val="00B92226"/>
    <w:rsid w:val="00B973B3"/>
    <w:rsid w:val="00C148EA"/>
    <w:rsid w:val="00CD451E"/>
    <w:rsid w:val="00D07F56"/>
    <w:rsid w:val="00DD0724"/>
    <w:rsid w:val="00E019A0"/>
    <w:rsid w:val="00E50248"/>
    <w:rsid w:val="00E5091B"/>
    <w:rsid w:val="00EB7FC0"/>
    <w:rsid w:val="00EF5F5E"/>
    <w:rsid w:val="00F8155B"/>
    <w:rsid w:val="00F94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C58F6-220B-4E27-9A82-4F0E4ED8B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10722</Words>
  <Characters>61119</Characters>
  <Application>Microsoft Office Word</Application>
  <DocSecurity>0</DocSecurity>
  <Lines>509</Lines>
  <Paragraphs>143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LS</cp:lastModifiedBy>
  <cp:revision>9</cp:revision>
  <cp:lastPrinted>2021-05-17T07:17:00Z</cp:lastPrinted>
  <dcterms:created xsi:type="dcterms:W3CDTF">2023-06-28T09:22:00Z</dcterms:created>
  <dcterms:modified xsi:type="dcterms:W3CDTF">2023-06-29T12:09:00Z</dcterms:modified>
</cp:coreProperties>
</file>